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5B8E2" w14:textId="77777777" w:rsidR="008F7E40" w:rsidRDefault="008F7E40" w:rsidP="005757BD">
      <w:pPr>
        <w:jc w:val="center"/>
        <w:rPr>
          <w:b/>
          <w:noProof/>
          <w:szCs w:val="24"/>
          <w:u w:val="single"/>
        </w:rPr>
      </w:pPr>
    </w:p>
    <w:p w14:paraId="14B3F586" w14:textId="6F24786B" w:rsidR="004144EB" w:rsidRDefault="00191875" w:rsidP="00191875">
      <w:pPr>
        <w:jc w:val="right"/>
        <w:rPr>
          <w:b/>
          <w:noProof/>
          <w:szCs w:val="24"/>
        </w:rPr>
      </w:pPr>
      <w:r>
        <w:rPr>
          <w:b/>
          <w:noProof/>
          <w:szCs w:val="24"/>
        </w:rPr>
        <w:t>Lisa 4</w:t>
      </w:r>
    </w:p>
    <w:tbl>
      <w:tblPr>
        <w:tblStyle w:val="TableGrid"/>
        <w:tblW w:w="0" w:type="auto"/>
        <w:tblInd w:w="360" w:type="dxa"/>
        <w:tblLook w:val="04A0" w:firstRow="1" w:lastRow="0" w:firstColumn="1" w:lastColumn="0" w:noHBand="0" w:noVBand="1"/>
      </w:tblPr>
      <w:tblGrid>
        <w:gridCol w:w="3346"/>
        <w:gridCol w:w="5922"/>
      </w:tblGrid>
      <w:tr w:rsidR="004144EB" w14:paraId="1560E38C" w14:textId="77777777">
        <w:tc>
          <w:tcPr>
            <w:tcW w:w="3440" w:type="dxa"/>
          </w:tcPr>
          <w:p w14:paraId="56DEC63B" w14:textId="77777777" w:rsidR="004144EB" w:rsidRDefault="000E6EF4" w:rsidP="005757BD">
            <w:pPr>
              <w:rPr>
                <w:rFonts w:eastAsia="Times New Roman"/>
                <w:b/>
                <w:iCs/>
                <w:noProof/>
                <w:sz w:val="20"/>
              </w:rPr>
            </w:pPr>
            <w:r>
              <w:rPr>
                <w:rFonts w:eastAsia="Times New Roman"/>
                <w:b/>
                <w:iCs/>
                <w:noProof/>
                <w:sz w:val="20"/>
              </w:rPr>
              <w:t>CCI number</w:t>
            </w:r>
          </w:p>
        </w:tc>
        <w:tc>
          <w:tcPr>
            <w:tcW w:w="6089" w:type="dxa"/>
          </w:tcPr>
          <w:p w14:paraId="3B67BA3F" w14:textId="77777777" w:rsidR="004144EB" w:rsidRDefault="004144EB" w:rsidP="005757BD">
            <w:pPr>
              <w:rPr>
                <w:rFonts w:eastAsia="Times New Roman"/>
                <w:iCs/>
                <w:noProof/>
                <w:sz w:val="20"/>
              </w:rPr>
            </w:pPr>
          </w:p>
        </w:tc>
      </w:tr>
      <w:tr w:rsidR="004144EB" w14:paraId="3EF15DAF" w14:textId="77777777">
        <w:trPr>
          <w:trHeight w:val="287"/>
        </w:trPr>
        <w:tc>
          <w:tcPr>
            <w:tcW w:w="3440" w:type="dxa"/>
          </w:tcPr>
          <w:p w14:paraId="41063179" w14:textId="5B264C5D" w:rsidR="004144EB" w:rsidRDefault="00E1709C" w:rsidP="005757BD">
            <w:pPr>
              <w:rPr>
                <w:rFonts w:eastAsia="Times New Roman"/>
                <w:b/>
                <w:iCs/>
                <w:noProof/>
                <w:sz w:val="20"/>
              </w:rPr>
            </w:pPr>
            <w:r>
              <w:rPr>
                <w:rFonts w:eastAsia="Times New Roman"/>
                <w:b/>
                <w:iCs/>
                <w:noProof/>
                <w:sz w:val="20"/>
              </w:rPr>
              <w:t>Nimetus inglise keeles</w:t>
            </w:r>
          </w:p>
        </w:tc>
        <w:tc>
          <w:tcPr>
            <w:tcW w:w="6089" w:type="dxa"/>
          </w:tcPr>
          <w:p w14:paraId="25A4D0F7" w14:textId="0A3C4A8F" w:rsidR="004144EB" w:rsidRPr="00EE6FC8" w:rsidRDefault="002369F6" w:rsidP="005757BD">
            <w:pPr>
              <w:rPr>
                <w:rFonts w:eastAsia="Times New Roman"/>
                <w:b/>
                <w:iCs/>
                <w:noProof/>
                <w:sz w:val="20"/>
              </w:rPr>
            </w:pPr>
            <w:r>
              <w:rPr>
                <w:rFonts w:eastAsia="Times New Roman"/>
                <w:b/>
                <w:iCs/>
                <w:noProof/>
                <w:sz w:val="20"/>
              </w:rPr>
              <w:t>ISF</w:t>
            </w:r>
            <w:r w:rsidR="00EE6FC8" w:rsidRPr="00EE6FC8">
              <w:rPr>
                <w:rFonts w:eastAsia="Times New Roman"/>
                <w:b/>
                <w:iCs/>
                <w:noProof/>
                <w:sz w:val="20"/>
              </w:rPr>
              <w:t xml:space="preserve"> programme for Estonia</w:t>
            </w:r>
            <w:r w:rsidR="00756328">
              <w:rPr>
                <w:rFonts w:eastAsia="Times New Roman"/>
                <w:b/>
                <w:iCs/>
                <w:noProof/>
                <w:sz w:val="20"/>
              </w:rPr>
              <w:t xml:space="preserve"> 2021-2027</w:t>
            </w:r>
          </w:p>
        </w:tc>
      </w:tr>
      <w:tr w:rsidR="004144EB" w14:paraId="1AA20478" w14:textId="77777777">
        <w:trPr>
          <w:trHeight w:val="287"/>
        </w:trPr>
        <w:tc>
          <w:tcPr>
            <w:tcW w:w="3440" w:type="dxa"/>
          </w:tcPr>
          <w:p w14:paraId="4CA3E721" w14:textId="32C7B6E2" w:rsidR="004144EB" w:rsidRDefault="00E1709C" w:rsidP="005757BD">
            <w:pPr>
              <w:rPr>
                <w:rFonts w:eastAsia="Times New Roman"/>
                <w:b/>
                <w:iCs/>
                <w:noProof/>
                <w:sz w:val="20"/>
              </w:rPr>
            </w:pPr>
            <w:r>
              <w:rPr>
                <w:rFonts w:eastAsia="Times New Roman"/>
                <w:b/>
                <w:iCs/>
                <w:noProof/>
                <w:sz w:val="20"/>
              </w:rPr>
              <w:t>Nimetus liikmesriigi keeles</w:t>
            </w:r>
          </w:p>
        </w:tc>
        <w:tc>
          <w:tcPr>
            <w:tcW w:w="6089" w:type="dxa"/>
          </w:tcPr>
          <w:p w14:paraId="46E6ADB0" w14:textId="1B45C7FB" w:rsidR="004144EB" w:rsidRDefault="002369F6" w:rsidP="005757BD">
            <w:pPr>
              <w:rPr>
                <w:rFonts w:eastAsia="Times New Roman"/>
                <w:iCs/>
                <w:noProof/>
                <w:sz w:val="20"/>
              </w:rPr>
            </w:pPr>
            <w:r>
              <w:rPr>
                <w:rFonts w:eastAsia="Times New Roman"/>
                <w:iCs/>
                <w:noProof/>
                <w:sz w:val="20"/>
              </w:rPr>
              <w:t xml:space="preserve">Sisejulgeolekufondi </w:t>
            </w:r>
            <w:r w:rsidR="002D1586">
              <w:rPr>
                <w:rFonts w:eastAsia="Times New Roman"/>
                <w:iCs/>
                <w:noProof/>
                <w:sz w:val="20"/>
              </w:rPr>
              <w:t>rakenduskava</w:t>
            </w:r>
            <w:r w:rsidR="00386A3D">
              <w:rPr>
                <w:rFonts w:eastAsia="Times New Roman"/>
                <w:iCs/>
                <w:noProof/>
                <w:sz w:val="20"/>
              </w:rPr>
              <w:t xml:space="preserve"> 2021-2027</w:t>
            </w:r>
          </w:p>
        </w:tc>
      </w:tr>
      <w:tr w:rsidR="004144EB" w14:paraId="52183AC2" w14:textId="77777777">
        <w:tc>
          <w:tcPr>
            <w:tcW w:w="3440" w:type="dxa"/>
          </w:tcPr>
          <w:p w14:paraId="549226AA" w14:textId="3C8724FD" w:rsidR="004144EB" w:rsidRDefault="000E6EF4" w:rsidP="005757BD">
            <w:pPr>
              <w:rPr>
                <w:rFonts w:eastAsia="Times New Roman"/>
                <w:b/>
                <w:iCs/>
                <w:noProof/>
                <w:sz w:val="20"/>
              </w:rPr>
            </w:pPr>
            <w:r>
              <w:rPr>
                <w:rFonts w:eastAsia="Times New Roman"/>
                <w:b/>
                <w:iCs/>
                <w:noProof/>
                <w:sz w:val="20"/>
              </w:rPr>
              <w:t>Versi</w:t>
            </w:r>
            <w:r w:rsidR="00E1709C">
              <w:rPr>
                <w:rFonts w:eastAsia="Times New Roman"/>
                <w:b/>
                <w:iCs/>
                <w:noProof/>
                <w:sz w:val="20"/>
              </w:rPr>
              <w:t>oon</w:t>
            </w:r>
          </w:p>
        </w:tc>
        <w:tc>
          <w:tcPr>
            <w:tcW w:w="6089" w:type="dxa"/>
          </w:tcPr>
          <w:p w14:paraId="05E23502" w14:textId="5C021A6C" w:rsidR="004144EB" w:rsidRDefault="00DE3784" w:rsidP="005757BD">
            <w:pPr>
              <w:rPr>
                <w:rFonts w:eastAsia="Times New Roman"/>
                <w:iCs/>
                <w:noProof/>
                <w:sz w:val="20"/>
              </w:rPr>
            </w:pPr>
            <w:del w:id="0" w:author="Ülle Leht" w:date="2025-07-14T15:46:00Z">
              <w:r w:rsidDel="00DE3784">
                <w:rPr>
                  <w:rFonts w:eastAsia="Times New Roman"/>
                  <w:iCs/>
                  <w:noProof/>
                  <w:sz w:val="20"/>
                </w:rPr>
                <w:delText>2.0</w:delText>
              </w:r>
            </w:del>
            <w:ins w:id="1" w:author="Ülle Leht" w:date="2025-07-11T10:01:00Z">
              <w:r w:rsidR="006411A2">
                <w:rPr>
                  <w:rFonts w:eastAsia="Times New Roman"/>
                  <w:iCs/>
                  <w:noProof/>
                  <w:sz w:val="20"/>
                </w:rPr>
                <w:t>3.0</w:t>
              </w:r>
            </w:ins>
          </w:p>
        </w:tc>
      </w:tr>
      <w:tr w:rsidR="004144EB" w14:paraId="75D0302D" w14:textId="77777777">
        <w:tc>
          <w:tcPr>
            <w:tcW w:w="3440" w:type="dxa"/>
          </w:tcPr>
          <w:p w14:paraId="069304B0" w14:textId="3DF8DD18" w:rsidR="004144EB" w:rsidRDefault="00E1709C" w:rsidP="005757BD">
            <w:pPr>
              <w:rPr>
                <w:rFonts w:eastAsia="Times New Roman"/>
                <w:b/>
                <w:iCs/>
                <w:noProof/>
                <w:sz w:val="20"/>
              </w:rPr>
            </w:pPr>
            <w:r>
              <w:rPr>
                <w:rFonts w:eastAsia="Times New Roman"/>
                <w:b/>
                <w:iCs/>
                <w:noProof/>
                <w:sz w:val="20"/>
              </w:rPr>
              <w:t>Esimene aasta</w:t>
            </w:r>
          </w:p>
        </w:tc>
        <w:tc>
          <w:tcPr>
            <w:tcW w:w="6089" w:type="dxa"/>
          </w:tcPr>
          <w:p w14:paraId="5127901B" w14:textId="3D43576A" w:rsidR="004144EB" w:rsidRDefault="00EE6FC8" w:rsidP="005757BD">
            <w:pPr>
              <w:rPr>
                <w:rFonts w:eastAsia="Times New Roman"/>
                <w:iCs/>
                <w:noProof/>
                <w:sz w:val="20"/>
              </w:rPr>
            </w:pPr>
            <w:r>
              <w:rPr>
                <w:rFonts w:eastAsia="Times New Roman"/>
                <w:iCs/>
                <w:noProof/>
                <w:sz w:val="20"/>
              </w:rPr>
              <w:t>2021</w:t>
            </w:r>
          </w:p>
        </w:tc>
      </w:tr>
      <w:tr w:rsidR="004144EB" w14:paraId="5C39F8E9" w14:textId="77777777">
        <w:tc>
          <w:tcPr>
            <w:tcW w:w="3440" w:type="dxa"/>
          </w:tcPr>
          <w:p w14:paraId="4ED51C6B" w14:textId="073DA76B" w:rsidR="004144EB" w:rsidRDefault="00E1709C" w:rsidP="005757BD">
            <w:pPr>
              <w:rPr>
                <w:rFonts w:eastAsia="Times New Roman"/>
                <w:b/>
                <w:iCs/>
                <w:noProof/>
                <w:sz w:val="20"/>
              </w:rPr>
            </w:pPr>
            <w:r>
              <w:rPr>
                <w:rFonts w:eastAsia="Times New Roman"/>
                <w:b/>
                <w:iCs/>
                <w:noProof/>
                <w:sz w:val="20"/>
              </w:rPr>
              <w:t>Viimane aasta</w:t>
            </w:r>
          </w:p>
        </w:tc>
        <w:tc>
          <w:tcPr>
            <w:tcW w:w="6089" w:type="dxa"/>
          </w:tcPr>
          <w:p w14:paraId="60B00844" w14:textId="5177D970" w:rsidR="004144EB" w:rsidRDefault="00EE6FC8" w:rsidP="005757BD">
            <w:pPr>
              <w:tabs>
                <w:tab w:val="left" w:pos="3468"/>
              </w:tabs>
              <w:rPr>
                <w:rFonts w:eastAsia="Times New Roman"/>
                <w:iCs/>
                <w:noProof/>
                <w:sz w:val="20"/>
              </w:rPr>
            </w:pPr>
            <w:r>
              <w:rPr>
                <w:rFonts w:eastAsia="Times New Roman"/>
                <w:iCs/>
                <w:noProof/>
                <w:sz w:val="20"/>
              </w:rPr>
              <w:t>2027</w:t>
            </w:r>
            <w:r w:rsidR="002D1586">
              <w:rPr>
                <w:rFonts w:eastAsia="Times New Roman"/>
                <w:iCs/>
                <w:noProof/>
                <w:sz w:val="20"/>
              </w:rPr>
              <w:tab/>
            </w:r>
          </w:p>
        </w:tc>
      </w:tr>
      <w:tr w:rsidR="004144EB" w14:paraId="6DB3318C" w14:textId="77777777">
        <w:tc>
          <w:tcPr>
            <w:tcW w:w="3440" w:type="dxa"/>
          </w:tcPr>
          <w:p w14:paraId="370EE52D" w14:textId="33BE5241" w:rsidR="004144EB" w:rsidRDefault="00E1709C" w:rsidP="005757BD">
            <w:pPr>
              <w:rPr>
                <w:rFonts w:eastAsia="Times New Roman"/>
                <w:b/>
                <w:iCs/>
                <w:noProof/>
                <w:sz w:val="20"/>
              </w:rPr>
            </w:pPr>
            <w:r>
              <w:rPr>
                <w:rFonts w:eastAsia="Times New Roman"/>
                <w:b/>
                <w:iCs/>
                <w:noProof/>
                <w:sz w:val="20"/>
              </w:rPr>
              <w:t>Rahastamiskõlblik alates</w:t>
            </w:r>
          </w:p>
        </w:tc>
        <w:tc>
          <w:tcPr>
            <w:tcW w:w="6089" w:type="dxa"/>
          </w:tcPr>
          <w:p w14:paraId="517AC3B7" w14:textId="385055D2" w:rsidR="004144EB" w:rsidRDefault="004A79AD" w:rsidP="005757BD">
            <w:pPr>
              <w:rPr>
                <w:rFonts w:eastAsia="Times New Roman"/>
                <w:iCs/>
                <w:noProof/>
                <w:sz w:val="20"/>
              </w:rPr>
            </w:pPr>
            <w:r>
              <w:rPr>
                <w:rFonts w:eastAsia="Times New Roman"/>
                <w:iCs/>
                <w:noProof/>
                <w:sz w:val="20"/>
              </w:rPr>
              <w:t>01.01.2021</w:t>
            </w:r>
          </w:p>
        </w:tc>
      </w:tr>
      <w:tr w:rsidR="004144EB" w14:paraId="66A774F2" w14:textId="77777777">
        <w:tc>
          <w:tcPr>
            <w:tcW w:w="3440" w:type="dxa"/>
          </w:tcPr>
          <w:p w14:paraId="0E80C18C" w14:textId="1897A45A" w:rsidR="004144EB" w:rsidRDefault="00E1709C" w:rsidP="005757BD">
            <w:pPr>
              <w:rPr>
                <w:rFonts w:eastAsia="Times New Roman"/>
                <w:b/>
                <w:iCs/>
                <w:noProof/>
                <w:sz w:val="20"/>
              </w:rPr>
            </w:pPr>
            <w:r>
              <w:rPr>
                <w:rFonts w:eastAsia="Times New Roman"/>
                <w:b/>
                <w:iCs/>
                <w:noProof/>
                <w:sz w:val="20"/>
              </w:rPr>
              <w:t>Rahastamiskõlblik kuni</w:t>
            </w:r>
          </w:p>
        </w:tc>
        <w:tc>
          <w:tcPr>
            <w:tcW w:w="6089" w:type="dxa"/>
          </w:tcPr>
          <w:p w14:paraId="7C8DCABB" w14:textId="0AF456B8" w:rsidR="004144EB" w:rsidRDefault="004A79AD" w:rsidP="005757BD">
            <w:pPr>
              <w:rPr>
                <w:rFonts w:eastAsia="Times New Roman"/>
                <w:iCs/>
                <w:noProof/>
                <w:sz w:val="20"/>
              </w:rPr>
            </w:pPr>
            <w:r>
              <w:rPr>
                <w:rFonts w:eastAsia="Times New Roman"/>
                <w:iCs/>
                <w:noProof/>
                <w:sz w:val="20"/>
              </w:rPr>
              <w:t>31.12.2029</w:t>
            </w:r>
          </w:p>
        </w:tc>
      </w:tr>
      <w:tr w:rsidR="004144EB" w14:paraId="2A2D02BD" w14:textId="77777777">
        <w:tc>
          <w:tcPr>
            <w:tcW w:w="3440" w:type="dxa"/>
          </w:tcPr>
          <w:p w14:paraId="413E626C" w14:textId="35325542" w:rsidR="004144EB" w:rsidRDefault="00E1709C" w:rsidP="005757BD">
            <w:pPr>
              <w:rPr>
                <w:rFonts w:eastAsia="Times New Roman"/>
                <w:b/>
                <w:iCs/>
                <w:noProof/>
                <w:sz w:val="20"/>
              </w:rPr>
            </w:pPr>
            <w:r>
              <w:rPr>
                <w:rFonts w:eastAsia="Times New Roman"/>
                <w:b/>
                <w:iCs/>
                <w:noProof/>
                <w:sz w:val="20"/>
              </w:rPr>
              <w:t>Komisjoni otsuse number</w:t>
            </w:r>
          </w:p>
        </w:tc>
        <w:tc>
          <w:tcPr>
            <w:tcW w:w="6089" w:type="dxa"/>
          </w:tcPr>
          <w:p w14:paraId="1152A267" w14:textId="77777777" w:rsidR="004144EB" w:rsidRDefault="004144EB" w:rsidP="005757BD">
            <w:pPr>
              <w:rPr>
                <w:rFonts w:eastAsia="Times New Roman"/>
                <w:iCs/>
                <w:noProof/>
                <w:sz w:val="20"/>
              </w:rPr>
            </w:pPr>
          </w:p>
        </w:tc>
      </w:tr>
      <w:tr w:rsidR="004144EB" w14:paraId="7CA083E3" w14:textId="77777777">
        <w:tc>
          <w:tcPr>
            <w:tcW w:w="3440" w:type="dxa"/>
          </w:tcPr>
          <w:p w14:paraId="1BCEE4C7" w14:textId="43A980FF" w:rsidR="004144EB" w:rsidRDefault="00E1709C" w:rsidP="005757BD">
            <w:pPr>
              <w:rPr>
                <w:rFonts w:eastAsia="Times New Roman"/>
                <w:b/>
                <w:iCs/>
                <w:noProof/>
                <w:sz w:val="20"/>
              </w:rPr>
            </w:pPr>
            <w:r>
              <w:rPr>
                <w:rFonts w:eastAsia="Times New Roman"/>
                <w:b/>
                <w:iCs/>
                <w:noProof/>
                <w:sz w:val="20"/>
              </w:rPr>
              <w:t>Komisjoni otsuse kuupäev</w:t>
            </w:r>
          </w:p>
        </w:tc>
        <w:tc>
          <w:tcPr>
            <w:tcW w:w="6089" w:type="dxa"/>
          </w:tcPr>
          <w:p w14:paraId="6B2B7125" w14:textId="77777777" w:rsidR="004144EB" w:rsidRDefault="004144EB" w:rsidP="005757BD">
            <w:pPr>
              <w:rPr>
                <w:rFonts w:eastAsia="Times New Roman"/>
                <w:b/>
                <w:iCs/>
                <w:noProof/>
                <w:sz w:val="20"/>
              </w:rPr>
            </w:pPr>
          </w:p>
        </w:tc>
      </w:tr>
      <w:tr w:rsidR="004144EB" w14:paraId="138D0A50" w14:textId="77777777">
        <w:tc>
          <w:tcPr>
            <w:tcW w:w="3440" w:type="dxa"/>
          </w:tcPr>
          <w:p w14:paraId="34F08796" w14:textId="0C5EACE1" w:rsidR="004144EB" w:rsidRDefault="00E1709C" w:rsidP="005757BD">
            <w:pPr>
              <w:rPr>
                <w:rFonts w:eastAsia="Times New Roman"/>
                <w:b/>
                <w:iCs/>
                <w:noProof/>
                <w:sz w:val="20"/>
              </w:rPr>
            </w:pPr>
            <w:r>
              <w:rPr>
                <w:rFonts w:eastAsia="Times New Roman"/>
                <w:b/>
                <w:iCs/>
                <w:noProof/>
                <w:sz w:val="20"/>
              </w:rPr>
              <w:t>Liikmesriigi muutmisotsuse number</w:t>
            </w:r>
          </w:p>
        </w:tc>
        <w:tc>
          <w:tcPr>
            <w:tcW w:w="6089" w:type="dxa"/>
          </w:tcPr>
          <w:p w14:paraId="0A8E6388" w14:textId="77777777" w:rsidR="004144EB" w:rsidRDefault="004144EB" w:rsidP="005757BD">
            <w:pPr>
              <w:rPr>
                <w:rFonts w:eastAsia="Times New Roman"/>
                <w:b/>
                <w:iCs/>
                <w:noProof/>
                <w:sz w:val="20"/>
              </w:rPr>
            </w:pPr>
          </w:p>
        </w:tc>
      </w:tr>
      <w:tr w:rsidR="004144EB" w14:paraId="073A72C3" w14:textId="77777777">
        <w:tc>
          <w:tcPr>
            <w:tcW w:w="3440" w:type="dxa"/>
          </w:tcPr>
          <w:p w14:paraId="24D1517E" w14:textId="271AE604" w:rsidR="004144EB" w:rsidRDefault="00E1709C" w:rsidP="005757BD">
            <w:pPr>
              <w:jc w:val="left"/>
              <w:rPr>
                <w:rFonts w:eastAsia="Times New Roman"/>
                <w:b/>
                <w:iCs/>
                <w:noProof/>
                <w:sz w:val="20"/>
              </w:rPr>
            </w:pPr>
            <w:r>
              <w:rPr>
                <w:rFonts w:eastAsia="Times New Roman"/>
                <w:b/>
                <w:iCs/>
                <w:noProof/>
                <w:sz w:val="20"/>
              </w:rPr>
              <w:t>Liikmesriigi muutmisotsuse jõustumise kuupäev</w:t>
            </w:r>
          </w:p>
        </w:tc>
        <w:tc>
          <w:tcPr>
            <w:tcW w:w="6089" w:type="dxa"/>
          </w:tcPr>
          <w:p w14:paraId="0D300B9E" w14:textId="77777777" w:rsidR="004144EB" w:rsidRDefault="004144EB" w:rsidP="005757BD">
            <w:pPr>
              <w:rPr>
                <w:rFonts w:eastAsia="Times New Roman"/>
                <w:b/>
                <w:iCs/>
                <w:noProof/>
                <w:sz w:val="20"/>
              </w:rPr>
            </w:pPr>
          </w:p>
        </w:tc>
      </w:tr>
      <w:tr w:rsidR="00E1709C" w14:paraId="6B0E386B" w14:textId="77777777">
        <w:tc>
          <w:tcPr>
            <w:tcW w:w="3440" w:type="dxa"/>
          </w:tcPr>
          <w:p w14:paraId="0FE6B46F" w14:textId="18F286BF" w:rsidR="00E1709C" w:rsidRPr="00E1709C" w:rsidRDefault="00E1709C" w:rsidP="005757BD">
            <w:pPr>
              <w:jc w:val="left"/>
              <w:rPr>
                <w:rFonts w:eastAsia="Times New Roman"/>
                <w:b/>
                <w:bCs/>
                <w:iCs/>
                <w:noProof/>
                <w:sz w:val="20"/>
              </w:rPr>
            </w:pPr>
            <w:r w:rsidRPr="00E1709C">
              <w:rPr>
                <w:b/>
                <w:bCs/>
                <w:sz w:val="20"/>
              </w:rPr>
              <w:t>Mitteoluline ümberpaigutamine (ühissätete määruse artikli 24 lõige 5)</w:t>
            </w:r>
          </w:p>
        </w:tc>
        <w:tc>
          <w:tcPr>
            <w:tcW w:w="6089" w:type="dxa"/>
          </w:tcPr>
          <w:p w14:paraId="20A4BDB3" w14:textId="63D0B942" w:rsidR="00E1709C" w:rsidRDefault="00E1709C" w:rsidP="005757BD">
            <w:pPr>
              <w:rPr>
                <w:rFonts w:eastAsia="Times New Roman"/>
                <w:b/>
                <w:iCs/>
                <w:noProof/>
                <w:sz w:val="20"/>
              </w:rPr>
            </w:pPr>
            <w:r>
              <w:rPr>
                <w:rFonts w:eastAsia="Times New Roman"/>
                <w:b/>
                <w:iCs/>
                <w:noProof/>
                <w:sz w:val="20"/>
              </w:rPr>
              <w:t>Ei</w:t>
            </w:r>
          </w:p>
        </w:tc>
      </w:tr>
    </w:tbl>
    <w:p w14:paraId="68514574" w14:textId="77777777" w:rsidR="004144EB" w:rsidRDefault="004144EB" w:rsidP="005757BD">
      <w:pPr>
        <w:rPr>
          <w:rFonts w:eastAsia="Times New Roman"/>
          <w:b/>
          <w:iCs/>
          <w:noProof/>
          <w:szCs w:val="24"/>
        </w:rPr>
      </w:pPr>
    </w:p>
    <w:p w14:paraId="10E27033" w14:textId="6095B892" w:rsidR="004144EB" w:rsidRPr="00E1709C" w:rsidRDefault="00E1709C" w:rsidP="005757BD">
      <w:pPr>
        <w:numPr>
          <w:ilvl w:val="0"/>
          <w:numId w:val="32"/>
        </w:numPr>
        <w:spacing w:before="240" w:after="240"/>
        <w:rPr>
          <w:rFonts w:eastAsia="Times New Roman"/>
          <w:b/>
          <w:bCs/>
          <w:iCs/>
          <w:noProof/>
          <w:szCs w:val="24"/>
        </w:rPr>
      </w:pPr>
      <w:r w:rsidRPr="00E1709C">
        <w:rPr>
          <w:b/>
          <w:bCs/>
        </w:rPr>
        <w:t xml:space="preserve">Programmi strateegia: peamised </w:t>
      </w:r>
      <w:r w:rsidR="008925B9">
        <w:rPr>
          <w:b/>
          <w:bCs/>
        </w:rPr>
        <w:t xml:space="preserve">katsumused </w:t>
      </w:r>
      <w:r w:rsidRPr="00E1709C">
        <w:rPr>
          <w:b/>
          <w:bCs/>
        </w:rPr>
        <w:t>ja poliitilised lahendused</w:t>
      </w:r>
    </w:p>
    <w:p w14:paraId="59F70E12" w14:textId="1244670B" w:rsidR="004144EB" w:rsidRPr="00761431" w:rsidRDefault="00E1709C" w:rsidP="005757BD">
      <w:pPr>
        <w:rPr>
          <w:rFonts w:eastAsia="Times New Roman"/>
          <w:i/>
          <w:iCs/>
          <w:noProof/>
          <w:sz w:val="20"/>
        </w:rPr>
      </w:pPr>
      <w:r w:rsidRPr="00761431">
        <w:rPr>
          <w:rFonts w:eastAsia="Times New Roman"/>
          <w:i/>
          <w:iCs/>
          <w:noProof/>
          <w:sz w:val="20"/>
        </w:rPr>
        <w:t xml:space="preserve">Viide: </w:t>
      </w:r>
      <w:r w:rsidR="008925B9" w:rsidRPr="00761431">
        <w:rPr>
          <w:rFonts w:eastAsia="Times New Roman"/>
          <w:i/>
          <w:iCs/>
          <w:noProof/>
          <w:sz w:val="20"/>
        </w:rPr>
        <w:t>m</w:t>
      </w:r>
      <w:r w:rsidRPr="00761431">
        <w:rPr>
          <w:rFonts w:eastAsia="Times New Roman"/>
          <w:i/>
          <w:iCs/>
          <w:noProof/>
          <w:sz w:val="20"/>
        </w:rPr>
        <w:t>ääruse (EL) 2021/1060 (ühissätete määrus) artikli 22 lõike 3 punkti a alapunktid iii, iv, v ja ix</w:t>
      </w:r>
    </w:p>
    <w:tbl>
      <w:tblPr>
        <w:tblStyle w:val="TableGrid"/>
        <w:tblW w:w="0" w:type="auto"/>
        <w:tblLook w:val="04A0" w:firstRow="1" w:lastRow="0" w:firstColumn="1" w:lastColumn="0" w:noHBand="0" w:noVBand="1"/>
      </w:tblPr>
      <w:tblGrid>
        <w:gridCol w:w="9628"/>
      </w:tblGrid>
      <w:tr w:rsidR="004144EB" w14:paraId="3BB913CE" w14:textId="77777777">
        <w:tc>
          <w:tcPr>
            <w:tcW w:w="9889" w:type="dxa"/>
          </w:tcPr>
          <w:p w14:paraId="75E3B58F" w14:textId="53CD67B0" w:rsidR="003B200B" w:rsidRPr="00FC6E9B" w:rsidRDefault="00E1709C" w:rsidP="00440193">
            <w:pPr>
              <w:spacing w:after="200"/>
              <w:rPr>
                <w:rFonts w:eastAsia="Times New Roman"/>
                <w:i/>
                <w:iCs/>
                <w:noProof/>
              </w:rPr>
            </w:pPr>
            <w:r w:rsidRPr="00FC6E9B">
              <w:rPr>
                <w:i/>
              </w:rPr>
              <w:t xml:space="preserve">Selles </w:t>
            </w:r>
            <w:r w:rsidR="00A458C9">
              <w:rPr>
                <w:i/>
              </w:rPr>
              <w:t>punktis</w:t>
            </w:r>
            <w:r w:rsidRPr="00FC6E9B">
              <w:rPr>
                <w:i/>
              </w:rPr>
              <w:t xml:space="preserve"> selgitatakse, kuidas programm aitab lahendada riigi tasandil kindlaks tehtud peamisi </w:t>
            </w:r>
            <w:r w:rsidR="001A7870">
              <w:rPr>
                <w:i/>
              </w:rPr>
              <w:t>katsumusi</w:t>
            </w:r>
            <w:r w:rsidRPr="00FC6E9B">
              <w:rPr>
                <w:i/>
              </w:rPr>
              <w:t>, tuginedes kohalike, piirkondlike ja riiklike vajaduste hindamisele ja/või strateegiatele. Antakse ülevaade asjaomase liidu õigustiku rakendamise seisust ning liidu tegevuskavadega saavutatud edusammudest ning kirjeldatakse, kuidas fondi kaudu toetatakse nende arendamist programm</w:t>
            </w:r>
            <w:r w:rsidR="001A7870">
              <w:rPr>
                <w:i/>
              </w:rPr>
              <w:t xml:space="preserve">itöö </w:t>
            </w:r>
            <w:r w:rsidRPr="00FC6E9B">
              <w:rPr>
                <w:i/>
              </w:rPr>
              <w:t>perioodil.</w:t>
            </w:r>
          </w:p>
        </w:tc>
      </w:tr>
    </w:tbl>
    <w:p w14:paraId="46398C32" w14:textId="77777777" w:rsidR="004144EB" w:rsidRDefault="004144EB" w:rsidP="005757BD">
      <w:pPr>
        <w:spacing w:after="0"/>
        <w:rPr>
          <w:noProof/>
        </w:rPr>
      </w:pPr>
    </w:p>
    <w:tbl>
      <w:tblPr>
        <w:tblStyle w:val="TableGrid"/>
        <w:tblW w:w="0" w:type="auto"/>
        <w:tblLook w:val="04A0" w:firstRow="1" w:lastRow="0" w:firstColumn="1" w:lastColumn="0" w:noHBand="0" w:noVBand="1"/>
      </w:tblPr>
      <w:tblGrid>
        <w:gridCol w:w="9628"/>
      </w:tblGrid>
      <w:tr w:rsidR="00750D30" w:rsidRPr="00A1728E" w14:paraId="07851923" w14:textId="77777777">
        <w:tc>
          <w:tcPr>
            <w:tcW w:w="9889" w:type="dxa"/>
          </w:tcPr>
          <w:p w14:paraId="6D10FE23" w14:textId="24E457A9" w:rsidR="007A3CAB" w:rsidRPr="00595BAF" w:rsidRDefault="007A3CAB" w:rsidP="00440193">
            <w:pPr>
              <w:rPr>
                <w:rFonts w:eastAsia="Times New Roman"/>
                <w:iCs/>
                <w:szCs w:val="24"/>
                <w:lang w:val="et-EE"/>
              </w:rPr>
            </w:pPr>
            <w:r w:rsidRPr="00595BAF">
              <w:rPr>
                <w:rFonts w:eastAsia="Times New Roman"/>
                <w:iCs/>
                <w:szCs w:val="24"/>
                <w:lang w:val="et-EE"/>
              </w:rPr>
              <w:t>Võrreldes programm</w:t>
            </w:r>
            <w:r w:rsidR="001A7870">
              <w:rPr>
                <w:rFonts w:eastAsia="Times New Roman"/>
                <w:iCs/>
                <w:szCs w:val="24"/>
                <w:lang w:val="et-EE"/>
              </w:rPr>
              <w:t>i</w:t>
            </w:r>
            <w:r w:rsidR="00280633">
              <w:rPr>
                <w:rFonts w:eastAsia="Times New Roman"/>
                <w:iCs/>
                <w:szCs w:val="24"/>
                <w:lang w:val="et-EE"/>
              </w:rPr>
              <w:t xml:space="preserve">töö </w:t>
            </w:r>
            <w:r w:rsidRPr="00595BAF">
              <w:rPr>
                <w:rFonts w:eastAsia="Times New Roman"/>
                <w:iCs/>
                <w:szCs w:val="24"/>
                <w:lang w:val="et-EE"/>
              </w:rPr>
              <w:t>perioodiga 2014</w:t>
            </w:r>
            <w:r w:rsidR="001A7870">
              <w:rPr>
                <w:rFonts w:eastAsia="Times New Roman"/>
                <w:iCs/>
                <w:szCs w:val="24"/>
                <w:lang w:val="et-EE"/>
              </w:rPr>
              <w:t>–</w:t>
            </w:r>
            <w:r w:rsidRPr="00595BAF">
              <w:rPr>
                <w:rFonts w:eastAsia="Times New Roman"/>
                <w:iCs/>
                <w:szCs w:val="24"/>
                <w:lang w:val="et-EE"/>
              </w:rPr>
              <w:t>2020 on strateegili</w:t>
            </w:r>
            <w:r w:rsidR="001A7870">
              <w:rPr>
                <w:rFonts w:eastAsia="Times New Roman"/>
                <w:iCs/>
                <w:szCs w:val="24"/>
                <w:lang w:val="et-EE"/>
              </w:rPr>
              <w:t>n</w:t>
            </w:r>
            <w:r w:rsidRPr="00595BAF">
              <w:rPr>
                <w:rFonts w:eastAsia="Times New Roman"/>
                <w:iCs/>
                <w:szCs w:val="24"/>
                <w:lang w:val="et-EE"/>
              </w:rPr>
              <w:t>e planeerimi</w:t>
            </w:r>
            <w:r w:rsidR="001A7870">
              <w:rPr>
                <w:rFonts w:eastAsia="Times New Roman"/>
                <w:iCs/>
                <w:szCs w:val="24"/>
                <w:lang w:val="et-EE"/>
              </w:rPr>
              <w:t>n</w:t>
            </w:r>
            <w:r w:rsidRPr="00595BAF">
              <w:rPr>
                <w:rFonts w:eastAsia="Times New Roman"/>
                <w:iCs/>
                <w:szCs w:val="24"/>
                <w:lang w:val="et-EE"/>
              </w:rPr>
              <w:t xml:space="preserve">e Eestis märkimisväärselt muutunud. Riiklike eesmärkide ja nende rahastamise strateegiline planeerimine toimub </w:t>
            </w:r>
            <w:r w:rsidR="001A7870">
              <w:rPr>
                <w:rFonts w:eastAsia="Times New Roman"/>
                <w:iCs/>
                <w:szCs w:val="24"/>
                <w:lang w:val="et-EE"/>
              </w:rPr>
              <w:t>keskselt</w:t>
            </w:r>
            <w:r>
              <w:rPr>
                <w:rFonts w:eastAsia="Times New Roman"/>
                <w:iCs/>
                <w:szCs w:val="24"/>
                <w:lang w:val="et-EE"/>
              </w:rPr>
              <w:t>. Euroopa Liidu (</w:t>
            </w:r>
            <w:r w:rsidR="00C579BB">
              <w:rPr>
                <w:rFonts w:eastAsia="Times New Roman"/>
                <w:iCs/>
                <w:szCs w:val="24"/>
                <w:lang w:val="et-EE"/>
              </w:rPr>
              <w:t xml:space="preserve">edaspidi ka </w:t>
            </w:r>
            <w:r w:rsidRPr="00440193">
              <w:rPr>
                <w:rFonts w:eastAsia="Times New Roman"/>
                <w:i/>
                <w:szCs w:val="24"/>
                <w:lang w:val="et-EE"/>
              </w:rPr>
              <w:t>EL</w:t>
            </w:r>
            <w:r>
              <w:rPr>
                <w:rFonts w:eastAsia="Times New Roman"/>
                <w:iCs/>
                <w:szCs w:val="24"/>
                <w:lang w:val="et-EE"/>
              </w:rPr>
              <w:t>)</w:t>
            </w:r>
            <w:r w:rsidRPr="00595BAF">
              <w:rPr>
                <w:rFonts w:eastAsia="Times New Roman"/>
                <w:iCs/>
                <w:szCs w:val="24"/>
                <w:lang w:val="et-EE"/>
              </w:rPr>
              <w:t xml:space="preserve"> vahendite kavandamiseks ei ole eraldi protsessi</w:t>
            </w:r>
            <w:r w:rsidR="001A7870">
              <w:rPr>
                <w:rFonts w:eastAsia="Times New Roman"/>
                <w:iCs/>
                <w:szCs w:val="24"/>
                <w:lang w:val="et-EE"/>
              </w:rPr>
              <w:t xml:space="preserve"> ja</w:t>
            </w:r>
            <w:r w:rsidRPr="00595BAF">
              <w:rPr>
                <w:rFonts w:eastAsia="Times New Roman"/>
                <w:iCs/>
                <w:szCs w:val="24"/>
                <w:lang w:val="et-EE"/>
              </w:rPr>
              <w:t xml:space="preserve"> </w:t>
            </w:r>
            <w:r>
              <w:rPr>
                <w:rFonts w:eastAsia="Times New Roman"/>
                <w:iCs/>
                <w:szCs w:val="24"/>
                <w:lang w:val="et-EE"/>
              </w:rPr>
              <w:t>p</w:t>
            </w:r>
            <w:r w:rsidRPr="00595BAF">
              <w:rPr>
                <w:rFonts w:eastAsia="Times New Roman"/>
                <w:iCs/>
                <w:szCs w:val="24"/>
                <w:lang w:val="et-EE"/>
              </w:rPr>
              <w:t>laneerimine on allikaneutraalne</w:t>
            </w:r>
            <w:r>
              <w:rPr>
                <w:rFonts w:eastAsia="Times New Roman"/>
                <w:iCs/>
                <w:szCs w:val="24"/>
                <w:lang w:val="et-EE"/>
              </w:rPr>
              <w:t>. Olulise</w:t>
            </w:r>
            <w:r w:rsidR="001A7870">
              <w:rPr>
                <w:rFonts w:eastAsia="Times New Roman"/>
                <w:iCs/>
                <w:szCs w:val="24"/>
                <w:lang w:val="et-EE"/>
              </w:rPr>
              <w:t>d</w:t>
            </w:r>
            <w:r w:rsidRPr="00595BAF">
              <w:rPr>
                <w:rFonts w:eastAsia="Times New Roman"/>
                <w:iCs/>
                <w:szCs w:val="24"/>
                <w:lang w:val="et-EE"/>
              </w:rPr>
              <w:t xml:space="preserve"> strateegilise</w:t>
            </w:r>
            <w:r w:rsidR="001A7870">
              <w:rPr>
                <w:rFonts w:eastAsia="Times New Roman"/>
                <w:iCs/>
                <w:szCs w:val="24"/>
                <w:lang w:val="et-EE"/>
              </w:rPr>
              <w:t>d</w:t>
            </w:r>
            <w:r w:rsidRPr="00595BAF">
              <w:rPr>
                <w:rFonts w:eastAsia="Times New Roman"/>
                <w:iCs/>
                <w:szCs w:val="24"/>
                <w:lang w:val="et-EE"/>
              </w:rPr>
              <w:t xml:space="preserve"> eesmär</w:t>
            </w:r>
            <w:r w:rsidR="001A7870">
              <w:rPr>
                <w:rFonts w:eastAsia="Times New Roman"/>
                <w:iCs/>
                <w:szCs w:val="24"/>
                <w:lang w:val="et-EE"/>
              </w:rPr>
              <w:t>gid</w:t>
            </w:r>
            <w:r w:rsidRPr="00595BAF">
              <w:rPr>
                <w:rFonts w:eastAsia="Times New Roman"/>
                <w:iCs/>
                <w:szCs w:val="24"/>
                <w:lang w:val="et-EE"/>
              </w:rPr>
              <w:t xml:space="preserve"> </w:t>
            </w:r>
            <w:r w:rsidR="008C27C6">
              <w:rPr>
                <w:rFonts w:eastAsia="Times New Roman"/>
                <w:iCs/>
                <w:szCs w:val="24"/>
                <w:lang w:val="et-EE"/>
              </w:rPr>
              <w:t>tehakse kindlaks</w:t>
            </w:r>
            <w:r w:rsidRPr="00595BAF">
              <w:rPr>
                <w:rFonts w:eastAsia="Times New Roman"/>
                <w:iCs/>
                <w:szCs w:val="24"/>
                <w:lang w:val="et-EE"/>
              </w:rPr>
              <w:t xml:space="preserve"> eelarve allikat määramata. Rahastamise üle otsustatakse iga-aastase eelarve koostamise käigus. Selline põhjapanev muu</w:t>
            </w:r>
            <w:r w:rsidR="001A7870">
              <w:rPr>
                <w:rFonts w:eastAsia="Times New Roman"/>
                <w:iCs/>
                <w:szCs w:val="24"/>
                <w:lang w:val="et-EE"/>
              </w:rPr>
              <w:t>da</w:t>
            </w:r>
            <w:r w:rsidRPr="00595BAF">
              <w:rPr>
                <w:rFonts w:eastAsia="Times New Roman"/>
                <w:iCs/>
                <w:szCs w:val="24"/>
                <w:lang w:val="et-EE"/>
              </w:rPr>
              <w:t>tus on mõjutanud ka Sise</w:t>
            </w:r>
            <w:r>
              <w:rPr>
                <w:rFonts w:eastAsia="Times New Roman"/>
                <w:iCs/>
                <w:szCs w:val="24"/>
                <w:lang w:val="et-EE"/>
              </w:rPr>
              <w:t>j</w:t>
            </w:r>
            <w:r w:rsidRPr="00595BAF">
              <w:rPr>
                <w:rFonts w:eastAsia="Times New Roman"/>
                <w:iCs/>
                <w:szCs w:val="24"/>
                <w:lang w:val="et-EE"/>
              </w:rPr>
              <w:t>ulgeolekufondi (</w:t>
            </w:r>
            <w:r w:rsidR="00C579BB">
              <w:rPr>
                <w:rFonts w:eastAsia="Times New Roman"/>
                <w:iCs/>
                <w:szCs w:val="24"/>
                <w:lang w:val="et-EE"/>
              </w:rPr>
              <w:t xml:space="preserve">edaspidi </w:t>
            </w:r>
            <w:r w:rsidRPr="00440193">
              <w:rPr>
                <w:rFonts w:eastAsia="Times New Roman"/>
                <w:i/>
                <w:szCs w:val="24"/>
                <w:lang w:val="et-EE"/>
              </w:rPr>
              <w:t>ISF</w:t>
            </w:r>
            <w:r w:rsidRPr="00595BAF">
              <w:rPr>
                <w:rFonts w:eastAsia="Times New Roman"/>
                <w:iCs/>
                <w:szCs w:val="24"/>
                <w:lang w:val="et-EE"/>
              </w:rPr>
              <w:t xml:space="preserve">) </w:t>
            </w:r>
            <w:r w:rsidR="00C579BB">
              <w:rPr>
                <w:rFonts w:eastAsia="Times New Roman"/>
                <w:iCs/>
                <w:szCs w:val="24"/>
                <w:lang w:val="et-EE"/>
              </w:rPr>
              <w:t>rakenduskava</w:t>
            </w:r>
            <w:r w:rsidR="00C579BB" w:rsidRPr="00595BAF">
              <w:rPr>
                <w:rFonts w:eastAsia="Times New Roman"/>
                <w:iCs/>
                <w:szCs w:val="24"/>
                <w:lang w:val="et-EE"/>
              </w:rPr>
              <w:t xml:space="preserve"> </w:t>
            </w:r>
            <w:r w:rsidRPr="00595BAF">
              <w:rPr>
                <w:rFonts w:eastAsia="Times New Roman"/>
                <w:iCs/>
                <w:szCs w:val="24"/>
                <w:lang w:val="et-EE"/>
              </w:rPr>
              <w:t>koostamist ja ülesehitust.</w:t>
            </w:r>
          </w:p>
          <w:p w14:paraId="6C4E35D8" w14:textId="1ED9AF42" w:rsidR="00353C04" w:rsidRDefault="007A3CAB" w:rsidP="00440193">
            <w:pPr>
              <w:rPr>
                <w:rFonts w:eastAsia="Times New Roman"/>
                <w:iCs/>
                <w:szCs w:val="24"/>
                <w:lang w:val="et-EE"/>
              </w:rPr>
            </w:pPr>
            <w:r w:rsidRPr="00595BAF">
              <w:rPr>
                <w:rFonts w:eastAsia="Times New Roman"/>
                <w:iCs/>
                <w:szCs w:val="24"/>
                <w:lang w:val="et-EE"/>
              </w:rPr>
              <w:lastRenderedPageBreak/>
              <w:t>ISF</w:t>
            </w:r>
            <w:r>
              <w:rPr>
                <w:rFonts w:eastAsia="Times New Roman"/>
                <w:iCs/>
                <w:szCs w:val="24"/>
                <w:lang w:val="et-EE"/>
              </w:rPr>
              <w:t>i</w:t>
            </w:r>
            <w:r w:rsidRPr="00595BAF">
              <w:rPr>
                <w:rFonts w:eastAsia="Times New Roman"/>
                <w:iCs/>
                <w:szCs w:val="24"/>
                <w:lang w:val="et-EE"/>
              </w:rPr>
              <w:t xml:space="preserve"> </w:t>
            </w:r>
            <w:r w:rsidR="002D1586">
              <w:rPr>
                <w:rFonts w:eastAsia="Times New Roman"/>
                <w:iCs/>
                <w:szCs w:val="24"/>
                <w:lang w:val="et-EE"/>
              </w:rPr>
              <w:t>rakenduskavas</w:t>
            </w:r>
            <w:r w:rsidR="002D1586" w:rsidRPr="00595BAF">
              <w:rPr>
                <w:rFonts w:eastAsia="Times New Roman"/>
                <w:iCs/>
                <w:szCs w:val="24"/>
                <w:lang w:val="et-EE"/>
              </w:rPr>
              <w:t xml:space="preserve"> </w:t>
            </w:r>
            <w:r w:rsidR="001A7870">
              <w:rPr>
                <w:rFonts w:eastAsia="Times New Roman"/>
                <w:iCs/>
                <w:szCs w:val="24"/>
                <w:lang w:val="et-EE"/>
              </w:rPr>
              <w:t>käsitletakse</w:t>
            </w:r>
            <w:r w:rsidR="001A7870" w:rsidRPr="00595BAF">
              <w:rPr>
                <w:rFonts w:eastAsia="Times New Roman"/>
                <w:iCs/>
                <w:szCs w:val="24"/>
                <w:lang w:val="et-EE"/>
              </w:rPr>
              <w:t xml:space="preserve"> </w:t>
            </w:r>
            <w:r w:rsidRPr="00595BAF">
              <w:rPr>
                <w:rFonts w:eastAsia="Times New Roman"/>
                <w:iCs/>
                <w:szCs w:val="24"/>
                <w:lang w:val="et-EE"/>
              </w:rPr>
              <w:t>kõige pakilisema</w:t>
            </w:r>
            <w:r w:rsidR="001A7870">
              <w:rPr>
                <w:rFonts w:eastAsia="Times New Roman"/>
                <w:iCs/>
                <w:szCs w:val="24"/>
                <w:lang w:val="et-EE"/>
              </w:rPr>
              <w:t>i</w:t>
            </w:r>
            <w:r w:rsidRPr="00595BAF">
              <w:rPr>
                <w:rFonts w:eastAsia="Times New Roman"/>
                <w:iCs/>
                <w:szCs w:val="24"/>
                <w:lang w:val="et-EE"/>
              </w:rPr>
              <w:t xml:space="preserve">d riiklikke probleeme ja </w:t>
            </w:r>
            <w:r w:rsidR="002D1586">
              <w:rPr>
                <w:rFonts w:eastAsia="Times New Roman"/>
                <w:iCs/>
                <w:szCs w:val="24"/>
                <w:lang w:val="et-EE"/>
              </w:rPr>
              <w:t>ISF</w:t>
            </w:r>
            <w:r w:rsidR="00583E7F">
              <w:rPr>
                <w:rFonts w:eastAsia="Times New Roman"/>
                <w:iCs/>
                <w:szCs w:val="24"/>
                <w:lang w:val="et-EE"/>
              </w:rPr>
              <w:t xml:space="preserve"> </w:t>
            </w:r>
            <w:r w:rsidRPr="00595BAF">
              <w:rPr>
                <w:rFonts w:eastAsia="Times New Roman"/>
                <w:iCs/>
                <w:szCs w:val="24"/>
                <w:lang w:val="et-EE"/>
              </w:rPr>
              <w:t>täiend</w:t>
            </w:r>
            <w:r w:rsidR="001A7870">
              <w:rPr>
                <w:rFonts w:eastAsia="Times New Roman"/>
                <w:iCs/>
                <w:szCs w:val="24"/>
                <w:lang w:val="et-EE"/>
              </w:rPr>
              <w:t>ab</w:t>
            </w:r>
            <w:r w:rsidRPr="00595BAF">
              <w:rPr>
                <w:rFonts w:eastAsia="Times New Roman"/>
                <w:iCs/>
                <w:szCs w:val="24"/>
                <w:lang w:val="et-EE"/>
              </w:rPr>
              <w:t xml:space="preserve"> riiklik</w:t>
            </w:r>
            <w:r w:rsidR="008C27C6">
              <w:rPr>
                <w:rFonts w:eastAsia="Times New Roman"/>
                <w:iCs/>
                <w:szCs w:val="24"/>
                <w:lang w:val="et-EE"/>
              </w:rPr>
              <w:t>k</w:t>
            </w:r>
            <w:r w:rsidR="001A7870">
              <w:rPr>
                <w:rFonts w:eastAsia="Times New Roman"/>
                <w:iCs/>
                <w:szCs w:val="24"/>
                <w:lang w:val="et-EE"/>
              </w:rPr>
              <w:t>e</w:t>
            </w:r>
            <w:r w:rsidRPr="00595BAF">
              <w:rPr>
                <w:rFonts w:eastAsia="Times New Roman"/>
                <w:iCs/>
                <w:szCs w:val="24"/>
                <w:lang w:val="et-EE"/>
              </w:rPr>
              <w:t xml:space="preserve"> vahend</w:t>
            </w:r>
            <w:r w:rsidR="001A7870">
              <w:rPr>
                <w:rFonts w:eastAsia="Times New Roman"/>
                <w:iCs/>
                <w:szCs w:val="24"/>
                <w:lang w:val="et-EE"/>
              </w:rPr>
              <w:t>eid</w:t>
            </w:r>
            <w:r w:rsidRPr="00595BAF">
              <w:rPr>
                <w:rFonts w:eastAsia="Times New Roman"/>
                <w:iCs/>
                <w:szCs w:val="24"/>
                <w:lang w:val="et-EE"/>
              </w:rPr>
              <w:t xml:space="preserve">. Kus vähegi võimalik, </w:t>
            </w:r>
            <w:r w:rsidRPr="00996760">
              <w:rPr>
                <w:rFonts w:eastAsia="Times New Roman"/>
                <w:iCs/>
                <w:szCs w:val="24"/>
                <w:lang w:val="et-EE"/>
              </w:rPr>
              <w:t xml:space="preserve">on </w:t>
            </w:r>
            <w:r w:rsidR="002D1586" w:rsidRPr="00996760">
              <w:rPr>
                <w:rFonts w:eastAsia="Times New Roman"/>
                <w:iCs/>
                <w:szCs w:val="24"/>
                <w:lang w:val="et-EE"/>
              </w:rPr>
              <w:t>rakenduskava</w:t>
            </w:r>
            <w:r w:rsidRPr="00996760">
              <w:rPr>
                <w:rFonts w:eastAsia="Times New Roman"/>
                <w:iCs/>
                <w:szCs w:val="24"/>
                <w:lang w:val="et-EE"/>
              </w:rPr>
              <w:t xml:space="preserve"> </w:t>
            </w:r>
            <w:r w:rsidR="001A7870" w:rsidRPr="00996760">
              <w:rPr>
                <w:rFonts w:eastAsia="Times New Roman"/>
                <w:iCs/>
                <w:szCs w:val="24"/>
                <w:lang w:val="et-EE"/>
              </w:rPr>
              <w:t xml:space="preserve">koostoimes </w:t>
            </w:r>
            <w:r w:rsidRPr="00996760">
              <w:rPr>
                <w:rFonts w:eastAsia="Times New Roman"/>
                <w:iCs/>
                <w:szCs w:val="24"/>
                <w:lang w:val="et-EE"/>
              </w:rPr>
              <w:t xml:space="preserve">teiste programmide ja </w:t>
            </w:r>
            <w:r w:rsidR="00583E7F" w:rsidRPr="00996760">
              <w:rPr>
                <w:rFonts w:eastAsia="Times New Roman"/>
                <w:iCs/>
                <w:szCs w:val="24"/>
                <w:lang w:val="et-EE"/>
              </w:rPr>
              <w:t>rahastamisvahenditega.</w:t>
            </w:r>
            <w:r w:rsidRPr="00996760">
              <w:rPr>
                <w:rFonts w:eastAsia="Times New Roman"/>
                <w:iCs/>
                <w:szCs w:val="24"/>
                <w:lang w:val="et-EE"/>
              </w:rPr>
              <w:t xml:space="preserve"> Julgeolekut käsitletakse mitmes </w:t>
            </w:r>
            <w:r w:rsidR="00C579BB">
              <w:rPr>
                <w:rFonts w:eastAsia="Times New Roman"/>
                <w:iCs/>
                <w:szCs w:val="24"/>
                <w:lang w:val="et-EE"/>
              </w:rPr>
              <w:t>ELi</w:t>
            </w:r>
            <w:r w:rsidR="00C579BB" w:rsidRPr="00996760">
              <w:rPr>
                <w:rFonts w:eastAsia="Times New Roman"/>
                <w:iCs/>
                <w:szCs w:val="24"/>
                <w:lang w:val="et-EE"/>
              </w:rPr>
              <w:t xml:space="preserve"> </w:t>
            </w:r>
            <w:r w:rsidRPr="00996760">
              <w:rPr>
                <w:rFonts w:eastAsia="Times New Roman"/>
                <w:iCs/>
                <w:szCs w:val="24"/>
                <w:lang w:val="et-EE"/>
              </w:rPr>
              <w:t>programmis</w:t>
            </w:r>
            <w:r w:rsidR="00583E7F" w:rsidRPr="00996760">
              <w:rPr>
                <w:rFonts w:eastAsia="Times New Roman"/>
                <w:iCs/>
                <w:szCs w:val="24"/>
                <w:lang w:val="et-EE"/>
              </w:rPr>
              <w:t xml:space="preserve">. </w:t>
            </w:r>
            <w:r w:rsidRPr="00996760">
              <w:rPr>
                <w:rFonts w:eastAsia="Times New Roman"/>
                <w:iCs/>
                <w:szCs w:val="24"/>
                <w:lang w:val="et-EE"/>
              </w:rPr>
              <w:t xml:space="preserve">ISFi </w:t>
            </w:r>
            <w:r w:rsidR="00C579BB">
              <w:rPr>
                <w:rFonts w:eastAsia="Times New Roman"/>
                <w:iCs/>
                <w:szCs w:val="24"/>
                <w:lang w:val="et-EE"/>
              </w:rPr>
              <w:t>rakenduskava</w:t>
            </w:r>
            <w:r w:rsidR="00C579BB" w:rsidRPr="00996760">
              <w:rPr>
                <w:rFonts w:eastAsia="Times New Roman"/>
                <w:iCs/>
                <w:szCs w:val="24"/>
                <w:lang w:val="et-EE"/>
              </w:rPr>
              <w:t xml:space="preserve"> </w:t>
            </w:r>
            <w:r w:rsidRPr="00996760">
              <w:rPr>
                <w:rFonts w:eastAsia="Times New Roman"/>
                <w:iCs/>
                <w:szCs w:val="24"/>
                <w:lang w:val="et-EE"/>
              </w:rPr>
              <w:t>on tihedalt seotud</w:t>
            </w:r>
            <w:r w:rsidR="00583E7F" w:rsidRPr="00996760">
              <w:rPr>
                <w:rFonts w:eastAsia="Times New Roman"/>
                <w:iCs/>
                <w:szCs w:val="24"/>
                <w:lang w:val="et-EE"/>
              </w:rPr>
              <w:t xml:space="preserve"> Varjupaiga-</w:t>
            </w:r>
            <w:r w:rsidR="00C579BB">
              <w:rPr>
                <w:rFonts w:eastAsia="Times New Roman"/>
                <w:iCs/>
                <w:szCs w:val="24"/>
                <w:lang w:val="et-EE"/>
              </w:rPr>
              <w:t>,</w:t>
            </w:r>
            <w:r w:rsidR="00583E7F" w:rsidRPr="00996760">
              <w:rPr>
                <w:rFonts w:eastAsia="Times New Roman"/>
                <w:iCs/>
                <w:szCs w:val="24"/>
                <w:lang w:val="et-EE"/>
              </w:rPr>
              <w:t xml:space="preserve"> Rände- ja Integratsioonifondi (</w:t>
            </w:r>
            <w:r w:rsidR="00C579BB">
              <w:rPr>
                <w:rFonts w:eastAsia="Times New Roman"/>
                <w:iCs/>
                <w:szCs w:val="24"/>
                <w:lang w:val="et-EE"/>
              </w:rPr>
              <w:t xml:space="preserve">edaspidi </w:t>
            </w:r>
            <w:r w:rsidR="00583E7F" w:rsidRPr="00440193">
              <w:rPr>
                <w:rFonts w:eastAsia="Times New Roman"/>
                <w:i/>
                <w:szCs w:val="24"/>
                <w:lang w:val="et-EE"/>
              </w:rPr>
              <w:t>AMIF</w:t>
            </w:r>
            <w:r w:rsidR="00583E7F" w:rsidRPr="00996760">
              <w:rPr>
                <w:rFonts w:eastAsia="Times New Roman"/>
                <w:iCs/>
                <w:szCs w:val="24"/>
                <w:lang w:val="et-EE"/>
              </w:rPr>
              <w:t xml:space="preserve">) ning </w:t>
            </w:r>
            <w:r w:rsidR="00996760">
              <w:rPr>
                <w:rFonts w:eastAsia="Times New Roman"/>
                <w:iCs/>
                <w:szCs w:val="24"/>
                <w:lang w:val="et-EE"/>
              </w:rPr>
              <w:t>p</w:t>
            </w:r>
            <w:r w:rsidR="00583E7F" w:rsidRPr="00996760">
              <w:rPr>
                <w:rFonts w:eastAsia="Times New Roman"/>
                <w:iCs/>
                <w:szCs w:val="24"/>
                <w:lang w:val="et-EE"/>
              </w:rPr>
              <w:t xml:space="preserve">iirihalduse ja </w:t>
            </w:r>
            <w:r w:rsidR="00996760">
              <w:rPr>
                <w:rFonts w:eastAsia="Times New Roman"/>
                <w:iCs/>
                <w:szCs w:val="24"/>
                <w:lang w:val="et-EE"/>
              </w:rPr>
              <w:t>v</w:t>
            </w:r>
            <w:r w:rsidR="00583E7F" w:rsidRPr="00996760">
              <w:rPr>
                <w:rFonts w:eastAsia="Times New Roman"/>
                <w:iCs/>
                <w:szCs w:val="24"/>
                <w:lang w:val="et-EE"/>
              </w:rPr>
              <w:t>iis</w:t>
            </w:r>
            <w:r w:rsidR="009D275E">
              <w:rPr>
                <w:rFonts w:eastAsia="Times New Roman"/>
                <w:iCs/>
                <w:szCs w:val="24"/>
                <w:lang w:val="et-EE"/>
              </w:rPr>
              <w:t>a</w:t>
            </w:r>
            <w:r w:rsidR="00583E7F" w:rsidRPr="00996760">
              <w:rPr>
                <w:rFonts w:eastAsia="Times New Roman"/>
                <w:iCs/>
                <w:szCs w:val="24"/>
                <w:lang w:val="et-EE"/>
              </w:rPr>
              <w:t>poliitika rahastuga (</w:t>
            </w:r>
            <w:r w:rsidR="00C579BB">
              <w:rPr>
                <w:rFonts w:eastAsia="Times New Roman"/>
                <w:iCs/>
                <w:szCs w:val="24"/>
                <w:lang w:val="et-EE"/>
              </w:rPr>
              <w:t xml:space="preserve">edaspidi </w:t>
            </w:r>
            <w:r w:rsidR="00583E7F" w:rsidRPr="00440193">
              <w:rPr>
                <w:rFonts w:eastAsia="Times New Roman"/>
                <w:i/>
                <w:szCs w:val="24"/>
                <w:lang w:val="et-EE"/>
              </w:rPr>
              <w:t>BMVI</w:t>
            </w:r>
            <w:r w:rsidR="00583E7F" w:rsidRPr="00996760">
              <w:rPr>
                <w:rFonts w:eastAsia="Times New Roman"/>
                <w:iCs/>
                <w:szCs w:val="24"/>
                <w:lang w:val="et-EE"/>
              </w:rPr>
              <w:t>)</w:t>
            </w:r>
            <w:r w:rsidRPr="00996760">
              <w:rPr>
                <w:rFonts w:eastAsia="Times New Roman"/>
                <w:iCs/>
                <w:szCs w:val="24"/>
                <w:lang w:val="et-EE"/>
              </w:rPr>
              <w:t>, mi</w:t>
            </w:r>
            <w:r w:rsidR="001A7870" w:rsidRPr="00996760">
              <w:rPr>
                <w:rFonts w:eastAsia="Times New Roman"/>
                <w:iCs/>
                <w:szCs w:val="24"/>
                <w:lang w:val="et-EE"/>
              </w:rPr>
              <w:t>l</w:t>
            </w:r>
            <w:r w:rsidR="001A7870" w:rsidRPr="00996760">
              <w:t>lega</w:t>
            </w:r>
            <w:r w:rsidRPr="00996760">
              <w:rPr>
                <w:rFonts w:eastAsia="Times New Roman"/>
                <w:iCs/>
                <w:szCs w:val="24"/>
                <w:lang w:val="et-EE"/>
              </w:rPr>
              <w:t xml:space="preserve"> toeta</w:t>
            </w:r>
            <w:r w:rsidR="001A7870" w:rsidRPr="00996760">
              <w:rPr>
                <w:rFonts w:eastAsia="Times New Roman"/>
                <w:iCs/>
                <w:szCs w:val="24"/>
                <w:lang w:val="et-EE"/>
              </w:rPr>
              <w:t>t</w:t>
            </w:r>
            <w:r w:rsidR="001A7870" w:rsidRPr="00996760">
              <w:t>akse</w:t>
            </w:r>
            <w:r w:rsidRPr="00996760">
              <w:rPr>
                <w:rFonts w:eastAsia="Times New Roman"/>
                <w:iCs/>
                <w:szCs w:val="24"/>
                <w:lang w:val="et-EE"/>
              </w:rPr>
              <w:t xml:space="preserve"> </w:t>
            </w:r>
            <w:r w:rsidR="001A7870" w:rsidRPr="00996760">
              <w:rPr>
                <w:rFonts w:eastAsia="Times New Roman"/>
                <w:iCs/>
                <w:szCs w:val="24"/>
                <w:lang w:val="et-EE"/>
              </w:rPr>
              <w:t xml:space="preserve">samuti </w:t>
            </w:r>
            <w:r w:rsidRPr="00996760">
              <w:rPr>
                <w:rFonts w:eastAsia="Times New Roman"/>
                <w:iCs/>
                <w:szCs w:val="24"/>
                <w:lang w:val="et-EE"/>
              </w:rPr>
              <w:t>ELi üldis</w:t>
            </w:r>
            <w:r w:rsidR="001A7870" w:rsidRPr="00996760">
              <w:rPr>
                <w:rFonts w:eastAsia="Times New Roman"/>
                <w:iCs/>
                <w:szCs w:val="24"/>
                <w:lang w:val="et-EE"/>
              </w:rPr>
              <w:t>t</w:t>
            </w:r>
            <w:r w:rsidRPr="00996760">
              <w:rPr>
                <w:rFonts w:eastAsia="Times New Roman"/>
                <w:iCs/>
                <w:szCs w:val="24"/>
                <w:lang w:val="et-EE"/>
              </w:rPr>
              <w:t xml:space="preserve"> julgeoleku</w:t>
            </w:r>
            <w:r w:rsidR="001A7870" w:rsidRPr="00996760">
              <w:rPr>
                <w:rFonts w:eastAsia="Times New Roman"/>
                <w:iCs/>
                <w:szCs w:val="24"/>
                <w:lang w:val="et-EE"/>
              </w:rPr>
              <w:t>t</w:t>
            </w:r>
            <w:r w:rsidRPr="00996760">
              <w:rPr>
                <w:rFonts w:eastAsia="Times New Roman"/>
                <w:iCs/>
                <w:szCs w:val="24"/>
                <w:lang w:val="et-EE"/>
              </w:rPr>
              <w:t xml:space="preserve"> </w:t>
            </w:r>
            <w:r w:rsidR="001A7870" w:rsidRPr="00996760">
              <w:rPr>
                <w:rFonts w:eastAsia="Times New Roman"/>
                <w:iCs/>
                <w:szCs w:val="24"/>
                <w:lang w:val="et-EE"/>
              </w:rPr>
              <w:t>s</w:t>
            </w:r>
            <w:r w:rsidR="001A7870" w:rsidRPr="00996760">
              <w:t>oodustavaid</w:t>
            </w:r>
            <w:r w:rsidRPr="00996760">
              <w:rPr>
                <w:rFonts w:eastAsia="Times New Roman"/>
                <w:iCs/>
                <w:szCs w:val="24"/>
                <w:lang w:val="et-EE"/>
              </w:rPr>
              <w:t xml:space="preserve"> meetmeid. Lisaks on ISFi </w:t>
            </w:r>
            <w:r w:rsidR="00583E7F" w:rsidRPr="00996760">
              <w:rPr>
                <w:rFonts w:eastAsia="Times New Roman"/>
                <w:iCs/>
                <w:szCs w:val="24"/>
                <w:lang w:val="et-EE"/>
              </w:rPr>
              <w:t>rakenduskaval</w:t>
            </w:r>
            <w:r w:rsidRPr="00996760">
              <w:rPr>
                <w:rFonts w:eastAsia="Times New Roman"/>
                <w:iCs/>
                <w:szCs w:val="24"/>
                <w:lang w:val="et-EE"/>
              </w:rPr>
              <w:t xml:space="preserve"> </w:t>
            </w:r>
            <w:r w:rsidR="001A7870" w:rsidRPr="00996760">
              <w:rPr>
                <w:rFonts w:eastAsia="Times New Roman"/>
                <w:iCs/>
                <w:szCs w:val="24"/>
                <w:lang w:val="et-EE"/>
              </w:rPr>
              <w:t>k</w:t>
            </w:r>
            <w:r w:rsidR="001A7870" w:rsidRPr="00996760">
              <w:t>oostoime</w:t>
            </w:r>
            <w:r w:rsidR="001A7870" w:rsidRPr="00996760">
              <w:rPr>
                <w:rFonts w:eastAsia="Times New Roman"/>
                <w:iCs/>
                <w:szCs w:val="24"/>
                <w:lang w:val="et-EE"/>
              </w:rPr>
              <w:t xml:space="preserve"> õ</w:t>
            </w:r>
            <w:r w:rsidRPr="00996760">
              <w:rPr>
                <w:rFonts w:eastAsia="Times New Roman"/>
                <w:iCs/>
                <w:szCs w:val="24"/>
                <w:lang w:val="et-EE"/>
              </w:rPr>
              <w:t xml:space="preserve">igusprogrammi ning </w:t>
            </w:r>
            <w:r w:rsidR="001A7870" w:rsidRPr="00996760">
              <w:rPr>
                <w:rFonts w:eastAsia="Times New Roman"/>
                <w:iCs/>
                <w:szCs w:val="24"/>
                <w:lang w:val="et-EE"/>
              </w:rPr>
              <w:t>k</w:t>
            </w:r>
            <w:r w:rsidRPr="00996760">
              <w:rPr>
                <w:rFonts w:eastAsia="Times New Roman"/>
                <w:iCs/>
                <w:szCs w:val="24"/>
                <w:lang w:val="et-EE"/>
              </w:rPr>
              <w:t xml:space="preserve">odanike, võrdõiguslikkuse, õiguste ja väärtuste programmiga kuriteoohvrite </w:t>
            </w:r>
            <w:r w:rsidR="00E61494">
              <w:rPr>
                <w:rFonts w:eastAsia="Times New Roman"/>
                <w:iCs/>
                <w:szCs w:val="24"/>
                <w:lang w:val="et-EE"/>
              </w:rPr>
              <w:t xml:space="preserve">abistamine ja </w:t>
            </w:r>
            <w:r w:rsidRPr="00996760">
              <w:rPr>
                <w:rFonts w:eastAsia="Times New Roman"/>
                <w:iCs/>
                <w:szCs w:val="24"/>
                <w:lang w:val="et-EE"/>
              </w:rPr>
              <w:t>kaitsmise</w:t>
            </w:r>
            <w:r w:rsidRPr="00595BAF">
              <w:rPr>
                <w:rFonts w:eastAsia="Times New Roman"/>
                <w:iCs/>
                <w:szCs w:val="24"/>
                <w:lang w:val="et-EE"/>
              </w:rPr>
              <w:t xml:space="preserve"> </w:t>
            </w:r>
            <w:r w:rsidR="00E61494">
              <w:rPr>
                <w:rFonts w:eastAsia="Times New Roman"/>
                <w:iCs/>
                <w:szCs w:val="24"/>
                <w:lang w:val="et-EE"/>
              </w:rPr>
              <w:t>ning vähemal määral</w:t>
            </w:r>
            <w:r w:rsidRPr="00595BAF">
              <w:rPr>
                <w:rFonts w:eastAsia="Times New Roman"/>
                <w:iCs/>
                <w:szCs w:val="24"/>
                <w:lang w:val="et-EE"/>
              </w:rPr>
              <w:t xml:space="preserve"> õiguskoolituse </w:t>
            </w:r>
            <w:r w:rsidR="001A7870">
              <w:rPr>
                <w:rFonts w:eastAsia="Times New Roman"/>
                <w:iCs/>
                <w:szCs w:val="24"/>
                <w:lang w:val="et-EE"/>
              </w:rPr>
              <w:t>vallas</w:t>
            </w:r>
            <w:r w:rsidRPr="00595BAF">
              <w:rPr>
                <w:rFonts w:eastAsia="Times New Roman"/>
                <w:iCs/>
                <w:szCs w:val="24"/>
                <w:lang w:val="et-EE"/>
              </w:rPr>
              <w:t xml:space="preserve"> </w:t>
            </w:r>
            <w:r w:rsidR="00E61494">
              <w:rPr>
                <w:rFonts w:eastAsia="Times New Roman"/>
                <w:iCs/>
                <w:szCs w:val="24"/>
                <w:lang w:val="et-EE"/>
              </w:rPr>
              <w:t>ja</w:t>
            </w:r>
            <w:r w:rsidR="00A024DE" w:rsidRPr="00595BAF">
              <w:rPr>
                <w:rFonts w:eastAsia="Times New Roman"/>
                <w:iCs/>
                <w:szCs w:val="24"/>
                <w:lang w:val="et-EE"/>
              </w:rPr>
              <w:t xml:space="preserve"> </w:t>
            </w:r>
            <w:r w:rsidRPr="00595BAF">
              <w:rPr>
                <w:rFonts w:eastAsia="Times New Roman"/>
                <w:iCs/>
                <w:szCs w:val="24"/>
                <w:lang w:val="et-EE"/>
              </w:rPr>
              <w:t xml:space="preserve">ka asjaomaste õiguskaitseasutuste koostöö </w:t>
            </w:r>
            <w:r w:rsidR="00A024DE">
              <w:rPr>
                <w:rFonts w:eastAsia="Times New Roman"/>
                <w:iCs/>
                <w:szCs w:val="24"/>
                <w:lang w:val="et-EE"/>
              </w:rPr>
              <w:t>ja</w:t>
            </w:r>
            <w:r w:rsidR="00583E7F">
              <w:rPr>
                <w:rFonts w:eastAsia="Times New Roman"/>
                <w:iCs/>
                <w:szCs w:val="24"/>
                <w:lang w:val="et-EE"/>
              </w:rPr>
              <w:t xml:space="preserve"> </w:t>
            </w:r>
            <w:r w:rsidR="00353C04">
              <w:rPr>
                <w:rFonts w:eastAsia="Times New Roman"/>
                <w:iCs/>
                <w:szCs w:val="24"/>
                <w:lang w:val="et-EE"/>
              </w:rPr>
              <w:t>õiguskaitseasutuste</w:t>
            </w:r>
            <w:r w:rsidR="00353C04" w:rsidRPr="00353C04">
              <w:rPr>
                <w:rFonts w:eastAsia="Times New Roman"/>
                <w:iCs/>
                <w:szCs w:val="24"/>
                <w:lang w:val="et-EE"/>
              </w:rPr>
              <w:t xml:space="preserve"> turvalisusega seotud IT-süsteemide ühendamine </w:t>
            </w:r>
            <w:r w:rsidR="00583E7F">
              <w:rPr>
                <w:rFonts w:eastAsia="Times New Roman"/>
                <w:iCs/>
                <w:szCs w:val="24"/>
                <w:lang w:val="et-EE"/>
              </w:rPr>
              <w:t>Euroopa karistusregistrite info</w:t>
            </w:r>
            <w:r w:rsidR="002B32BA">
              <w:rPr>
                <w:rFonts w:eastAsia="Times New Roman"/>
                <w:iCs/>
                <w:szCs w:val="24"/>
                <w:lang w:val="et-EE"/>
              </w:rPr>
              <w:t>s</w:t>
            </w:r>
            <w:r w:rsidR="00583E7F">
              <w:rPr>
                <w:rFonts w:eastAsia="Times New Roman"/>
                <w:iCs/>
                <w:szCs w:val="24"/>
                <w:lang w:val="et-EE"/>
              </w:rPr>
              <w:t>üsteemiga</w:t>
            </w:r>
            <w:r w:rsidR="00C579BB">
              <w:rPr>
                <w:rFonts w:eastAsia="Times New Roman"/>
                <w:iCs/>
                <w:szCs w:val="24"/>
                <w:lang w:val="et-EE"/>
              </w:rPr>
              <w:t xml:space="preserve"> </w:t>
            </w:r>
            <w:r w:rsidR="00C579BB">
              <w:t xml:space="preserve">kolmandate riikide </w:t>
            </w:r>
            <w:r w:rsidR="00C579BB" w:rsidRPr="004E7310">
              <w:t>kodanike kohta</w:t>
            </w:r>
            <w:r w:rsidR="00583E7F" w:rsidRPr="004E7310">
              <w:rPr>
                <w:rFonts w:eastAsia="Times New Roman"/>
                <w:iCs/>
                <w:szCs w:val="24"/>
                <w:lang w:val="et-EE"/>
              </w:rPr>
              <w:t xml:space="preserve"> </w:t>
            </w:r>
            <w:r w:rsidR="00C579BB" w:rsidRPr="004E7310">
              <w:rPr>
                <w:rFonts w:eastAsia="Times New Roman"/>
                <w:iCs/>
                <w:szCs w:val="24"/>
                <w:lang w:val="et-EE"/>
              </w:rPr>
              <w:t xml:space="preserve">ehk </w:t>
            </w:r>
            <w:r w:rsidRPr="004E7310">
              <w:rPr>
                <w:rFonts w:eastAsia="Times New Roman"/>
                <w:iCs/>
                <w:szCs w:val="24"/>
                <w:lang w:val="et-EE"/>
              </w:rPr>
              <w:t>ECRIS-TCN</w:t>
            </w:r>
            <w:r w:rsidR="001A7870" w:rsidRPr="004E7310">
              <w:rPr>
                <w:rFonts w:eastAsia="Times New Roman"/>
                <w:iCs/>
                <w:szCs w:val="24"/>
                <w:lang w:val="et-EE"/>
              </w:rPr>
              <w:t>iga</w:t>
            </w:r>
            <w:r w:rsidRPr="004E7310">
              <w:rPr>
                <w:rFonts w:eastAsia="Times New Roman"/>
                <w:iCs/>
                <w:szCs w:val="24"/>
                <w:lang w:val="et-EE"/>
              </w:rPr>
              <w:t>.</w:t>
            </w:r>
            <w:r w:rsidR="00770648" w:rsidRPr="004E7310">
              <w:rPr>
                <w:rFonts w:eastAsia="Times New Roman"/>
                <w:iCs/>
                <w:szCs w:val="24"/>
                <w:lang w:val="et-EE"/>
              </w:rPr>
              <w:t xml:space="preserve"> </w:t>
            </w:r>
          </w:p>
          <w:p w14:paraId="0234D71A" w14:textId="201844AD" w:rsidR="00591810" w:rsidRPr="00595BAF" w:rsidRDefault="00770648" w:rsidP="00440193">
            <w:pPr>
              <w:rPr>
                <w:rFonts w:eastAsia="Times New Roman"/>
                <w:iCs/>
                <w:szCs w:val="24"/>
                <w:lang w:val="et-EE"/>
              </w:rPr>
            </w:pPr>
            <w:r w:rsidRPr="004E7310">
              <w:rPr>
                <w:rFonts w:eastAsia="Times New Roman"/>
                <w:iCs/>
                <w:szCs w:val="24"/>
                <w:lang w:val="et-EE"/>
              </w:rPr>
              <w:t>Rakenduskaval on koostoime ka tollikoostöö programmiga turvalisusega seotud ohtude ja piiriülese kuritegevuse vastu võitlemise</w:t>
            </w:r>
            <w:r w:rsidR="009972FF" w:rsidRPr="004E7310">
              <w:rPr>
                <w:rFonts w:eastAsia="Times New Roman"/>
                <w:iCs/>
                <w:szCs w:val="24"/>
                <w:lang w:val="et-EE"/>
              </w:rPr>
              <w:t xml:space="preserve"> vallas</w:t>
            </w:r>
            <w:r w:rsidRPr="004E7310">
              <w:rPr>
                <w:rFonts w:eastAsia="Times New Roman"/>
                <w:iCs/>
                <w:szCs w:val="24"/>
                <w:lang w:val="et-EE"/>
              </w:rPr>
              <w:t>.</w:t>
            </w:r>
            <w:r w:rsidR="007A3CAB" w:rsidRPr="004E7310">
              <w:rPr>
                <w:rFonts w:eastAsia="Times New Roman"/>
                <w:iCs/>
                <w:szCs w:val="24"/>
                <w:lang w:val="et-EE"/>
              </w:rPr>
              <w:t xml:space="preserve"> Samamoodi peetakse asjakohastes valdkondades silmas sidusust ühtekuuluvuspoliitika fondide</w:t>
            </w:r>
            <w:r w:rsidR="00B01750" w:rsidRPr="004E7310">
              <w:rPr>
                <w:rFonts w:eastAsia="Times New Roman"/>
                <w:iCs/>
                <w:szCs w:val="24"/>
                <w:lang w:val="et-EE"/>
              </w:rPr>
              <w:t xml:space="preserve"> </w:t>
            </w:r>
            <w:r w:rsidR="00583E7F" w:rsidRPr="004E7310">
              <w:t>rakenduskavade</w:t>
            </w:r>
            <w:r w:rsidR="00C579BB" w:rsidRPr="004E7310">
              <w:t>ga</w:t>
            </w:r>
            <w:r w:rsidR="006A013B" w:rsidRPr="004E7310">
              <w:rPr>
                <w:rFonts w:eastAsia="Times New Roman"/>
                <w:iCs/>
                <w:szCs w:val="24"/>
                <w:lang w:val="et-EE"/>
              </w:rPr>
              <w:t xml:space="preserve"> ning</w:t>
            </w:r>
            <w:r w:rsidR="007A3CAB" w:rsidRPr="004E7310">
              <w:rPr>
                <w:rFonts w:eastAsia="Times New Roman"/>
                <w:iCs/>
                <w:szCs w:val="24"/>
                <w:lang w:val="et-EE"/>
              </w:rPr>
              <w:t xml:space="preserve"> </w:t>
            </w:r>
            <w:r w:rsidR="00B01750" w:rsidRPr="004E7310">
              <w:rPr>
                <w:rFonts w:eastAsia="Times New Roman"/>
                <w:iCs/>
                <w:szCs w:val="24"/>
                <w:lang w:val="et-EE"/>
              </w:rPr>
              <w:t>programmi</w:t>
            </w:r>
            <w:r w:rsidR="006A013B" w:rsidRPr="004E7310">
              <w:rPr>
                <w:rFonts w:eastAsia="Times New Roman"/>
                <w:iCs/>
                <w:szCs w:val="24"/>
                <w:lang w:val="et-EE"/>
              </w:rPr>
              <w:t>dega</w:t>
            </w:r>
            <w:r w:rsidR="00B01750" w:rsidRPr="004E7310">
              <w:rPr>
                <w:rFonts w:eastAsia="Times New Roman"/>
                <w:iCs/>
                <w:szCs w:val="24"/>
                <w:lang w:val="et-EE"/>
              </w:rPr>
              <w:t xml:space="preserve"> </w:t>
            </w:r>
            <w:r w:rsidR="001A7870" w:rsidRPr="004E7310">
              <w:rPr>
                <w:rFonts w:eastAsia="Times New Roman"/>
                <w:iCs/>
                <w:szCs w:val="24"/>
                <w:lang w:val="et-EE"/>
              </w:rPr>
              <w:t>„</w:t>
            </w:r>
            <w:r w:rsidR="007A3CAB" w:rsidRPr="004E7310">
              <w:rPr>
                <w:rFonts w:eastAsia="Times New Roman"/>
                <w:iCs/>
                <w:szCs w:val="24"/>
                <w:lang w:val="et-EE"/>
              </w:rPr>
              <w:t xml:space="preserve">Euroopa </w:t>
            </w:r>
            <w:r w:rsidR="001A7870" w:rsidRPr="004E7310">
              <w:rPr>
                <w:rFonts w:eastAsia="Times New Roman"/>
                <w:iCs/>
                <w:szCs w:val="24"/>
                <w:lang w:val="et-EE"/>
              </w:rPr>
              <w:t>h</w:t>
            </w:r>
            <w:r w:rsidR="007A3CAB" w:rsidRPr="004E7310">
              <w:rPr>
                <w:rFonts w:eastAsia="Times New Roman"/>
                <w:iCs/>
                <w:szCs w:val="24"/>
                <w:lang w:val="et-EE"/>
              </w:rPr>
              <w:t>orison</w:t>
            </w:r>
            <w:r w:rsidR="00B01750" w:rsidRPr="004E7310">
              <w:rPr>
                <w:rFonts w:eastAsia="Times New Roman"/>
                <w:iCs/>
                <w:szCs w:val="24"/>
                <w:lang w:val="et-EE"/>
              </w:rPr>
              <w:t>t</w:t>
            </w:r>
            <w:r w:rsidR="001A7870" w:rsidRPr="004E7310">
              <w:rPr>
                <w:rFonts w:eastAsia="Times New Roman"/>
                <w:iCs/>
                <w:szCs w:val="24"/>
                <w:lang w:val="et-EE"/>
              </w:rPr>
              <w:t>“</w:t>
            </w:r>
            <w:r w:rsidR="007A3CAB" w:rsidRPr="004E7310">
              <w:rPr>
                <w:rFonts w:eastAsia="Times New Roman"/>
                <w:iCs/>
                <w:szCs w:val="24"/>
                <w:lang w:val="et-EE"/>
              </w:rPr>
              <w:t xml:space="preserve"> ja </w:t>
            </w:r>
            <w:r w:rsidR="006A013B" w:rsidRPr="004E7310">
              <w:rPr>
                <w:rFonts w:eastAsia="Times New Roman"/>
                <w:iCs/>
                <w:szCs w:val="24"/>
                <w:lang w:val="et-EE"/>
              </w:rPr>
              <w:t>„D</w:t>
            </w:r>
            <w:r w:rsidR="007A3CAB" w:rsidRPr="004E7310">
              <w:rPr>
                <w:rFonts w:eastAsia="Times New Roman"/>
                <w:iCs/>
                <w:szCs w:val="24"/>
                <w:lang w:val="et-EE"/>
              </w:rPr>
              <w:t>igitaal</w:t>
            </w:r>
            <w:r w:rsidR="006A013B" w:rsidRPr="004E7310">
              <w:rPr>
                <w:rFonts w:eastAsia="Times New Roman"/>
                <w:iCs/>
                <w:szCs w:val="24"/>
                <w:lang w:val="et-EE"/>
              </w:rPr>
              <w:t>n</w:t>
            </w:r>
            <w:r w:rsidR="007A3CAB" w:rsidRPr="004E7310">
              <w:rPr>
                <w:rFonts w:eastAsia="Times New Roman"/>
                <w:iCs/>
                <w:szCs w:val="24"/>
                <w:lang w:val="et-EE"/>
              </w:rPr>
              <w:t>e Euroopa</w:t>
            </w:r>
            <w:r w:rsidR="006A013B" w:rsidRPr="004E7310">
              <w:rPr>
                <w:rFonts w:eastAsia="Times New Roman"/>
                <w:iCs/>
                <w:szCs w:val="24"/>
                <w:lang w:val="et-EE"/>
              </w:rPr>
              <w:t>“</w:t>
            </w:r>
            <w:r w:rsidR="007A3CAB" w:rsidRPr="004E7310">
              <w:rPr>
                <w:rFonts w:eastAsia="Times New Roman"/>
                <w:iCs/>
                <w:szCs w:val="24"/>
                <w:lang w:val="et-EE"/>
              </w:rPr>
              <w:t>. ISFi ja ühtekuuluvuspoliitika</w:t>
            </w:r>
            <w:r w:rsidR="007A3CAB" w:rsidRPr="00595BAF">
              <w:rPr>
                <w:rFonts w:eastAsia="Times New Roman"/>
                <w:iCs/>
                <w:szCs w:val="24"/>
                <w:lang w:val="et-EE"/>
              </w:rPr>
              <w:t xml:space="preserve"> fonde </w:t>
            </w:r>
            <w:r w:rsidR="006E4D00">
              <w:rPr>
                <w:rFonts w:eastAsia="Times New Roman"/>
                <w:iCs/>
                <w:szCs w:val="24"/>
                <w:lang w:val="et-EE"/>
              </w:rPr>
              <w:t>kavandatakse</w:t>
            </w:r>
            <w:r w:rsidR="006E4D00" w:rsidRPr="00595BAF">
              <w:rPr>
                <w:rFonts w:eastAsia="Times New Roman"/>
                <w:iCs/>
                <w:szCs w:val="24"/>
                <w:lang w:val="et-EE"/>
              </w:rPr>
              <w:t xml:space="preserve"> </w:t>
            </w:r>
            <w:r w:rsidR="007A3CAB" w:rsidRPr="00595BAF">
              <w:rPr>
                <w:rFonts w:eastAsia="Times New Roman"/>
                <w:iCs/>
                <w:szCs w:val="24"/>
                <w:lang w:val="et-EE"/>
              </w:rPr>
              <w:t xml:space="preserve">Eestis </w:t>
            </w:r>
            <w:r w:rsidR="00B01750">
              <w:rPr>
                <w:rFonts w:eastAsia="Times New Roman"/>
                <w:iCs/>
                <w:szCs w:val="24"/>
                <w:lang w:val="et-EE"/>
              </w:rPr>
              <w:t xml:space="preserve">samal </w:t>
            </w:r>
            <w:r w:rsidR="007A3CAB" w:rsidRPr="00595BAF">
              <w:rPr>
                <w:rFonts w:eastAsia="Times New Roman"/>
                <w:iCs/>
                <w:szCs w:val="24"/>
                <w:lang w:val="et-EE"/>
              </w:rPr>
              <w:t>a</w:t>
            </w:r>
            <w:r w:rsidR="00B01750">
              <w:rPr>
                <w:rFonts w:eastAsia="Times New Roman"/>
                <w:iCs/>
                <w:szCs w:val="24"/>
                <w:lang w:val="et-EE"/>
              </w:rPr>
              <w:t>jal.</w:t>
            </w:r>
            <w:r w:rsidR="007A3CAB" w:rsidRPr="00595BAF">
              <w:rPr>
                <w:rFonts w:eastAsia="Times New Roman"/>
                <w:iCs/>
                <w:szCs w:val="24"/>
                <w:lang w:val="et-EE"/>
              </w:rPr>
              <w:t xml:space="preserve"> </w:t>
            </w:r>
            <w:r w:rsidR="00B01750">
              <w:rPr>
                <w:rFonts w:eastAsia="Times New Roman"/>
                <w:iCs/>
                <w:szCs w:val="24"/>
                <w:lang w:val="et-EE"/>
              </w:rPr>
              <w:t>S</w:t>
            </w:r>
            <w:r w:rsidR="007A3CAB" w:rsidRPr="00595BAF">
              <w:rPr>
                <w:rFonts w:eastAsia="Times New Roman"/>
                <w:iCs/>
                <w:szCs w:val="24"/>
                <w:lang w:val="et-EE"/>
              </w:rPr>
              <w:t>eega on tagatud</w:t>
            </w:r>
            <w:r w:rsidR="00B01750">
              <w:rPr>
                <w:rFonts w:eastAsia="Times New Roman"/>
                <w:iCs/>
                <w:szCs w:val="24"/>
                <w:lang w:val="et-EE"/>
              </w:rPr>
              <w:t>, et</w:t>
            </w:r>
            <w:r w:rsidR="007A3CAB" w:rsidRPr="00595BAF">
              <w:rPr>
                <w:rFonts w:eastAsia="Times New Roman"/>
                <w:iCs/>
                <w:szCs w:val="24"/>
                <w:lang w:val="et-EE"/>
              </w:rPr>
              <w:t xml:space="preserve"> </w:t>
            </w:r>
            <w:r w:rsidR="00440193">
              <w:rPr>
                <w:rFonts w:eastAsia="Times New Roman"/>
                <w:iCs/>
                <w:szCs w:val="24"/>
                <w:lang w:val="et-EE"/>
              </w:rPr>
              <w:t>rakenduskavad</w:t>
            </w:r>
            <w:ins w:id="2" w:author="Heli Simson" w:date="2025-07-16T14:15:00Z">
              <w:r w:rsidR="00B14CBE">
                <w:rPr>
                  <w:rFonts w:eastAsia="Times New Roman"/>
                  <w:iCs/>
                  <w:szCs w:val="24"/>
                  <w:lang w:val="et-EE"/>
                </w:rPr>
                <w:t xml:space="preserve"> </w:t>
              </w:r>
            </w:ins>
            <w:r w:rsidR="00B01750">
              <w:rPr>
                <w:rFonts w:eastAsia="Times New Roman"/>
                <w:iCs/>
                <w:szCs w:val="24"/>
                <w:lang w:val="et-EE"/>
              </w:rPr>
              <w:t>täiendavad</w:t>
            </w:r>
            <w:r w:rsidR="007A3CAB" w:rsidRPr="00595BAF">
              <w:rPr>
                <w:rFonts w:eastAsia="Times New Roman"/>
                <w:iCs/>
                <w:szCs w:val="24"/>
                <w:lang w:val="et-EE"/>
              </w:rPr>
              <w:t xml:space="preserve"> </w:t>
            </w:r>
            <w:r w:rsidR="00B01750">
              <w:rPr>
                <w:rFonts w:eastAsia="Times New Roman"/>
                <w:iCs/>
                <w:szCs w:val="24"/>
                <w:lang w:val="et-EE"/>
              </w:rPr>
              <w:t>üksteist</w:t>
            </w:r>
            <w:r w:rsidR="007A3CAB" w:rsidRPr="00595BAF">
              <w:rPr>
                <w:rFonts w:eastAsia="Times New Roman"/>
                <w:iCs/>
                <w:szCs w:val="24"/>
                <w:lang w:val="et-EE"/>
              </w:rPr>
              <w:t xml:space="preserve"> ja välditakse tegevuste </w:t>
            </w:r>
            <w:r w:rsidR="00A024DE" w:rsidRPr="00595BAF">
              <w:rPr>
                <w:rFonts w:eastAsia="Times New Roman"/>
                <w:iCs/>
                <w:szCs w:val="24"/>
                <w:lang w:val="et-EE"/>
              </w:rPr>
              <w:t xml:space="preserve">võimalikku </w:t>
            </w:r>
            <w:r w:rsidR="007A3CAB" w:rsidRPr="00595BAF">
              <w:rPr>
                <w:rFonts w:eastAsia="Times New Roman"/>
                <w:iCs/>
                <w:szCs w:val="24"/>
                <w:lang w:val="et-EE"/>
              </w:rPr>
              <w:t>kattuvust.</w:t>
            </w:r>
            <w:r w:rsidR="00591810">
              <w:rPr>
                <w:rFonts w:eastAsia="Times New Roman"/>
                <w:iCs/>
                <w:szCs w:val="24"/>
                <w:lang w:val="et-EE"/>
              </w:rPr>
              <w:t xml:space="preserve"> </w:t>
            </w:r>
            <w:r w:rsidR="00591810" w:rsidRPr="00591810">
              <w:rPr>
                <w:rFonts w:eastAsia="Times New Roman"/>
                <w:iCs/>
                <w:szCs w:val="24"/>
                <w:lang w:val="et-EE"/>
              </w:rPr>
              <w:t xml:space="preserve">Rahastatavad meetmed sõltuvad olemasolevatest </w:t>
            </w:r>
            <w:r w:rsidR="00440193">
              <w:rPr>
                <w:rFonts w:eastAsia="Times New Roman"/>
                <w:iCs/>
                <w:szCs w:val="24"/>
                <w:lang w:val="et-EE"/>
              </w:rPr>
              <w:t>vahenditest</w:t>
            </w:r>
            <w:r w:rsidR="00440193" w:rsidRPr="00591810">
              <w:rPr>
                <w:rFonts w:eastAsia="Times New Roman"/>
                <w:iCs/>
                <w:szCs w:val="24"/>
                <w:lang w:val="et-EE"/>
              </w:rPr>
              <w:t xml:space="preserve"> </w:t>
            </w:r>
            <w:r w:rsidR="00591810" w:rsidRPr="00591810">
              <w:rPr>
                <w:rFonts w:eastAsia="Times New Roman"/>
                <w:iCs/>
                <w:szCs w:val="24"/>
                <w:lang w:val="et-EE"/>
              </w:rPr>
              <w:t xml:space="preserve">ja prioriteetidest. Täpsed meetmed ja rahastamisallikas lepitakse kokku riiklike </w:t>
            </w:r>
            <w:r w:rsidR="00591810">
              <w:rPr>
                <w:rFonts w:eastAsia="Times New Roman"/>
                <w:iCs/>
                <w:szCs w:val="24"/>
                <w:lang w:val="et-EE"/>
              </w:rPr>
              <w:t>protseduuride</w:t>
            </w:r>
            <w:r w:rsidR="00C335DD">
              <w:rPr>
                <w:rFonts w:eastAsia="Times New Roman"/>
                <w:iCs/>
                <w:szCs w:val="24"/>
                <w:lang w:val="et-EE"/>
              </w:rPr>
              <w:t xml:space="preserve"> järgi</w:t>
            </w:r>
            <w:r w:rsidR="00591810" w:rsidRPr="00591810">
              <w:rPr>
                <w:rFonts w:eastAsia="Times New Roman"/>
                <w:iCs/>
                <w:szCs w:val="24"/>
                <w:lang w:val="et-EE"/>
              </w:rPr>
              <w:t xml:space="preserve">. </w:t>
            </w:r>
            <w:r w:rsidR="00C335DD">
              <w:rPr>
                <w:rFonts w:eastAsia="Times New Roman"/>
                <w:iCs/>
                <w:szCs w:val="24"/>
                <w:lang w:val="et-EE"/>
              </w:rPr>
              <w:t>Välditakse k</w:t>
            </w:r>
            <w:r w:rsidR="00685418">
              <w:rPr>
                <w:rFonts w:eastAsia="Times New Roman"/>
                <w:iCs/>
                <w:szCs w:val="24"/>
                <w:lang w:val="et-EE"/>
              </w:rPr>
              <w:t>a</w:t>
            </w:r>
            <w:r w:rsidR="00591810">
              <w:rPr>
                <w:rFonts w:eastAsia="Times New Roman"/>
                <w:iCs/>
                <w:szCs w:val="24"/>
                <w:lang w:val="et-EE"/>
              </w:rPr>
              <w:t xml:space="preserve">ttumist ja </w:t>
            </w:r>
            <w:r w:rsidR="00C335DD">
              <w:rPr>
                <w:rFonts w:eastAsia="Times New Roman"/>
                <w:iCs/>
                <w:szCs w:val="24"/>
                <w:lang w:val="et-EE"/>
              </w:rPr>
              <w:t>tagatakse koostoime</w:t>
            </w:r>
            <w:r w:rsidR="00C335DD" w:rsidRPr="00591810">
              <w:rPr>
                <w:rFonts w:eastAsia="Times New Roman"/>
                <w:iCs/>
                <w:szCs w:val="24"/>
                <w:lang w:val="et-EE"/>
              </w:rPr>
              <w:t xml:space="preserve"> </w:t>
            </w:r>
            <w:r w:rsidR="00591810" w:rsidRPr="00591810">
              <w:rPr>
                <w:rFonts w:eastAsia="Times New Roman"/>
                <w:iCs/>
                <w:szCs w:val="24"/>
                <w:lang w:val="et-EE"/>
              </w:rPr>
              <w:t>teiste fondidega (nt AMIF</w:t>
            </w:r>
            <w:r w:rsidR="00C335DD">
              <w:rPr>
                <w:rFonts w:eastAsia="Times New Roman"/>
                <w:iCs/>
                <w:szCs w:val="24"/>
                <w:lang w:val="et-EE"/>
              </w:rPr>
              <w:t xml:space="preserve"> ja</w:t>
            </w:r>
            <w:r w:rsidR="00591810" w:rsidRPr="00591810">
              <w:rPr>
                <w:rFonts w:eastAsia="Times New Roman"/>
                <w:iCs/>
                <w:szCs w:val="24"/>
                <w:lang w:val="et-EE"/>
              </w:rPr>
              <w:t xml:space="preserve"> BMVI) </w:t>
            </w:r>
            <w:r w:rsidR="00685418">
              <w:rPr>
                <w:rFonts w:eastAsia="Times New Roman"/>
                <w:iCs/>
                <w:szCs w:val="24"/>
                <w:lang w:val="et-EE"/>
              </w:rPr>
              <w:t xml:space="preserve">tihedas suhtluses </w:t>
            </w:r>
            <w:r w:rsidR="00591810" w:rsidRPr="00591810">
              <w:rPr>
                <w:rFonts w:eastAsia="Times New Roman"/>
                <w:iCs/>
                <w:szCs w:val="24"/>
                <w:lang w:val="et-EE"/>
              </w:rPr>
              <w:t>ministeeriumi</w:t>
            </w:r>
            <w:r w:rsidR="00695940">
              <w:rPr>
                <w:rFonts w:eastAsia="Times New Roman"/>
                <w:iCs/>
                <w:szCs w:val="24"/>
                <w:lang w:val="et-EE"/>
              </w:rPr>
              <w:t>d</w:t>
            </w:r>
            <w:r w:rsidR="00685418">
              <w:rPr>
                <w:rFonts w:eastAsia="Times New Roman"/>
                <w:iCs/>
                <w:szCs w:val="24"/>
                <w:lang w:val="et-EE"/>
              </w:rPr>
              <w:t>e</w:t>
            </w:r>
            <w:r w:rsidR="00591810" w:rsidRPr="00591810">
              <w:rPr>
                <w:rFonts w:eastAsia="Times New Roman"/>
                <w:iCs/>
                <w:szCs w:val="24"/>
                <w:lang w:val="et-EE"/>
              </w:rPr>
              <w:t>, Euroopa Komisjon</w:t>
            </w:r>
            <w:r w:rsidR="00685418">
              <w:rPr>
                <w:rFonts w:eastAsia="Times New Roman"/>
                <w:iCs/>
                <w:szCs w:val="24"/>
                <w:lang w:val="et-EE"/>
              </w:rPr>
              <w:t>i</w:t>
            </w:r>
            <w:r w:rsidR="00591810" w:rsidRPr="00591810">
              <w:rPr>
                <w:rFonts w:eastAsia="Times New Roman"/>
                <w:iCs/>
                <w:szCs w:val="24"/>
                <w:lang w:val="et-EE"/>
              </w:rPr>
              <w:t>, ameti</w:t>
            </w:r>
            <w:r w:rsidR="00685418">
              <w:rPr>
                <w:rFonts w:eastAsia="Times New Roman"/>
                <w:iCs/>
                <w:szCs w:val="24"/>
                <w:lang w:val="et-EE"/>
              </w:rPr>
              <w:t>te</w:t>
            </w:r>
            <w:r w:rsidR="00591810" w:rsidRPr="00591810">
              <w:rPr>
                <w:rFonts w:eastAsia="Times New Roman"/>
                <w:iCs/>
                <w:szCs w:val="24"/>
                <w:lang w:val="et-EE"/>
              </w:rPr>
              <w:t xml:space="preserve"> ja </w:t>
            </w:r>
            <w:r w:rsidR="00685418">
              <w:rPr>
                <w:rFonts w:eastAsia="Times New Roman"/>
                <w:iCs/>
                <w:szCs w:val="24"/>
                <w:lang w:val="et-EE"/>
              </w:rPr>
              <w:t xml:space="preserve">teise </w:t>
            </w:r>
            <w:r w:rsidR="00591810" w:rsidRPr="00591810">
              <w:rPr>
                <w:rFonts w:eastAsia="Times New Roman"/>
                <w:iCs/>
                <w:szCs w:val="24"/>
                <w:lang w:val="et-EE"/>
              </w:rPr>
              <w:t>asjaomas</w:t>
            </w:r>
            <w:r w:rsidR="00685418">
              <w:rPr>
                <w:rFonts w:eastAsia="Times New Roman"/>
                <w:iCs/>
                <w:szCs w:val="24"/>
                <w:lang w:val="et-EE"/>
              </w:rPr>
              <w:t xml:space="preserve">te </w:t>
            </w:r>
            <w:r w:rsidR="00591810" w:rsidRPr="00591810">
              <w:rPr>
                <w:rFonts w:eastAsia="Times New Roman"/>
                <w:iCs/>
                <w:szCs w:val="24"/>
                <w:lang w:val="et-EE"/>
              </w:rPr>
              <w:t>sidusrühmad</w:t>
            </w:r>
            <w:r w:rsidR="00685418">
              <w:rPr>
                <w:rFonts w:eastAsia="Times New Roman"/>
                <w:iCs/>
                <w:szCs w:val="24"/>
                <w:lang w:val="et-EE"/>
              </w:rPr>
              <w:t>ega.</w:t>
            </w:r>
          </w:p>
          <w:p w14:paraId="552445A7" w14:textId="55793744" w:rsidR="007A3CAB" w:rsidRPr="00595BAF" w:rsidRDefault="007A3CAB" w:rsidP="00440193">
            <w:pPr>
              <w:rPr>
                <w:rFonts w:eastAsia="Times New Roman"/>
                <w:iCs/>
                <w:szCs w:val="24"/>
                <w:lang w:val="et-EE"/>
              </w:rPr>
            </w:pPr>
            <w:r w:rsidRPr="00595BAF">
              <w:rPr>
                <w:rFonts w:eastAsia="Times New Roman"/>
                <w:iCs/>
                <w:szCs w:val="24"/>
                <w:lang w:val="et-EE"/>
              </w:rPr>
              <w:t xml:space="preserve">Pikaajaline katusstrateegia </w:t>
            </w:r>
            <w:r w:rsidR="00B01750">
              <w:rPr>
                <w:rFonts w:eastAsia="Times New Roman"/>
                <w:iCs/>
                <w:szCs w:val="24"/>
                <w:lang w:val="et-EE"/>
              </w:rPr>
              <w:t>„</w:t>
            </w:r>
            <w:r w:rsidRPr="00595BAF">
              <w:rPr>
                <w:rFonts w:eastAsia="Times New Roman"/>
                <w:iCs/>
                <w:szCs w:val="24"/>
                <w:lang w:val="et-EE"/>
              </w:rPr>
              <w:t>Eesti 2035</w:t>
            </w:r>
            <w:r w:rsidR="00B01750">
              <w:rPr>
                <w:rFonts w:eastAsia="Times New Roman"/>
                <w:iCs/>
                <w:szCs w:val="24"/>
                <w:lang w:val="et-EE"/>
              </w:rPr>
              <w:t>“</w:t>
            </w:r>
            <w:r w:rsidRPr="00595BAF">
              <w:rPr>
                <w:rFonts w:eastAsia="Times New Roman"/>
                <w:iCs/>
                <w:szCs w:val="24"/>
                <w:lang w:val="et-EE"/>
              </w:rPr>
              <w:t xml:space="preserve"> annab </w:t>
            </w:r>
            <w:r w:rsidR="00C207A5" w:rsidRPr="00595BAF">
              <w:rPr>
                <w:rFonts w:eastAsia="Times New Roman"/>
                <w:iCs/>
                <w:szCs w:val="24"/>
                <w:lang w:val="et-EE"/>
              </w:rPr>
              <w:t xml:space="preserve">valdkondade </w:t>
            </w:r>
            <w:r w:rsidRPr="00595BAF">
              <w:rPr>
                <w:rFonts w:eastAsia="Times New Roman"/>
                <w:iCs/>
                <w:szCs w:val="24"/>
                <w:lang w:val="et-EE"/>
              </w:rPr>
              <w:t xml:space="preserve">poliitikakujundajatele selged suunised. Peamine riiklik strateegia, mis hõlmab sisejulgeoleku eesmärke, on </w:t>
            </w:r>
            <w:r w:rsidR="00B01750">
              <w:rPr>
                <w:rFonts w:eastAsia="Times New Roman"/>
                <w:iCs/>
                <w:szCs w:val="24"/>
                <w:lang w:val="et-EE"/>
              </w:rPr>
              <w:t>s</w:t>
            </w:r>
            <w:r w:rsidRPr="00595BAF">
              <w:rPr>
                <w:rFonts w:eastAsia="Times New Roman"/>
                <w:iCs/>
                <w:szCs w:val="24"/>
                <w:lang w:val="et-EE"/>
              </w:rPr>
              <w:t>iseturvalisuse arengukava (</w:t>
            </w:r>
            <w:r w:rsidR="00C335DD">
              <w:rPr>
                <w:rFonts w:eastAsia="Times New Roman"/>
                <w:iCs/>
                <w:szCs w:val="24"/>
                <w:lang w:val="et-EE"/>
              </w:rPr>
              <w:t xml:space="preserve">edaspidi </w:t>
            </w:r>
            <w:r w:rsidRPr="00440193">
              <w:rPr>
                <w:rFonts w:eastAsia="Times New Roman"/>
                <w:i/>
                <w:szCs w:val="24"/>
                <w:lang w:val="et-EE"/>
              </w:rPr>
              <w:t>STAK</w:t>
            </w:r>
            <w:r w:rsidRPr="00595BAF">
              <w:rPr>
                <w:rFonts w:eastAsia="Times New Roman"/>
                <w:iCs/>
                <w:szCs w:val="24"/>
                <w:lang w:val="et-EE"/>
              </w:rPr>
              <w:t xml:space="preserve">). STAK on töötatud </w:t>
            </w:r>
            <w:r w:rsidR="00B01750" w:rsidRPr="00595BAF">
              <w:rPr>
                <w:rFonts w:eastAsia="Times New Roman"/>
                <w:iCs/>
                <w:szCs w:val="24"/>
                <w:lang w:val="et-EE"/>
              </w:rPr>
              <w:t xml:space="preserve">välja </w:t>
            </w:r>
            <w:r w:rsidRPr="00595BAF">
              <w:rPr>
                <w:rFonts w:eastAsia="Times New Roman"/>
                <w:iCs/>
                <w:szCs w:val="24"/>
                <w:lang w:val="et-EE"/>
              </w:rPr>
              <w:t>tihedas koostöös kõigi asjaomaste partnerite ja sidusrühmadega</w:t>
            </w:r>
            <w:r w:rsidR="00A730C2">
              <w:rPr>
                <w:rFonts w:eastAsia="Times New Roman"/>
                <w:iCs/>
                <w:szCs w:val="24"/>
                <w:lang w:val="et-EE"/>
              </w:rPr>
              <w:t>.</w:t>
            </w:r>
            <w:r w:rsidR="00685418">
              <w:rPr>
                <w:rFonts w:eastAsia="Times New Roman"/>
                <w:iCs/>
                <w:szCs w:val="24"/>
                <w:lang w:val="et-EE"/>
              </w:rPr>
              <w:t xml:space="preserve"> STAKi </w:t>
            </w:r>
            <w:r w:rsidR="00685418" w:rsidRPr="00685418">
              <w:rPr>
                <w:rFonts w:eastAsia="Times New Roman"/>
                <w:iCs/>
                <w:szCs w:val="24"/>
                <w:lang w:val="et-EE"/>
              </w:rPr>
              <w:t>prioriteedi</w:t>
            </w:r>
            <w:r w:rsidR="00C335DD">
              <w:rPr>
                <w:rFonts w:eastAsia="Times New Roman"/>
                <w:iCs/>
                <w:szCs w:val="24"/>
                <w:lang w:val="et-EE"/>
              </w:rPr>
              <w:t>d</w:t>
            </w:r>
            <w:r w:rsidR="00685418" w:rsidRPr="00685418">
              <w:rPr>
                <w:rFonts w:eastAsia="Times New Roman"/>
                <w:iCs/>
                <w:szCs w:val="24"/>
                <w:lang w:val="et-EE"/>
              </w:rPr>
              <w:t xml:space="preserve"> on turvalise elukeskkonna loomine</w:t>
            </w:r>
            <w:r w:rsidR="00C335DD">
              <w:rPr>
                <w:rFonts w:eastAsia="Times New Roman"/>
                <w:iCs/>
                <w:szCs w:val="24"/>
                <w:lang w:val="et-EE"/>
              </w:rPr>
              <w:t xml:space="preserve">, </w:t>
            </w:r>
            <w:r w:rsidR="00685418" w:rsidRPr="00685418">
              <w:rPr>
                <w:rFonts w:eastAsia="Times New Roman"/>
                <w:iCs/>
                <w:szCs w:val="24"/>
                <w:lang w:val="et-EE"/>
              </w:rPr>
              <w:t>sh vägival</w:t>
            </w:r>
            <w:r w:rsidR="00C335DD">
              <w:rPr>
                <w:rFonts w:eastAsia="Times New Roman"/>
                <w:iCs/>
                <w:szCs w:val="24"/>
                <w:lang w:val="et-EE"/>
              </w:rPr>
              <w:t>l</w:t>
            </w:r>
            <w:r w:rsidR="00685418" w:rsidRPr="00685418">
              <w:rPr>
                <w:rFonts w:eastAsia="Times New Roman"/>
                <w:iCs/>
                <w:szCs w:val="24"/>
                <w:lang w:val="et-EE"/>
              </w:rPr>
              <w:t>a</w:t>
            </w:r>
            <w:r w:rsidR="00C335DD">
              <w:rPr>
                <w:rFonts w:eastAsia="Times New Roman"/>
                <w:iCs/>
                <w:szCs w:val="24"/>
                <w:lang w:val="et-EE"/>
              </w:rPr>
              <w:t xml:space="preserve"> vähendamine,</w:t>
            </w:r>
            <w:r w:rsidR="00685418" w:rsidRPr="00685418">
              <w:rPr>
                <w:rFonts w:eastAsia="Times New Roman"/>
                <w:iCs/>
                <w:szCs w:val="24"/>
                <w:lang w:val="et-EE"/>
              </w:rPr>
              <w:t xml:space="preserve"> sisejulgeolek</w:t>
            </w:r>
            <w:r w:rsidR="00C335DD">
              <w:rPr>
                <w:rFonts w:eastAsia="Times New Roman"/>
                <w:iCs/>
                <w:szCs w:val="24"/>
                <w:lang w:val="et-EE"/>
              </w:rPr>
              <w:t>u tagamine,</w:t>
            </w:r>
            <w:r w:rsidR="00685418" w:rsidRPr="00685418">
              <w:rPr>
                <w:rFonts w:eastAsia="Times New Roman"/>
                <w:iCs/>
                <w:szCs w:val="24"/>
                <w:lang w:val="et-EE"/>
              </w:rPr>
              <w:t xml:space="preserve"> sh </w:t>
            </w:r>
            <w:r w:rsidR="00685418">
              <w:rPr>
                <w:rFonts w:eastAsia="Times New Roman"/>
                <w:iCs/>
                <w:szCs w:val="24"/>
                <w:lang w:val="et-EE"/>
              </w:rPr>
              <w:t>v</w:t>
            </w:r>
            <w:r w:rsidR="00685418" w:rsidRPr="00685418">
              <w:rPr>
                <w:rFonts w:eastAsia="Times New Roman"/>
                <w:iCs/>
                <w:szCs w:val="24"/>
                <w:lang w:val="et-EE"/>
              </w:rPr>
              <w:t>õitlus organiseeritud kuritegevus</w:t>
            </w:r>
            <w:r w:rsidR="00685418">
              <w:rPr>
                <w:rFonts w:eastAsia="Times New Roman"/>
                <w:iCs/>
                <w:szCs w:val="24"/>
                <w:lang w:val="et-EE"/>
              </w:rPr>
              <w:t>ega</w:t>
            </w:r>
            <w:r w:rsidR="00C335DD">
              <w:rPr>
                <w:rFonts w:eastAsia="Times New Roman"/>
                <w:iCs/>
                <w:szCs w:val="24"/>
                <w:lang w:val="et-EE"/>
              </w:rPr>
              <w:t xml:space="preserve"> ja</w:t>
            </w:r>
            <w:r w:rsidR="00685418" w:rsidRPr="00685418">
              <w:rPr>
                <w:rFonts w:eastAsia="Times New Roman"/>
                <w:iCs/>
                <w:szCs w:val="24"/>
                <w:lang w:val="et-EE"/>
              </w:rPr>
              <w:t xml:space="preserve"> kriisiks valmisolek</w:t>
            </w:r>
            <w:r w:rsidR="00C335DD">
              <w:rPr>
                <w:rFonts w:eastAsia="Times New Roman"/>
                <w:iCs/>
                <w:szCs w:val="24"/>
                <w:lang w:val="et-EE"/>
              </w:rPr>
              <w:t>,</w:t>
            </w:r>
            <w:r w:rsidR="00685418" w:rsidRPr="00685418">
              <w:rPr>
                <w:rFonts w:eastAsia="Times New Roman"/>
                <w:iCs/>
                <w:szCs w:val="24"/>
                <w:lang w:val="et-EE"/>
              </w:rPr>
              <w:t xml:space="preserve"> kiire ja professionaalne abi</w:t>
            </w:r>
            <w:r w:rsidR="00C335DD">
              <w:rPr>
                <w:rFonts w:eastAsia="Times New Roman"/>
                <w:iCs/>
                <w:szCs w:val="24"/>
                <w:lang w:val="et-EE"/>
              </w:rPr>
              <w:t>,</w:t>
            </w:r>
            <w:r w:rsidR="00685418" w:rsidRPr="00685418">
              <w:rPr>
                <w:rFonts w:eastAsia="Times New Roman"/>
                <w:iCs/>
                <w:szCs w:val="24"/>
                <w:lang w:val="et-EE"/>
              </w:rPr>
              <w:t xml:space="preserve"> kodakondsus</w:t>
            </w:r>
            <w:r w:rsidR="00685418">
              <w:rPr>
                <w:rFonts w:eastAsia="Times New Roman"/>
                <w:iCs/>
                <w:szCs w:val="24"/>
                <w:lang w:val="et-EE"/>
              </w:rPr>
              <w:t>-</w:t>
            </w:r>
            <w:r w:rsidR="00685418" w:rsidRPr="00685418">
              <w:rPr>
                <w:rFonts w:eastAsia="Times New Roman"/>
                <w:iCs/>
                <w:szCs w:val="24"/>
                <w:lang w:val="et-EE"/>
              </w:rPr>
              <w:t>, rände- ja identiteedihalduspoliitika, mis tagab Eesti arengu</w:t>
            </w:r>
            <w:r w:rsidR="00C335DD">
              <w:rPr>
                <w:rFonts w:eastAsia="Times New Roman"/>
                <w:iCs/>
                <w:szCs w:val="24"/>
                <w:lang w:val="et-EE"/>
              </w:rPr>
              <w:t>, ning</w:t>
            </w:r>
            <w:r w:rsidR="00685418" w:rsidRPr="00685418">
              <w:rPr>
                <w:rFonts w:eastAsia="Times New Roman"/>
                <w:iCs/>
                <w:szCs w:val="24"/>
                <w:lang w:val="et-EE"/>
              </w:rPr>
              <w:t xml:space="preserve"> arukas ja uuenduslik sisejulgeolek.</w:t>
            </w:r>
          </w:p>
          <w:p w14:paraId="6B90FB78" w14:textId="20254355" w:rsidR="007A3CAB" w:rsidRPr="00595BAF" w:rsidRDefault="007A3CAB" w:rsidP="00440193">
            <w:pPr>
              <w:rPr>
                <w:rFonts w:eastAsia="Times New Roman"/>
                <w:iCs/>
                <w:szCs w:val="24"/>
                <w:lang w:val="et-EE"/>
              </w:rPr>
            </w:pPr>
            <w:r w:rsidRPr="00595BAF">
              <w:rPr>
                <w:rFonts w:eastAsia="Times New Roman"/>
                <w:iCs/>
                <w:szCs w:val="24"/>
                <w:lang w:val="et-EE"/>
              </w:rPr>
              <w:t>STAK</w:t>
            </w:r>
            <w:r w:rsidR="00516143">
              <w:rPr>
                <w:rFonts w:eastAsia="Times New Roman"/>
                <w:iCs/>
                <w:szCs w:val="24"/>
                <w:lang w:val="et-EE"/>
              </w:rPr>
              <w:t>is</w:t>
            </w:r>
            <w:r w:rsidRPr="00595BAF">
              <w:rPr>
                <w:rFonts w:eastAsia="Times New Roman"/>
                <w:iCs/>
                <w:szCs w:val="24"/>
                <w:lang w:val="et-EE"/>
              </w:rPr>
              <w:t xml:space="preserve"> 2020–2030 </w:t>
            </w:r>
            <w:r w:rsidR="00516143">
              <w:rPr>
                <w:rFonts w:eastAsia="Times New Roman"/>
                <w:iCs/>
                <w:szCs w:val="24"/>
                <w:lang w:val="et-EE"/>
              </w:rPr>
              <w:t>on</w:t>
            </w:r>
            <w:r w:rsidRPr="00595BAF">
              <w:rPr>
                <w:rFonts w:eastAsia="Times New Roman"/>
                <w:iCs/>
                <w:szCs w:val="24"/>
                <w:lang w:val="et-EE"/>
              </w:rPr>
              <w:t xml:space="preserve"> võet</w:t>
            </w:r>
            <w:r w:rsidR="00516143">
              <w:rPr>
                <w:rFonts w:eastAsia="Times New Roman"/>
                <w:iCs/>
                <w:szCs w:val="24"/>
                <w:lang w:val="et-EE"/>
              </w:rPr>
              <w:t>ud</w:t>
            </w:r>
            <w:r w:rsidRPr="00595BAF">
              <w:rPr>
                <w:rFonts w:eastAsia="Times New Roman"/>
                <w:iCs/>
                <w:szCs w:val="24"/>
                <w:lang w:val="et-EE"/>
              </w:rPr>
              <w:t xml:space="preserve"> arvesse </w:t>
            </w:r>
            <w:r w:rsidR="00516143">
              <w:rPr>
                <w:rFonts w:eastAsia="Times New Roman"/>
                <w:iCs/>
                <w:szCs w:val="24"/>
                <w:lang w:val="et-EE"/>
              </w:rPr>
              <w:t>asjaomaseid</w:t>
            </w:r>
            <w:r w:rsidR="00516143" w:rsidRPr="00595BAF">
              <w:rPr>
                <w:rFonts w:eastAsia="Times New Roman"/>
                <w:iCs/>
                <w:szCs w:val="24"/>
                <w:lang w:val="et-EE"/>
              </w:rPr>
              <w:t xml:space="preserve"> </w:t>
            </w:r>
            <w:r w:rsidRPr="00595BAF">
              <w:rPr>
                <w:rFonts w:eastAsia="Times New Roman"/>
                <w:iCs/>
                <w:szCs w:val="24"/>
                <w:lang w:val="et-EE"/>
              </w:rPr>
              <w:t xml:space="preserve">ELi poliitikavaldkondi ja eesmärke. Eestis </w:t>
            </w:r>
            <w:r w:rsidR="00516143">
              <w:rPr>
                <w:rFonts w:eastAsia="Times New Roman"/>
                <w:iCs/>
                <w:szCs w:val="24"/>
                <w:lang w:val="et-EE"/>
              </w:rPr>
              <w:t>vastutab</w:t>
            </w:r>
            <w:r w:rsidR="00516143" w:rsidRPr="00595BAF">
              <w:rPr>
                <w:rFonts w:eastAsia="Times New Roman"/>
                <w:iCs/>
                <w:szCs w:val="24"/>
                <w:lang w:val="et-EE"/>
              </w:rPr>
              <w:t xml:space="preserve"> </w:t>
            </w:r>
            <w:r w:rsidRPr="00595BAF">
              <w:rPr>
                <w:rFonts w:eastAsia="Times New Roman"/>
                <w:iCs/>
                <w:szCs w:val="24"/>
                <w:lang w:val="et-EE"/>
              </w:rPr>
              <w:t xml:space="preserve">asjakohase poliitika rakendamise </w:t>
            </w:r>
            <w:r w:rsidR="00516143">
              <w:rPr>
                <w:rFonts w:eastAsia="Times New Roman"/>
                <w:iCs/>
                <w:szCs w:val="24"/>
                <w:lang w:val="et-EE"/>
              </w:rPr>
              <w:t>eest</w:t>
            </w:r>
            <w:r w:rsidR="00516143" w:rsidRPr="00595BAF">
              <w:rPr>
                <w:rFonts w:eastAsia="Times New Roman"/>
                <w:iCs/>
                <w:szCs w:val="24"/>
                <w:lang w:val="et-EE"/>
              </w:rPr>
              <w:t xml:space="preserve"> </w:t>
            </w:r>
            <w:r w:rsidRPr="00595BAF">
              <w:rPr>
                <w:rFonts w:eastAsia="Times New Roman"/>
                <w:iCs/>
                <w:szCs w:val="24"/>
                <w:lang w:val="et-EE"/>
              </w:rPr>
              <w:t>mit</w:t>
            </w:r>
            <w:r w:rsidR="00516143">
              <w:rPr>
                <w:rFonts w:eastAsia="Times New Roman"/>
                <w:iCs/>
                <w:szCs w:val="24"/>
                <w:lang w:val="et-EE"/>
              </w:rPr>
              <w:t>u</w:t>
            </w:r>
            <w:r w:rsidRPr="00595BAF">
              <w:rPr>
                <w:rFonts w:eastAsia="Times New Roman"/>
                <w:iCs/>
                <w:szCs w:val="24"/>
                <w:lang w:val="et-EE"/>
              </w:rPr>
              <w:t xml:space="preserve"> ministeeriumi. Riiklikud strateegiad täiendavad üksteist</w:t>
            </w:r>
            <w:r w:rsidR="00516143">
              <w:rPr>
                <w:rFonts w:eastAsia="Times New Roman"/>
                <w:iCs/>
                <w:szCs w:val="24"/>
                <w:lang w:val="et-EE"/>
              </w:rPr>
              <w:t>,</w:t>
            </w:r>
            <w:r w:rsidRPr="00595BAF">
              <w:rPr>
                <w:rFonts w:eastAsia="Times New Roman"/>
                <w:iCs/>
                <w:szCs w:val="24"/>
                <w:lang w:val="et-EE"/>
              </w:rPr>
              <w:t xml:space="preserve"> n</w:t>
            </w:r>
            <w:r w:rsidR="00C335DD">
              <w:rPr>
                <w:rFonts w:eastAsia="Times New Roman"/>
                <w:iCs/>
                <w:szCs w:val="24"/>
                <w:lang w:val="et-EE"/>
              </w:rPr>
              <w:t>äiteks</w:t>
            </w:r>
            <w:r w:rsidRPr="00595BAF">
              <w:rPr>
                <w:rFonts w:eastAsia="Times New Roman"/>
                <w:iCs/>
                <w:szCs w:val="24"/>
                <w:lang w:val="et-EE"/>
              </w:rPr>
              <w:t xml:space="preserve"> Eesti infoühiskonna arengukava 2020, </w:t>
            </w:r>
            <w:r w:rsidR="00516143">
              <w:rPr>
                <w:rFonts w:eastAsia="Times New Roman"/>
                <w:iCs/>
                <w:szCs w:val="24"/>
                <w:lang w:val="et-EE"/>
              </w:rPr>
              <w:t>k</w:t>
            </w:r>
            <w:r w:rsidRPr="00595BAF">
              <w:rPr>
                <w:rFonts w:eastAsia="Times New Roman"/>
                <w:iCs/>
                <w:szCs w:val="24"/>
                <w:lang w:val="et-EE"/>
              </w:rPr>
              <w:t xml:space="preserve">riminaalpoliitika põhialused aastani 2030, Eesti julgeolekupoliitika alused, </w:t>
            </w:r>
            <w:r w:rsidR="00516143">
              <w:rPr>
                <w:rFonts w:eastAsia="Times New Roman"/>
                <w:iCs/>
                <w:szCs w:val="24"/>
                <w:lang w:val="et-EE"/>
              </w:rPr>
              <w:t>r</w:t>
            </w:r>
            <w:r w:rsidRPr="00595BAF">
              <w:rPr>
                <w:rFonts w:eastAsia="Times New Roman"/>
                <w:iCs/>
                <w:szCs w:val="24"/>
                <w:lang w:val="et-EE"/>
              </w:rPr>
              <w:t>iigikaitse arengukava 2017</w:t>
            </w:r>
            <w:r w:rsidR="00516143">
              <w:rPr>
                <w:rFonts w:eastAsia="Times New Roman"/>
                <w:iCs/>
                <w:szCs w:val="24"/>
                <w:lang w:val="et-EE"/>
              </w:rPr>
              <w:t>–</w:t>
            </w:r>
            <w:r w:rsidRPr="00595BAF">
              <w:rPr>
                <w:rFonts w:eastAsia="Times New Roman"/>
                <w:iCs/>
                <w:szCs w:val="24"/>
                <w:lang w:val="et-EE"/>
              </w:rPr>
              <w:t xml:space="preserve">2026 ja </w:t>
            </w:r>
            <w:r w:rsidR="00516143">
              <w:rPr>
                <w:rFonts w:eastAsia="Times New Roman"/>
                <w:iCs/>
                <w:szCs w:val="24"/>
                <w:lang w:val="et-EE"/>
              </w:rPr>
              <w:t>k</w:t>
            </w:r>
            <w:r w:rsidRPr="00595BAF">
              <w:rPr>
                <w:rFonts w:eastAsia="Times New Roman"/>
                <w:iCs/>
                <w:szCs w:val="24"/>
                <w:lang w:val="et-EE"/>
              </w:rPr>
              <w:t>iirgusohutuse riiklik arengukava 2018</w:t>
            </w:r>
            <w:r w:rsidR="00516143">
              <w:rPr>
                <w:rFonts w:eastAsia="Times New Roman"/>
                <w:iCs/>
                <w:szCs w:val="24"/>
                <w:lang w:val="et-EE"/>
              </w:rPr>
              <w:t>–</w:t>
            </w:r>
            <w:r w:rsidRPr="00595BAF">
              <w:rPr>
                <w:rFonts w:eastAsia="Times New Roman"/>
                <w:iCs/>
                <w:szCs w:val="24"/>
                <w:lang w:val="et-EE"/>
              </w:rPr>
              <w:t>2027.</w:t>
            </w:r>
          </w:p>
          <w:p w14:paraId="340C28B3" w14:textId="685C5291"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Eesti </w:t>
            </w:r>
            <w:r w:rsidR="00784076">
              <w:rPr>
                <w:rFonts w:eastAsia="Times New Roman"/>
                <w:iCs/>
                <w:szCs w:val="24"/>
                <w:lang w:val="et-EE"/>
              </w:rPr>
              <w:t>katsumuste</w:t>
            </w:r>
            <w:r w:rsidR="00784076" w:rsidRPr="00595BAF">
              <w:rPr>
                <w:rFonts w:eastAsia="Times New Roman"/>
                <w:iCs/>
                <w:szCs w:val="24"/>
                <w:lang w:val="et-EE"/>
              </w:rPr>
              <w:t xml:space="preserve"> </w:t>
            </w:r>
            <w:r w:rsidRPr="00595BAF">
              <w:rPr>
                <w:rFonts w:eastAsia="Times New Roman"/>
                <w:iCs/>
                <w:szCs w:val="24"/>
                <w:lang w:val="et-EE"/>
              </w:rPr>
              <w:t>peamised märksõnad hõlmavad enamikku ISFi eesmärkidest: küberkuritegevus, rahapesu ja terrorismi rahastamine, terrorism ja radikaliseerumine,</w:t>
            </w:r>
            <w:r w:rsidR="003C4CF0">
              <w:rPr>
                <w:rFonts w:eastAsia="Times New Roman"/>
                <w:iCs/>
                <w:szCs w:val="24"/>
                <w:lang w:val="et-EE"/>
              </w:rPr>
              <w:t xml:space="preserve"> raske ja organiseeritud kuritegevus,</w:t>
            </w:r>
            <w:r w:rsidRPr="00595BAF">
              <w:rPr>
                <w:rFonts w:eastAsia="Times New Roman"/>
                <w:iCs/>
                <w:szCs w:val="24"/>
                <w:lang w:val="et-EE"/>
              </w:rPr>
              <w:t xml:space="preserve"> uimastikaubandus, finants</w:t>
            </w:r>
            <w:r w:rsidR="003C4CF0">
              <w:rPr>
                <w:rFonts w:eastAsia="Times New Roman"/>
                <w:iCs/>
                <w:szCs w:val="24"/>
                <w:lang w:val="et-EE"/>
              </w:rPr>
              <w:t xml:space="preserve">uurimine, </w:t>
            </w:r>
            <w:r w:rsidRPr="00595BAF">
              <w:rPr>
                <w:rFonts w:eastAsia="Times New Roman"/>
                <w:iCs/>
                <w:szCs w:val="24"/>
                <w:lang w:val="et-EE"/>
              </w:rPr>
              <w:t>korruptsioon, kuritegelik</w:t>
            </w:r>
            <w:r w:rsidR="007E704B">
              <w:rPr>
                <w:rFonts w:eastAsia="Times New Roman"/>
                <w:iCs/>
                <w:szCs w:val="24"/>
                <w:lang w:val="et-EE"/>
              </w:rPr>
              <w:t>u</w:t>
            </w:r>
            <w:r w:rsidRPr="00595BAF">
              <w:rPr>
                <w:rFonts w:eastAsia="Times New Roman"/>
                <w:iCs/>
                <w:szCs w:val="24"/>
                <w:lang w:val="et-EE"/>
              </w:rPr>
              <w:t xml:space="preserve"> vara avastamine ja konfiskeerimine, inimkaubandus, laste (seksuaalne) väärkohtlemine ja ärakasutamine, kohtuekspertiisi </w:t>
            </w:r>
            <w:r w:rsidR="00784076">
              <w:rPr>
                <w:rFonts w:eastAsia="Times New Roman"/>
                <w:iCs/>
                <w:szCs w:val="24"/>
                <w:lang w:val="et-EE"/>
              </w:rPr>
              <w:t>suutlikkus</w:t>
            </w:r>
            <w:r w:rsidRPr="00595BAF">
              <w:rPr>
                <w:rFonts w:eastAsia="Times New Roman"/>
                <w:iCs/>
                <w:szCs w:val="24"/>
                <w:lang w:val="et-EE"/>
              </w:rPr>
              <w:t>, kriisiennetus, hädaolukorraks valmisolek, vastupidavus kriisi ajal</w:t>
            </w:r>
            <w:r w:rsidR="00784076">
              <w:rPr>
                <w:rFonts w:eastAsia="Times New Roman"/>
                <w:iCs/>
                <w:szCs w:val="24"/>
                <w:lang w:val="et-EE"/>
              </w:rPr>
              <w:t xml:space="preserve"> </w:t>
            </w:r>
            <w:r w:rsidR="008D6388">
              <w:rPr>
                <w:rFonts w:eastAsia="Times New Roman"/>
                <w:iCs/>
                <w:szCs w:val="24"/>
                <w:lang w:val="et-EE"/>
              </w:rPr>
              <w:t xml:space="preserve">ja </w:t>
            </w:r>
            <w:r w:rsidRPr="00595BAF">
              <w:rPr>
                <w:rFonts w:eastAsia="Times New Roman"/>
                <w:iCs/>
                <w:szCs w:val="24"/>
                <w:lang w:val="et-EE"/>
              </w:rPr>
              <w:t xml:space="preserve"> küberrünnakute</w:t>
            </w:r>
            <w:r w:rsidR="008D6388">
              <w:rPr>
                <w:rFonts w:eastAsia="Times New Roman"/>
                <w:iCs/>
                <w:szCs w:val="24"/>
                <w:lang w:val="et-EE"/>
              </w:rPr>
              <w:t xml:space="preserve"> ning </w:t>
            </w:r>
            <w:r w:rsidRPr="00595BAF">
              <w:rPr>
                <w:rFonts w:eastAsia="Times New Roman"/>
                <w:iCs/>
                <w:szCs w:val="24"/>
                <w:lang w:val="et-EE"/>
              </w:rPr>
              <w:t xml:space="preserve">keemiliste, bioloogiliste, radioloogiliste ja </w:t>
            </w:r>
            <w:r w:rsidR="008D6388">
              <w:rPr>
                <w:rFonts w:eastAsia="Times New Roman"/>
                <w:iCs/>
                <w:szCs w:val="24"/>
                <w:lang w:val="et-EE"/>
              </w:rPr>
              <w:t>tuuma</w:t>
            </w:r>
            <w:del w:id="3" w:author="Ülle Leht" w:date="2025-07-11T12:52:00Z">
              <w:r w:rsidR="008D6388" w:rsidDel="002330B9">
                <w:rPr>
                  <w:rFonts w:eastAsia="Times New Roman"/>
                  <w:iCs/>
                  <w:szCs w:val="24"/>
                  <w:lang w:val="et-EE"/>
                </w:rPr>
                <w:delText>- ja lõhke</w:delText>
              </w:r>
            </w:del>
            <w:r w:rsidR="008D6388">
              <w:rPr>
                <w:rFonts w:eastAsia="Times New Roman"/>
                <w:iCs/>
                <w:szCs w:val="24"/>
                <w:lang w:val="et-EE"/>
              </w:rPr>
              <w:t xml:space="preserve">ainete </w:t>
            </w:r>
            <w:r w:rsidR="003C4CF0">
              <w:rPr>
                <w:rFonts w:eastAsia="Times New Roman"/>
                <w:iCs/>
                <w:szCs w:val="24"/>
                <w:lang w:val="et-EE"/>
              </w:rPr>
              <w:t>(</w:t>
            </w:r>
            <w:r w:rsidR="001638EB">
              <w:rPr>
                <w:rFonts w:eastAsia="Times New Roman"/>
                <w:iCs/>
                <w:szCs w:val="24"/>
                <w:lang w:val="et-EE"/>
              </w:rPr>
              <w:t xml:space="preserve">edaspidi </w:t>
            </w:r>
            <w:r w:rsidR="008D6388">
              <w:rPr>
                <w:rFonts w:eastAsia="Times New Roman"/>
                <w:i/>
                <w:szCs w:val="24"/>
                <w:lang w:val="et-EE"/>
              </w:rPr>
              <w:t>CBRN</w:t>
            </w:r>
            <w:del w:id="4" w:author="Ülle Leht" w:date="2025-07-11T12:52:00Z">
              <w:r w:rsidR="008D6388" w:rsidDel="002330B9">
                <w:rPr>
                  <w:rFonts w:eastAsia="Times New Roman"/>
                  <w:i/>
                  <w:szCs w:val="24"/>
                  <w:lang w:val="et-EE"/>
                </w:rPr>
                <w:delText>E</w:delText>
              </w:r>
            </w:del>
            <w:r w:rsidRPr="00595BAF">
              <w:rPr>
                <w:rFonts w:eastAsia="Times New Roman"/>
                <w:iCs/>
                <w:szCs w:val="24"/>
                <w:lang w:val="et-EE"/>
              </w:rPr>
              <w:t>) tõrjumine.</w:t>
            </w:r>
          </w:p>
          <w:p w14:paraId="43EB15CC" w14:textId="2B9464C2" w:rsidR="007A3CAB" w:rsidRPr="004E7310" w:rsidRDefault="00784076" w:rsidP="00440193">
            <w:pPr>
              <w:spacing w:after="200"/>
              <w:rPr>
                <w:rFonts w:eastAsia="Times New Roman"/>
                <w:iCs/>
                <w:szCs w:val="24"/>
                <w:lang w:val="et-EE"/>
              </w:rPr>
            </w:pPr>
            <w:r>
              <w:rPr>
                <w:rFonts w:eastAsia="Times New Roman"/>
                <w:iCs/>
                <w:szCs w:val="24"/>
                <w:lang w:val="et-EE"/>
              </w:rPr>
              <w:t>P</w:t>
            </w:r>
            <w:r w:rsidR="007A3CAB" w:rsidRPr="00595BAF">
              <w:rPr>
                <w:rFonts w:eastAsia="Times New Roman"/>
                <w:iCs/>
                <w:szCs w:val="24"/>
                <w:lang w:val="et-EE"/>
              </w:rPr>
              <w:t>robleemide lahendamiseks võeta</w:t>
            </w:r>
            <w:r>
              <w:rPr>
                <w:rFonts w:eastAsia="Times New Roman"/>
                <w:iCs/>
                <w:szCs w:val="24"/>
                <w:lang w:val="et-EE"/>
              </w:rPr>
              <w:t>kse</w:t>
            </w:r>
            <w:r w:rsidR="003C4CF0">
              <w:rPr>
                <w:rFonts w:eastAsia="Times New Roman"/>
                <w:iCs/>
                <w:szCs w:val="24"/>
                <w:lang w:val="et-EE"/>
              </w:rPr>
              <w:t xml:space="preserve"> </w:t>
            </w:r>
            <w:r>
              <w:rPr>
                <w:rFonts w:eastAsia="Times New Roman"/>
                <w:iCs/>
                <w:szCs w:val="24"/>
                <w:lang w:val="et-EE"/>
              </w:rPr>
              <w:t>järgmisi</w:t>
            </w:r>
            <w:r w:rsidR="007A3CAB" w:rsidRPr="00595BAF">
              <w:rPr>
                <w:rFonts w:eastAsia="Times New Roman"/>
                <w:iCs/>
                <w:szCs w:val="24"/>
                <w:lang w:val="et-EE"/>
              </w:rPr>
              <w:t xml:space="preserve"> meetme</w:t>
            </w:r>
            <w:r>
              <w:rPr>
                <w:rFonts w:eastAsia="Times New Roman"/>
                <w:iCs/>
                <w:szCs w:val="24"/>
                <w:lang w:val="et-EE"/>
              </w:rPr>
              <w:t>id:</w:t>
            </w:r>
            <w:r w:rsidR="007A3CAB" w:rsidRPr="00595BAF">
              <w:rPr>
                <w:rFonts w:eastAsia="Times New Roman"/>
                <w:iCs/>
                <w:szCs w:val="24"/>
                <w:lang w:val="et-EE"/>
              </w:rPr>
              <w:t xml:space="preserve"> info- ja sidetehnoloogia arend</w:t>
            </w:r>
            <w:r w:rsidR="007A3CAB">
              <w:rPr>
                <w:rFonts w:eastAsia="Times New Roman"/>
                <w:iCs/>
                <w:szCs w:val="24"/>
                <w:lang w:val="et-EE"/>
              </w:rPr>
              <w:t>a</w:t>
            </w:r>
            <w:r w:rsidR="007A3CAB" w:rsidRPr="00595BAF">
              <w:rPr>
                <w:rFonts w:eastAsia="Times New Roman"/>
                <w:iCs/>
                <w:szCs w:val="24"/>
                <w:lang w:val="et-EE"/>
              </w:rPr>
              <w:t xml:space="preserve">mine, </w:t>
            </w:r>
            <w:r w:rsidR="00440193">
              <w:rPr>
                <w:rFonts w:eastAsia="Times New Roman"/>
                <w:iCs/>
                <w:szCs w:val="24"/>
                <w:lang w:val="et-EE"/>
              </w:rPr>
              <w:t>nutikad</w:t>
            </w:r>
            <w:r w:rsidR="007A3CAB" w:rsidRPr="00595BAF">
              <w:rPr>
                <w:rFonts w:eastAsia="Times New Roman"/>
                <w:iCs/>
                <w:szCs w:val="24"/>
                <w:lang w:val="et-EE"/>
              </w:rPr>
              <w:t xml:space="preserve"> ja uuenduslikud tehnoloogilised vahendid, suurem analüütiline suutlikkus, (operatiivne) koostöö ametiasutuste vahel ning parem riiklik suutlikkus, mis saavutatakse m</w:t>
            </w:r>
            <w:r w:rsidR="00C335DD">
              <w:rPr>
                <w:rFonts w:eastAsia="Times New Roman"/>
                <w:iCs/>
                <w:szCs w:val="24"/>
                <w:lang w:val="et-EE"/>
              </w:rPr>
              <w:t xml:space="preserve">uu </w:t>
            </w:r>
            <w:r w:rsidR="007A3CAB" w:rsidRPr="00595BAF">
              <w:rPr>
                <w:rFonts w:eastAsia="Times New Roman"/>
                <w:iCs/>
                <w:szCs w:val="24"/>
                <w:lang w:val="et-EE"/>
              </w:rPr>
              <w:t>h</w:t>
            </w:r>
            <w:r w:rsidR="00C335DD">
              <w:rPr>
                <w:rFonts w:eastAsia="Times New Roman"/>
                <w:iCs/>
                <w:szCs w:val="24"/>
                <w:lang w:val="et-EE"/>
              </w:rPr>
              <w:t>ulgas</w:t>
            </w:r>
            <w:r w:rsidR="007A3CAB" w:rsidRPr="00595BAF">
              <w:rPr>
                <w:rFonts w:eastAsia="Times New Roman"/>
                <w:iCs/>
                <w:szCs w:val="24"/>
                <w:lang w:val="et-EE"/>
              </w:rPr>
              <w:t xml:space="preserve"> </w:t>
            </w:r>
            <w:r w:rsidR="007A3CAB" w:rsidRPr="0006357A">
              <w:rPr>
                <w:rFonts w:eastAsia="Times New Roman"/>
                <w:iCs/>
                <w:szCs w:val="24"/>
                <w:lang w:val="et-EE"/>
              </w:rPr>
              <w:t>koolituse</w:t>
            </w:r>
            <w:r w:rsidR="007A3CAB" w:rsidRPr="00595BAF">
              <w:rPr>
                <w:rFonts w:eastAsia="Times New Roman"/>
                <w:iCs/>
                <w:szCs w:val="24"/>
                <w:lang w:val="et-EE"/>
              </w:rPr>
              <w:t xml:space="preserve"> ja asjakohase varustuse soetamise</w:t>
            </w:r>
            <w:r>
              <w:rPr>
                <w:rFonts w:eastAsia="Times New Roman"/>
                <w:iCs/>
                <w:szCs w:val="24"/>
                <w:lang w:val="et-EE"/>
              </w:rPr>
              <w:t xml:space="preserve"> kaudu</w:t>
            </w:r>
            <w:r w:rsidR="007A3CAB" w:rsidRPr="00595BAF">
              <w:rPr>
                <w:rFonts w:eastAsia="Times New Roman"/>
                <w:iCs/>
                <w:szCs w:val="24"/>
                <w:lang w:val="et-EE"/>
              </w:rPr>
              <w:t xml:space="preserve">. Samuti on oluline, et </w:t>
            </w:r>
            <w:r>
              <w:rPr>
                <w:rFonts w:eastAsia="Times New Roman"/>
                <w:iCs/>
                <w:szCs w:val="24"/>
                <w:lang w:val="et-EE"/>
              </w:rPr>
              <w:t>asjaomastes</w:t>
            </w:r>
            <w:r w:rsidR="007A3CAB" w:rsidRPr="00595BAF">
              <w:rPr>
                <w:rFonts w:eastAsia="Times New Roman"/>
                <w:iCs/>
                <w:szCs w:val="24"/>
                <w:lang w:val="et-EE"/>
              </w:rPr>
              <w:t xml:space="preserve"> üksustes oleks piisav arv </w:t>
            </w:r>
            <w:r>
              <w:rPr>
                <w:rFonts w:eastAsia="Times New Roman"/>
                <w:iCs/>
                <w:szCs w:val="24"/>
                <w:lang w:val="et-EE"/>
              </w:rPr>
              <w:t>spetsialiste</w:t>
            </w:r>
            <w:r w:rsidR="007A3CAB" w:rsidRPr="00595BAF">
              <w:rPr>
                <w:rFonts w:eastAsia="Times New Roman"/>
                <w:iCs/>
                <w:szCs w:val="24"/>
                <w:lang w:val="et-EE"/>
              </w:rPr>
              <w:t xml:space="preserve">. Märksõnad on ka ennetamine, varajane hoiatamine ja teadlikkuse </w:t>
            </w:r>
            <w:r>
              <w:rPr>
                <w:rFonts w:eastAsia="Times New Roman"/>
                <w:iCs/>
                <w:szCs w:val="24"/>
                <w:lang w:val="et-EE"/>
              </w:rPr>
              <w:t>suurendamine</w:t>
            </w:r>
            <w:r w:rsidR="007A3CAB" w:rsidRPr="00595BAF">
              <w:rPr>
                <w:rFonts w:eastAsia="Times New Roman"/>
                <w:iCs/>
                <w:szCs w:val="24"/>
                <w:lang w:val="et-EE"/>
              </w:rPr>
              <w:t>. Julgeoleku</w:t>
            </w:r>
            <w:r>
              <w:rPr>
                <w:rFonts w:eastAsia="Times New Roman"/>
                <w:iCs/>
                <w:szCs w:val="24"/>
                <w:lang w:val="et-EE"/>
              </w:rPr>
              <w:t>teemalised</w:t>
            </w:r>
            <w:r w:rsidR="007A3CAB" w:rsidRPr="00595BAF">
              <w:rPr>
                <w:rFonts w:eastAsia="Times New Roman"/>
                <w:iCs/>
                <w:szCs w:val="24"/>
                <w:lang w:val="et-EE"/>
              </w:rPr>
              <w:t xml:space="preserve"> teadusuuringud </w:t>
            </w:r>
            <w:r>
              <w:rPr>
                <w:rFonts w:eastAsia="Times New Roman"/>
                <w:iCs/>
                <w:szCs w:val="24"/>
                <w:lang w:val="et-EE"/>
              </w:rPr>
              <w:t>on</w:t>
            </w:r>
            <w:r w:rsidRPr="00595BAF">
              <w:rPr>
                <w:rFonts w:eastAsia="Times New Roman"/>
                <w:iCs/>
                <w:szCs w:val="24"/>
                <w:lang w:val="et-EE"/>
              </w:rPr>
              <w:t xml:space="preserve"> </w:t>
            </w:r>
            <w:r w:rsidR="007A3CAB" w:rsidRPr="00595BAF">
              <w:rPr>
                <w:rFonts w:eastAsia="Times New Roman"/>
                <w:iCs/>
                <w:szCs w:val="24"/>
                <w:lang w:val="et-EE"/>
              </w:rPr>
              <w:t>olulis</w:t>
            </w:r>
            <w:r>
              <w:rPr>
                <w:rFonts w:eastAsia="Times New Roman"/>
                <w:iCs/>
                <w:szCs w:val="24"/>
                <w:lang w:val="et-EE"/>
              </w:rPr>
              <w:t>ed, et töötada välja</w:t>
            </w:r>
            <w:r w:rsidR="007A3CAB" w:rsidRPr="00595BAF">
              <w:rPr>
                <w:rFonts w:eastAsia="Times New Roman"/>
                <w:iCs/>
                <w:szCs w:val="24"/>
                <w:lang w:val="et-EE"/>
              </w:rPr>
              <w:t xml:space="preserve"> uuenduslik</w:t>
            </w:r>
            <w:r>
              <w:rPr>
                <w:rFonts w:eastAsia="Times New Roman"/>
                <w:iCs/>
                <w:szCs w:val="24"/>
                <w:lang w:val="et-EE"/>
              </w:rPr>
              <w:t>k</w:t>
            </w:r>
            <w:r w:rsidR="007A3CAB" w:rsidRPr="00595BAF">
              <w:rPr>
                <w:rFonts w:eastAsia="Times New Roman"/>
                <w:iCs/>
                <w:szCs w:val="24"/>
                <w:lang w:val="et-EE"/>
              </w:rPr>
              <w:t>e meetod</w:t>
            </w:r>
            <w:r>
              <w:rPr>
                <w:rFonts w:eastAsia="Times New Roman"/>
                <w:iCs/>
                <w:szCs w:val="24"/>
                <w:lang w:val="et-EE"/>
              </w:rPr>
              <w:t>eid</w:t>
            </w:r>
            <w:r w:rsidR="007A3CAB" w:rsidRPr="00595BAF">
              <w:rPr>
                <w:rFonts w:eastAsia="Times New Roman"/>
                <w:iCs/>
                <w:szCs w:val="24"/>
                <w:lang w:val="et-EE"/>
              </w:rPr>
              <w:t xml:space="preserve"> </w:t>
            </w:r>
            <w:r>
              <w:rPr>
                <w:rFonts w:eastAsia="Times New Roman"/>
                <w:iCs/>
                <w:szCs w:val="24"/>
                <w:lang w:val="et-EE"/>
              </w:rPr>
              <w:t>ja</w:t>
            </w:r>
            <w:r w:rsidRPr="00595BAF">
              <w:rPr>
                <w:rFonts w:eastAsia="Times New Roman"/>
                <w:iCs/>
                <w:szCs w:val="24"/>
                <w:lang w:val="et-EE"/>
              </w:rPr>
              <w:t xml:space="preserve"> </w:t>
            </w:r>
            <w:r>
              <w:rPr>
                <w:rFonts w:eastAsia="Times New Roman"/>
                <w:iCs/>
                <w:szCs w:val="24"/>
                <w:lang w:val="et-EE"/>
              </w:rPr>
              <w:t xml:space="preserve">võtta </w:t>
            </w:r>
            <w:r w:rsidRPr="004E7310">
              <w:rPr>
                <w:rFonts w:eastAsia="Times New Roman"/>
                <w:iCs/>
                <w:szCs w:val="24"/>
                <w:lang w:val="et-EE"/>
              </w:rPr>
              <w:lastRenderedPageBreak/>
              <w:t xml:space="preserve">kasutusele </w:t>
            </w:r>
            <w:r w:rsidR="007A3CAB" w:rsidRPr="004E7310">
              <w:rPr>
                <w:rFonts w:eastAsia="Times New Roman"/>
                <w:iCs/>
                <w:szCs w:val="24"/>
                <w:lang w:val="et-EE"/>
              </w:rPr>
              <w:t>uu</w:t>
            </w:r>
            <w:r w:rsidRPr="004E7310">
              <w:rPr>
                <w:rFonts w:eastAsia="Times New Roman"/>
                <w:iCs/>
                <w:szCs w:val="24"/>
                <w:lang w:val="et-EE"/>
              </w:rPr>
              <w:t>t</w:t>
            </w:r>
            <w:r w:rsidR="007A3CAB" w:rsidRPr="004E7310">
              <w:rPr>
                <w:rFonts w:eastAsia="Times New Roman"/>
                <w:iCs/>
                <w:szCs w:val="24"/>
                <w:lang w:val="et-EE"/>
              </w:rPr>
              <w:t xml:space="preserve"> tehnoloogia</w:t>
            </w:r>
            <w:r w:rsidRPr="004E7310">
              <w:rPr>
                <w:rFonts w:eastAsia="Times New Roman"/>
                <w:iCs/>
                <w:szCs w:val="24"/>
                <w:lang w:val="et-EE"/>
              </w:rPr>
              <w:t>t</w:t>
            </w:r>
            <w:r w:rsidR="007A3CAB" w:rsidRPr="004E7310">
              <w:rPr>
                <w:rFonts w:eastAsia="Times New Roman"/>
                <w:iCs/>
                <w:szCs w:val="24"/>
                <w:lang w:val="et-EE"/>
              </w:rPr>
              <w:t>.</w:t>
            </w:r>
            <w:r w:rsidR="00691A07">
              <w:rPr>
                <w:rFonts w:eastAsia="Times New Roman"/>
                <w:iCs/>
                <w:szCs w:val="24"/>
                <w:lang w:val="et-EE"/>
              </w:rPr>
              <w:t xml:space="preserve"> </w:t>
            </w:r>
            <w:r w:rsidR="00691A07" w:rsidRPr="00B35F61">
              <w:rPr>
                <w:rFonts w:eastAsia="Times New Roman"/>
                <w:iCs/>
                <w:noProof/>
              </w:rPr>
              <w:t>Võimalikud tulevased rakendusmeetmed</w:t>
            </w:r>
            <w:r w:rsidR="00691A07">
              <w:rPr>
                <w:rFonts w:eastAsia="Times New Roman"/>
                <w:iCs/>
                <w:noProof/>
              </w:rPr>
              <w:t xml:space="preserve"> on </w:t>
            </w:r>
            <w:r w:rsidR="00691A07" w:rsidRPr="00B35F61">
              <w:rPr>
                <w:rFonts w:eastAsia="Times New Roman"/>
                <w:iCs/>
                <w:noProof/>
              </w:rPr>
              <w:t>kooskõlas määruse (EL)2021/1060 artikli 22 lõike 4 punk</w:t>
            </w:r>
            <w:r w:rsidR="00691A07">
              <w:rPr>
                <w:rFonts w:eastAsia="Times New Roman"/>
                <w:iCs/>
                <w:noProof/>
              </w:rPr>
              <w:t>t</w:t>
            </w:r>
            <w:r w:rsidR="00691A07" w:rsidRPr="00B35F61">
              <w:rPr>
                <w:rFonts w:eastAsia="Times New Roman"/>
                <w:iCs/>
                <w:noProof/>
              </w:rPr>
              <w:t>iga d tabelites 3</w:t>
            </w:r>
            <w:r w:rsidR="00691A07">
              <w:rPr>
                <w:rFonts w:eastAsia="Times New Roman"/>
                <w:iCs/>
                <w:noProof/>
              </w:rPr>
              <w:t xml:space="preserve">, 6 </w:t>
            </w:r>
            <w:r w:rsidR="00691A07" w:rsidRPr="00B35F61">
              <w:rPr>
                <w:rFonts w:eastAsia="Times New Roman"/>
                <w:iCs/>
                <w:noProof/>
              </w:rPr>
              <w:t xml:space="preserve">ja </w:t>
            </w:r>
            <w:r w:rsidR="00691A07">
              <w:rPr>
                <w:rFonts w:eastAsia="Times New Roman"/>
                <w:iCs/>
                <w:noProof/>
              </w:rPr>
              <w:t>9</w:t>
            </w:r>
            <w:r w:rsidR="00691A07" w:rsidRPr="00B35F61">
              <w:rPr>
                <w:rFonts w:eastAsia="Times New Roman"/>
                <w:iCs/>
                <w:noProof/>
              </w:rPr>
              <w:t xml:space="preserve"> märgitud 0 euroga, et lisaraha saamisel tagada võimalike kulude tagasiulatuv abikõlblikkus.</w:t>
            </w:r>
          </w:p>
          <w:p w14:paraId="00E9AB4F" w14:textId="5496FFC5" w:rsidR="001951BE" w:rsidRPr="004E7310" w:rsidRDefault="00737366" w:rsidP="001951BE">
            <w:pPr>
              <w:spacing w:after="200"/>
              <w:rPr>
                <w:rFonts w:eastAsia="Times New Roman"/>
                <w:iCs/>
                <w:lang w:val="et-EE"/>
              </w:rPr>
            </w:pPr>
            <w:r w:rsidRPr="004E7310">
              <w:t>Tegevuste kavandamisel ja elluviimisel hinnatakse detailsemalt sihtrühmapõhise lähenemise vajalikkust, et tagada meetmete maksimaalne mõju ja sobivus</w:t>
            </w:r>
            <w:r w:rsidR="001951BE" w:rsidRPr="004E7310">
              <w:t>.</w:t>
            </w:r>
            <w:r w:rsidRPr="004E7310">
              <w:t xml:space="preserve"> </w:t>
            </w:r>
            <w:r w:rsidR="001951BE" w:rsidRPr="004E7310">
              <w:rPr>
                <w:rFonts w:eastAsia="Times New Roman"/>
                <w:noProof/>
                <w:lang w:val="et-EE"/>
              </w:rPr>
              <w:t>Tegevuste elluviimisel austatakse põhiõiguseid, sealhulgas andmekaitse, sooline võrdõiguslikkus, mittediskrimineerimine, rahvusvaheline kaitse ning haavatavate isikute, sealhulgas laste ja puuetega isikute erivajadused.</w:t>
            </w:r>
            <w:r w:rsidR="001951BE" w:rsidRPr="004E7310">
              <w:t xml:space="preserve"> </w:t>
            </w:r>
          </w:p>
          <w:p w14:paraId="2CB0151E" w14:textId="6A39A1B1" w:rsidR="007A3CAB" w:rsidRPr="004E7310" w:rsidRDefault="007A3CAB" w:rsidP="00440193">
            <w:pPr>
              <w:spacing w:after="200"/>
              <w:rPr>
                <w:rFonts w:eastAsia="Times New Roman"/>
                <w:iCs/>
                <w:szCs w:val="24"/>
                <w:lang w:val="et-EE"/>
              </w:rPr>
            </w:pPr>
            <w:r w:rsidRPr="004E7310">
              <w:rPr>
                <w:rFonts w:eastAsia="Times New Roman"/>
                <w:iCs/>
                <w:szCs w:val="24"/>
                <w:lang w:val="et-EE"/>
              </w:rPr>
              <w:t xml:space="preserve">ISFi </w:t>
            </w:r>
            <w:r w:rsidR="003C4CF0" w:rsidRPr="004E7310">
              <w:rPr>
                <w:rFonts w:eastAsia="Times New Roman"/>
                <w:iCs/>
                <w:szCs w:val="24"/>
                <w:lang w:val="et-EE"/>
              </w:rPr>
              <w:t>rakenduskava</w:t>
            </w:r>
            <w:r w:rsidRPr="004E7310">
              <w:rPr>
                <w:rFonts w:eastAsia="Times New Roman"/>
                <w:iCs/>
                <w:szCs w:val="24"/>
                <w:lang w:val="et-EE"/>
              </w:rPr>
              <w:t xml:space="preserve"> eesmärke on võimalik saavutada </w:t>
            </w:r>
            <w:r w:rsidR="003C4CF0" w:rsidRPr="004E7310">
              <w:rPr>
                <w:rFonts w:eastAsia="Times New Roman"/>
                <w:iCs/>
                <w:szCs w:val="24"/>
                <w:lang w:val="et-EE"/>
              </w:rPr>
              <w:t xml:space="preserve">vaid </w:t>
            </w:r>
            <w:r w:rsidR="00784076" w:rsidRPr="004E7310">
              <w:rPr>
                <w:rFonts w:eastAsia="Times New Roman"/>
                <w:iCs/>
                <w:szCs w:val="24"/>
                <w:lang w:val="et-EE"/>
              </w:rPr>
              <w:t xml:space="preserve">koostöös </w:t>
            </w:r>
            <w:r w:rsidR="003C4CF0" w:rsidRPr="004E7310">
              <w:rPr>
                <w:rFonts w:eastAsia="Times New Roman"/>
                <w:iCs/>
                <w:szCs w:val="24"/>
                <w:lang w:val="et-EE"/>
              </w:rPr>
              <w:t xml:space="preserve">teiste </w:t>
            </w:r>
            <w:r w:rsidRPr="004E7310">
              <w:rPr>
                <w:rFonts w:eastAsia="Times New Roman"/>
                <w:iCs/>
                <w:szCs w:val="24"/>
                <w:lang w:val="et-EE"/>
              </w:rPr>
              <w:t>ametiasutuste</w:t>
            </w:r>
            <w:r w:rsidR="00784076" w:rsidRPr="004E7310">
              <w:rPr>
                <w:rFonts w:eastAsia="Times New Roman"/>
                <w:iCs/>
                <w:szCs w:val="24"/>
                <w:lang w:val="et-EE"/>
              </w:rPr>
              <w:t>ga</w:t>
            </w:r>
            <w:r w:rsidRPr="004E7310">
              <w:rPr>
                <w:rFonts w:eastAsia="Times New Roman"/>
                <w:iCs/>
                <w:szCs w:val="24"/>
                <w:lang w:val="et-EE"/>
              </w:rPr>
              <w:t>. Samuti on oluline kaasata kodanikuühiskonda</w:t>
            </w:r>
            <w:r w:rsidR="001C3CD0" w:rsidRPr="004E7310">
              <w:rPr>
                <w:rFonts w:eastAsia="Times New Roman"/>
                <w:iCs/>
                <w:szCs w:val="24"/>
                <w:lang w:val="et-EE"/>
              </w:rPr>
              <w:t xml:space="preserve"> ja</w:t>
            </w:r>
            <w:r w:rsidRPr="004E7310">
              <w:rPr>
                <w:rFonts w:eastAsia="Times New Roman"/>
                <w:iCs/>
                <w:szCs w:val="24"/>
                <w:lang w:val="et-EE"/>
              </w:rPr>
              <w:t xml:space="preserve"> teisi asjaomaseid partnereid </w:t>
            </w:r>
            <w:r w:rsidR="001C3CD0" w:rsidRPr="004E7310">
              <w:rPr>
                <w:rFonts w:eastAsia="Times New Roman"/>
                <w:iCs/>
                <w:szCs w:val="24"/>
                <w:lang w:val="et-EE"/>
              </w:rPr>
              <w:t>ning</w:t>
            </w:r>
            <w:r w:rsidRPr="004E7310">
              <w:rPr>
                <w:rFonts w:eastAsia="Times New Roman"/>
                <w:iCs/>
                <w:szCs w:val="24"/>
                <w:lang w:val="et-EE"/>
              </w:rPr>
              <w:t xml:space="preserve"> teha koostööd erasektoriga</w:t>
            </w:r>
            <w:r w:rsidR="00784076" w:rsidRPr="004E7310">
              <w:rPr>
                <w:rFonts w:eastAsia="Times New Roman"/>
                <w:iCs/>
                <w:szCs w:val="24"/>
                <w:lang w:val="et-EE"/>
              </w:rPr>
              <w:t>.</w:t>
            </w:r>
            <w:r w:rsidRPr="004E7310">
              <w:rPr>
                <w:rFonts w:eastAsia="Times New Roman"/>
                <w:iCs/>
                <w:szCs w:val="24"/>
                <w:lang w:val="et-EE"/>
              </w:rPr>
              <w:t xml:space="preserve"> ISFi </w:t>
            </w:r>
            <w:r w:rsidR="001C3CD0" w:rsidRPr="004E7310">
              <w:rPr>
                <w:rFonts w:eastAsia="Times New Roman"/>
                <w:iCs/>
                <w:szCs w:val="24"/>
                <w:lang w:val="et-EE"/>
              </w:rPr>
              <w:t xml:space="preserve">rakenduskava </w:t>
            </w:r>
            <w:r w:rsidRPr="004E7310">
              <w:rPr>
                <w:rFonts w:eastAsia="Times New Roman"/>
                <w:iCs/>
                <w:szCs w:val="24"/>
                <w:lang w:val="et-EE"/>
              </w:rPr>
              <w:t>rakendamisel kaalutakse ka koostööd kolmandate riikidega. Toetust antakse grantidena.</w:t>
            </w:r>
          </w:p>
          <w:p w14:paraId="3FFCE010" w14:textId="291909B7" w:rsidR="00A1173B" w:rsidRPr="004E7310" w:rsidRDefault="00A1173B" w:rsidP="00440193">
            <w:pPr>
              <w:spacing w:after="200"/>
              <w:rPr>
                <w:rFonts w:eastAsia="Times New Roman"/>
                <w:iCs/>
                <w:szCs w:val="24"/>
                <w:lang w:val="et-EE"/>
              </w:rPr>
            </w:pPr>
            <w:r w:rsidRPr="004E7310">
              <w:rPr>
                <w:rFonts w:eastAsia="Times New Roman"/>
                <w:iCs/>
                <w:szCs w:val="24"/>
                <w:lang w:val="et-EE"/>
              </w:rPr>
              <w:t xml:space="preserve">Kuna osad katsumused eelarveperioodi 2021-2027 on samad, mis perioodil 2014-2020, rahastatakse osaliselt sarnaseid tegevusi. </w:t>
            </w:r>
          </w:p>
          <w:p w14:paraId="7A26E9D9" w14:textId="45DE1684" w:rsidR="007A3CAB" w:rsidRPr="00595BAF" w:rsidRDefault="003C4CF0" w:rsidP="005757BD">
            <w:pPr>
              <w:shd w:val="clear" w:color="auto" w:fill="FFFFFF"/>
              <w:spacing w:before="0" w:after="100" w:afterAutospacing="1"/>
              <w:outlineLvl w:val="2"/>
              <w:rPr>
                <w:rFonts w:eastAsia="Times New Roman"/>
                <w:iCs/>
                <w:szCs w:val="24"/>
                <w:lang w:val="et-EE"/>
              </w:rPr>
            </w:pPr>
            <w:r w:rsidRPr="004E7310">
              <w:rPr>
                <w:rFonts w:eastAsia="Times New Roman"/>
                <w:color w:val="000000" w:themeColor="text1"/>
                <w:szCs w:val="24"/>
                <w:lang w:val="et-EE" w:eastAsia="et-EE"/>
              </w:rPr>
              <w:t>Politseikoostöö, kuritegevuse tõkestamise ja selle vastu võitlemise ning kriisiohje rahastamisvahend</w:t>
            </w:r>
            <w:r w:rsidR="00A7321F" w:rsidRPr="004E7310">
              <w:rPr>
                <w:rFonts w:eastAsia="Times New Roman"/>
                <w:color w:val="000000" w:themeColor="text1"/>
                <w:szCs w:val="24"/>
                <w:lang w:val="et-EE" w:eastAsia="et-EE"/>
              </w:rPr>
              <w:t>i (</w:t>
            </w:r>
            <w:r w:rsidR="008A088E" w:rsidRPr="004E7310">
              <w:rPr>
                <w:rFonts w:eastAsia="Times New Roman"/>
                <w:color w:val="000000" w:themeColor="text1"/>
                <w:szCs w:val="24"/>
                <w:lang w:val="et-EE" w:eastAsia="et-EE"/>
              </w:rPr>
              <w:t xml:space="preserve">edaspidi </w:t>
            </w:r>
            <w:r w:rsidR="007A3CAB" w:rsidRPr="004E7310">
              <w:rPr>
                <w:rFonts w:eastAsia="Times New Roman"/>
                <w:i/>
                <w:iCs/>
                <w:szCs w:val="24"/>
                <w:lang w:val="et-EE"/>
              </w:rPr>
              <w:t>ISF</w:t>
            </w:r>
            <w:r w:rsidR="00892E69" w:rsidRPr="004E7310">
              <w:rPr>
                <w:rFonts w:eastAsia="Times New Roman"/>
                <w:i/>
                <w:iCs/>
                <w:szCs w:val="24"/>
                <w:lang w:val="et-EE"/>
              </w:rPr>
              <w:t xml:space="preserve"> </w:t>
            </w:r>
            <w:r w:rsidR="007A3CAB" w:rsidRPr="004E7310">
              <w:rPr>
                <w:rFonts w:eastAsia="Times New Roman"/>
                <w:i/>
                <w:iCs/>
                <w:szCs w:val="24"/>
                <w:lang w:val="et-EE"/>
              </w:rPr>
              <w:t>Police</w:t>
            </w:r>
            <w:r w:rsidR="00A7321F" w:rsidRPr="004E7310">
              <w:rPr>
                <w:rFonts w:eastAsia="Times New Roman"/>
                <w:iCs/>
                <w:szCs w:val="24"/>
                <w:lang w:val="et-EE"/>
              </w:rPr>
              <w:t xml:space="preserve">) </w:t>
            </w:r>
            <w:r w:rsidR="007A3CAB" w:rsidRPr="004E7310">
              <w:rPr>
                <w:rFonts w:eastAsia="Times New Roman"/>
                <w:iCs/>
                <w:szCs w:val="24"/>
                <w:lang w:val="et-EE"/>
              </w:rPr>
              <w:t>programm 2014</w:t>
            </w:r>
            <w:r w:rsidR="00892E69" w:rsidRPr="004E7310">
              <w:rPr>
                <w:rFonts w:eastAsia="Times New Roman"/>
                <w:iCs/>
                <w:szCs w:val="24"/>
                <w:lang w:val="et-EE"/>
              </w:rPr>
              <w:t>–</w:t>
            </w:r>
            <w:r w:rsidR="007A3CAB" w:rsidRPr="004E7310">
              <w:rPr>
                <w:rFonts w:eastAsia="Times New Roman"/>
                <w:iCs/>
                <w:szCs w:val="24"/>
                <w:lang w:val="et-EE"/>
              </w:rPr>
              <w:t xml:space="preserve">2020 on andnud asjaomase ELi </w:t>
            </w:r>
            <w:r w:rsidR="007A3CAB" w:rsidRPr="004E7310">
              <w:rPr>
                <w:rFonts w:eastAsia="Times New Roman"/>
                <w:i/>
                <w:iCs/>
                <w:szCs w:val="24"/>
                <w:lang w:val="et-EE"/>
              </w:rPr>
              <w:t>acquis</w:t>
            </w:r>
            <w:r w:rsidR="007A3CAB" w:rsidRPr="004E7310">
              <w:rPr>
                <w:rFonts w:eastAsia="Times New Roman"/>
                <w:iCs/>
                <w:szCs w:val="24"/>
                <w:lang w:val="et-EE"/>
              </w:rPr>
              <w:t>’ rakendamiseks</w:t>
            </w:r>
            <w:r w:rsidR="00892E69" w:rsidRPr="004E7310">
              <w:rPr>
                <w:rFonts w:eastAsia="Times New Roman"/>
                <w:iCs/>
                <w:szCs w:val="24"/>
                <w:lang w:val="et-EE"/>
              </w:rPr>
              <w:t xml:space="preserve"> vajalikke lisavahendeid</w:t>
            </w:r>
            <w:r w:rsidR="007A3CAB" w:rsidRPr="004E7310">
              <w:rPr>
                <w:rFonts w:eastAsia="Times New Roman"/>
                <w:iCs/>
                <w:szCs w:val="24"/>
                <w:lang w:val="et-EE"/>
              </w:rPr>
              <w:t>.</w:t>
            </w:r>
            <w:r w:rsidR="007A3CAB" w:rsidRPr="00595BAF">
              <w:rPr>
                <w:rFonts w:eastAsia="Times New Roman"/>
                <w:iCs/>
                <w:szCs w:val="24"/>
                <w:lang w:val="et-EE"/>
              </w:rPr>
              <w:t xml:space="preserve"> Praegu</w:t>
            </w:r>
            <w:r w:rsidR="00892E69">
              <w:rPr>
                <w:rFonts w:eastAsia="Times New Roman"/>
                <w:iCs/>
                <w:szCs w:val="24"/>
                <w:lang w:val="et-EE"/>
              </w:rPr>
              <w:t>s</w:t>
            </w:r>
            <w:r w:rsidR="007A3CAB" w:rsidRPr="00595BAF">
              <w:rPr>
                <w:rFonts w:eastAsia="Times New Roman"/>
                <w:iCs/>
                <w:szCs w:val="24"/>
                <w:lang w:val="et-EE"/>
              </w:rPr>
              <w:t>e</w:t>
            </w:r>
            <w:r w:rsidR="00892E69">
              <w:rPr>
                <w:rFonts w:eastAsia="Times New Roman"/>
                <w:iCs/>
                <w:szCs w:val="24"/>
                <w:lang w:val="et-EE"/>
              </w:rPr>
              <w:t>s</w:t>
            </w:r>
            <w:r w:rsidR="007A3CAB" w:rsidRPr="00595BAF">
              <w:rPr>
                <w:rFonts w:eastAsia="Times New Roman"/>
                <w:iCs/>
                <w:szCs w:val="24"/>
                <w:lang w:val="et-EE"/>
              </w:rPr>
              <w:t xml:space="preserve"> </w:t>
            </w:r>
            <w:r w:rsidR="001C3CD0">
              <w:rPr>
                <w:rFonts w:eastAsia="Times New Roman"/>
                <w:iCs/>
                <w:szCs w:val="24"/>
                <w:lang w:val="et-EE"/>
              </w:rPr>
              <w:t xml:space="preserve">rakenduskavas </w:t>
            </w:r>
            <w:r w:rsidR="00892E69">
              <w:rPr>
                <w:rFonts w:eastAsia="Times New Roman"/>
                <w:iCs/>
                <w:szCs w:val="24"/>
                <w:lang w:val="et-EE"/>
              </w:rPr>
              <w:t>toetatakse</w:t>
            </w:r>
            <w:r w:rsidR="007A3CAB" w:rsidRPr="00595BAF">
              <w:rPr>
                <w:rFonts w:eastAsia="Times New Roman"/>
                <w:iCs/>
                <w:szCs w:val="24"/>
                <w:lang w:val="et-EE"/>
              </w:rPr>
              <w:t xml:space="preserve"> </w:t>
            </w:r>
            <w:r w:rsidR="00E57E06">
              <w:rPr>
                <w:rFonts w:eastAsia="Times New Roman"/>
                <w:iCs/>
                <w:szCs w:val="24"/>
                <w:lang w:val="et-EE"/>
              </w:rPr>
              <w:t xml:space="preserve">jätkuvalt </w:t>
            </w:r>
            <w:r w:rsidR="00A553D7" w:rsidRPr="004E7310">
              <w:rPr>
                <w:rFonts w:eastAsia="Times New Roman"/>
                <w:iCs/>
                <w:szCs w:val="24"/>
                <w:lang w:val="et-EE"/>
              </w:rPr>
              <w:t xml:space="preserve">ELi </w:t>
            </w:r>
            <w:r w:rsidR="00A553D7" w:rsidRPr="004E7310">
              <w:rPr>
                <w:rFonts w:eastAsia="Times New Roman"/>
                <w:i/>
                <w:iCs/>
                <w:szCs w:val="24"/>
                <w:lang w:val="et-EE"/>
              </w:rPr>
              <w:t>acquis</w:t>
            </w:r>
            <w:r w:rsidR="00A553D7" w:rsidRPr="004E7310">
              <w:rPr>
                <w:rFonts w:eastAsia="Times New Roman"/>
                <w:iCs/>
                <w:szCs w:val="24"/>
                <w:lang w:val="et-EE"/>
              </w:rPr>
              <w:t xml:space="preserve">’ </w:t>
            </w:r>
            <w:r w:rsidR="00E57E06">
              <w:rPr>
                <w:rFonts w:eastAsia="Times New Roman"/>
                <w:iCs/>
                <w:szCs w:val="24"/>
                <w:lang w:val="et-EE"/>
              </w:rPr>
              <w:t>ja vajaduse korral selle tegevuskavade rakendamist kogu programmitsükli vältel</w:t>
            </w:r>
            <w:r w:rsidR="007A3CAB" w:rsidRPr="00595BAF">
              <w:rPr>
                <w:rFonts w:eastAsia="Times New Roman"/>
                <w:iCs/>
                <w:szCs w:val="24"/>
                <w:lang w:val="et-EE"/>
              </w:rPr>
              <w:t xml:space="preserve">, võttes samas arvesse uusi ohte. Lühiülevaade ELi </w:t>
            </w:r>
            <w:r w:rsidR="007A3CAB" w:rsidRPr="00376EF3">
              <w:rPr>
                <w:rFonts w:eastAsia="Times New Roman"/>
                <w:i/>
                <w:iCs/>
                <w:szCs w:val="24"/>
                <w:lang w:val="et-EE"/>
              </w:rPr>
              <w:t>acquis</w:t>
            </w:r>
            <w:r w:rsidR="00012CC2">
              <w:rPr>
                <w:rFonts w:eastAsia="Times New Roman"/>
                <w:iCs/>
                <w:szCs w:val="24"/>
                <w:lang w:val="et-EE"/>
              </w:rPr>
              <w:t>’</w:t>
            </w:r>
            <w:r w:rsidR="007A3CAB" w:rsidRPr="00595BAF">
              <w:rPr>
                <w:rFonts w:eastAsia="Times New Roman"/>
                <w:iCs/>
                <w:szCs w:val="24"/>
                <w:lang w:val="et-EE"/>
              </w:rPr>
              <w:t xml:space="preserve"> rakendamise</w:t>
            </w:r>
            <w:r w:rsidR="007A3CAB">
              <w:rPr>
                <w:rFonts w:eastAsia="Times New Roman"/>
                <w:iCs/>
                <w:szCs w:val="24"/>
                <w:lang w:val="et-EE"/>
              </w:rPr>
              <w:t>st</w:t>
            </w:r>
            <w:r w:rsidR="007A3CAB" w:rsidRPr="00595BAF">
              <w:rPr>
                <w:rFonts w:eastAsia="Times New Roman"/>
                <w:iCs/>
                <w:szCs w:val="24"/>
                <w:lang w:val="et-EE"/>
              </w:rPr>
              <w:t xml:space="preserve"> on järgmine</w:t>
            </w:r>
            <w:r w:rsidR="00892E69">
              <w:rPr>
                <w:rFonts w:eastAsia="Times New Roman"/>
                <w:iCs/>
                <w:szCs w:val="24"/>
                <w:lang w:val="et-EE"/>
              </w:rPr>
              <w:t>.</w:t>
            </w:r>
          </w:p>
          <w:p w14:paraId="41E634C0" w14:textId="029FF9AE"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Eesti on järginud ELi </w:t>
            </w:r>
            <w:r w:rsidR="00A7321F">
              <w:rPr>
                <w:rFonts w:eastAsia="Times New Roman"/>
                <w:iCs/>
                <w:szCs w:val="24"/>
                <w:lang w:val="et-EE"/>
              </w:rPr>
              <w:t>narko</w:t>
            </w:r>
            <w:r w:rsidRPr="00595BAF">
              <w:rPr>
                <w:rFonts w:eastAsia="Times New Roman"/>
                <w:iCs/>
                <w:szCs w:val="24"/>
                <w:lang w:val="et-EE"/>
              </w:rPr>
              <w:t xml:space="preserve">strateegia 2013–2020 ja ELi </w:t>
            </w:r>
            <w:r w:rsidR="00A7321F">
              <w:rPr>
                <w:rFonts w:eastAsia="Times New Roman"/>
                <w:iCs/>
                <w:szCs w:val="24"/>
                <w:lang w:val="et-EE"/>
              </w:rPr>
              <w:t>narkootikumideala</w:t>
            </w:r>
            <w:r w:rsidR="009863E4">
              <w:rPr>
                <w:rFonts w:eastAsia="Times New Roman"/>
                <w:iCs/>
                <w:szCs w:val="24"/>
                <w:lang w:val="et-EE"/>
              </w:rPr>
              <w:t>s</w:t>
            </w:r>
            <w:r w:rsidR="00A7321F">
              <w:rPr>
                <w:rFonts w:eastAsia="Times New Roman"/>
                <w:iCs/>
                <w:szCs w:val="24"/>
                <w:lang w:val="et-EE"/>
              </w:rPr>
              <w:t xml:space="preserve">e </w:t>
            </w:r>
            <w:r w:rsidRPr="00595BAF">
              <w:rPr>
                <w:rFonts w:eastAsia="Times New Roman"/>
                <w:iCs/>
                <w:szCs w:val="24"/>
                <w:lang w:val="et-EE"/>
              </w:rPr>
              <w:t>tegevuskava 2017–2020 eesmärke ja meetmeid, rakendades 2014. aasta jaanuaris vastu võetud riiklikku strateegiadokumenti „Valge raamat u</w:t>
            </w:r>
            <w:r>
              <w:rPr>
                <w:rFonts w:eastAsia="Times New Roman"/>
                <w:iCs/>
                <w:szCs w:val="24"/>
                <w:lang w:val="et-EE"/>
              </w:rPr>
              <w:t>i</w:t>
            </w:r>
            <w:r w:rsidRPr="00595BAF">
              <w:rPr>
                <w:rFonts w:eastAsia="Times New Roman"/>
                <w:iCs/>
                <w:szCs w:val="24"/>
                <w:lang w:val="et-EE"/>
              </w:rPr>
              <w:t>mastiennetuspoliitika kohta</w:t>
            </w:r>
            <w:r w:rsidR="00012CC2">
              <w:rPr>
                <w:rFonts w:eastAsia="Times New Roman"/>
                <w:iCs/>
                <w:szCs w:val="24"/>
                <w:lang w:val="et-EE"/>
              </w:rPr>
              <w:t>“</w:t>
            </w:r>
            <w:r w:rsidRPr="00595BAF">
              <w:rPr>
                <w:rFonts w:eastAsia="Times New Roman"/>
                <w:iCs/>
                <w:szCs w:val="24"/>
                <w:lang w:val="et-EE"/>
              </w:rPr>
              <w:t xml:space="preserve">. Selle peamine eesmärk on vähendada uimastite kasutamist ja sellest tulenevat kahju. See järgib ELi tasakaalustatud lähenemisviisi uimastipoliitikale ja toetub </w:t>
            </w:r>
            <w:r>
              <w:rPr>
                <w:rFonts w:eastAsia="Times New Roman"/>
                <w:iCs/>
                <w:szCs w:val="24"/>
                <w:lang w:val="et-EE"/>
              </w:rPr>
              <w:t>seitsmele sambale</w:t>
            </w:r>
            <w:r w:rsidRPr="00595BAF">
              <w:rPr>
                <w:rFonts w:eastAsia="Times New Roman"/>
                <w:iCs/>
                <w:szCs w:val="24"/>
                <w:lang w:val="et-EE"/>
              </w:rPr>
              <w:t>: i) pakkumise vähendamine; ii) üldine esmane ennetamine; iii) varajane avastamine ja sekkumine; iv) kahju vähendamine; v) ravi ja rehabilitatsioon; vi) resotsialiseerimine ja vii) järelevalve. Uimastipoliitika meetme</w:t>
            </w:r>
            <w:r w:rsidR="006A48B2">
              <w:rPr>
                <w:rFonts w:eastAsia="Times New Roman"/>
                <w:iCs/>
                <w:szCs w:val="24"/>
                <w:lang w:val="et-EE"/>
              </w:rPr>
              <w:t>id</w:t>
            </w:r>
            <w:r w:rsidRPr="00595BAF">
              <w:rPr>
                <w:rFonts w:eastAsia="Times New Roman"/>
                <w:iCs/>
                <w:szCs w:val="24"/>
                <w:lang w:val="et-EE"/>
              </w:rPr>
              <w:t xml:space="preserve"> rakenda</w:t>
            </w:r>
            <w:r w:rsidR="006A48B2">
              <w:rPr>
                <w:rFonts w:eastAsia="Times New Roman"/>
                <w:iCs/>
                <w:szCs w:val="24"/>
                <w:lang w:val="et-EE"/>
              </w:rPr>
              <w:t>takse</w:t>
            </w:r>
            <w:r w:rsidRPr="00595BAF">
              <w:rPr>
                <w:rFonts w:eastAsia="Times New Roman"/>
                <w:iCs/>
                <w:szCs w:val="24"/>
                <w:lang w:val="et-EE"/>
              </w:rPr>
              <w:t xml:space="preserve"> ja rahasta</w:t>
            </w:r>
            <w:r w:rsidR="006A48B2">
              <w:rPr>
                <w:rFonts w:eastAsia="Times New Roman"/>
                <w:iCs/>
                <w:szCs w:val="24"/>
                <w:lang w:val="et-EE"/>
              </w:rPr>
              <w:t>takse</w:t>
            </w:r>
            <w:r w:rsidRPr="00595BAF">
              <w:rPr>
                <w:rFonts w:eastAsia="Times New Roman"/>
                <w:iCs/>
                <w:szCs w:val="24"/>
                <w:lang w:val="et-EE"/>
              </w:rPr>
              <w:t xml:space="preserve"> riiklike strateegiate kaudu, mis järgivad valge raamatu ja seega ELi</w:t>
            </w:r>
            <w:r w:rsidR="00A7321F">
              <w:rPr>
                <w:rFonts w:eastAsia="Times New Roman"/>
                <w:iCs/>
                <w:szCs w:val="24"/>
                <w:lang w:val="et-EE"/>
              </w:rPr>
              <w:t xml:space="preserve"> narko</w:t>
            </w:r>
            <w:r w:rsidRPr="00595BAF">
              <w:rPr>
                <w:rFonts w:eastAsia="Times New Roman"/>
                <w:iCs/>
                <w:szCs w:val="24"/>
                <w:lang w:val="et-EE"/>
              </w:rPr>
              <w:t>strateegia eesmärke.</w:t>
            </w:r>
          </w:p>
          <w:p w14:paraId="65D6CF39" w14:textId="77777777" w:rsidR="00A1173B" w:rsidRDefault="007A3CAB" w:rsidP="00440193">
            <w:pPr>
              <w:spacing w:after="200"/>
              <w:rPr>
                <w:rFonts w:eastAsia="Times New Roman"/>
                <w:iCs/>
                <w:szCs w:val="24"/>
                <w:lang w:val="et-EE"/>
              </w:rPr>
            </w:pPr>
            <w:r w:rsidRPr="00595BAF">
              <w:rPr>
                <w:rFonts w:eastAsia="Times New Roman"/>
                <w:iCs/>
                <w:szCs w:val="24"/>
                <w:lang w:val="et-EE"/>
              </w:rPr>
              <w:t xml:space="preserve">Mis </w:t>
            </w:r>
            <w:r w:rsidRPr="00DE6934">
              <w:rPr>
                <w:rFonts w:eastAsia="Times New Roman"/>
                <w:iCs/>
                <w:szCs w:val="24"/>
                <w:lang w:val="et-EE"/>
              </w:rPr>
              <w:t xml:space="preserve">puutub ELi infosüsteemidesse, siis </w:t>
            </w:r>
            <w:r w:rsidR="00790CC5" w:rsidRPr="00DE6934">
              <w:rPr>
                <w:rFonts w:eastAsia="Times New Roman"/>
                <w:iCs/>
                <w:szCs w:val="24"/>
                <w:lang w:val="et-EE"/>
              </w:rPr>
              <w:t xml:space="preserve">EL </w:t>
            </w:r>
            <w:r w:rsidRPr="00DE6934">
              <w:rPr>
                <w:rFonts w:eastAsia="Times New Roman"/>
                <w:iCs/>
                <w:szCs w:val="24"/>
                <w:lang w:val="et-EE"/>
              </w:rPr>
              <w:t xml:space="preserve">määrustest tulenevaid töid tehakse riigi tasandil. </w:t>
            </w:r>
          </w:p>
          <w:p w14:paraId="37827A99" w14:textId="6EF4BAE6" w:rsidR="007A3CAB" w:rsidRPr="00595BAF" w:rsidRDefault="007A3CAB" w:rsidP="00440193">
            <w:pPr>
              <w:spacing w:after="200"/>
              <w:rPr>
                <w:rFonts w:eastAsia="Times New Roman"/>
                <w:iCs/>
                <w:szCs w:val="24"/>
                <w:lang w:val="et-EE"/>
              </w:rPr>
            </w:pPr>
            <w:r w:rsidRPr="00DE6934">
              <w:rPr>
                <w:rFonts w:eastAsia="Times New Roman"/>
                <w:iCs/>
                <w:szCs w:val="24"/>
                <w:lang w:val="et-EE"/>
              </w:rPr>
              <w:t>Lennureisijate broneeringuinfo andmebaasi ehk PNR</w:t>
            </w:r>
            <w:r w:rsidR="00D24387" w:rsidRPr="00DE6934">
              <w:rPr>
                <w:rFonts w:eastAsia="Times New Roman"/>
                <w:iCs/>
                <w:szCs w:val="24"/>
                <w:lang w:val="et-EE"/>
              </w:rPr>
              <w:t>i</w:t>
            </w:r>
            <w:r w:rsidRPr="00DE6934">
              <w:rPr>
                <w:rFonts w:eastAsia="Times New Roman"/>
                <w:iCs/>
                <w:szCs w:val="24"/>
                <w:lang w:val="et-EE"/>
              </w:rPr>
              <w:t xml:space="preserve"> andmebaasi arendatakse ISF</w:t>
            </w:r>
            <w:r w:rsidR="001C3CD0" w:rsidRPr="00DE6934">
              <w:rPr>
                <w:rFonts w:eastAsia="Times New Roman"/>
                <w:iCs/>
                <w:szCs w:val="24"/>
                <w:lang w:val="et-EE"/>
              </w:rPr>
              <w:t>i</w:t>
            </w:r>
            <w:r w:rsidRPr="00DE6934">
              <w:rPr>
                <w:rFonts w:eastAsia="Times New Roman"/>
                <w:iCs/>
                <w:szCs w:val="24"/>
                <w:lang w:val="et-EE"/>
              </w:rPr>
              <w:t xml:space="preserve"> programm</w:t>
            </w:r>
            <w:r w:rsidR="00AF05E1" w:rsidRPr="00DE6934">
              <w:rPr>
                <w:rFonts w:eastAsia="Times New Roman"/>
                <w:iCs/>
                <w:szCs w:val="24"/>
                <w:lang w:val="et-EE"/>
              </w:rPr>
              <w:t>i</w:t>
            </w:r>
            <w:r w:rsidRPr="00DE6934">
              <w:rPr>
                <w:rFonts w:eastAsia="Times New Roman"/>
                <w:iCs/>
                <w:szCs w:val="24"/>
                <w:lang w:val="et-EE"/>
              </w:rPr>
              <w:t xml:space="preserve"> </w:t>
            </w:r>
            <w:r w:rsidR="006A48B2" w:rsidRPr="00DE6934">
              <w:rPr>
                <w:rFonts w:eastAsia="Times New Roman"/>
                <w:iCs/>
                <w:szCs w:val="24"/>
                <w:lang w:val="et-EE"/>
              </w:rPr>
              <w:t xml:space="preserve">2014–2020 </w:t>
            </w:r>
            <w:r w:rsidRPr="00DE6934">
              <w:rPr>
                <w:rFonts w:eastAsia="Times New Roman"/>
                <w:iCs/>
                <w:szCs w:val="24"/>
                <w:lang w:val="et-EE"/>
              </w:rPr>
              <w:t xml:space="preserve">raames. </w:t>
            </w:r>
            <w:r w:rsidR="00DE6934" w:rsidRPr="00DE6934">
              <w:rPr>
                <w:szCs w:val="24"/>
              </w:rPr>
              <w:t>Euroopa Parlamendi ja nõukogu direktiiv (EL) 2016/681, 27. aprill 2016, mis käsitleb broneeringuinfo kasutamist terroriaktide ja raskete kuritegude ennetamiseks, avastamiseks, uurimiseks ja nende eest vastutusele võtmiseks</w:t>
            </w:r>
            <w:r w:rsidR="00DE6934">
              <w:rPr>
                <w:szCs w:val="24"/>
              </w:rPr>
              <w:t xml:space="preserve"> (</w:t>
            </w:r>
            <w:r w:rsidR="00DE6934" w:rsidRPr="0031057F">
              <w:rPr>
                <w:szCs w:val="24"/>
              </w:rPr>
              <w:t xml:space="preserve">edaspidi </w:t>
            </w:r>
            <w:r w:rsidR="00DE6934" w:rsidRPr="0031057F">
              <w:rPr>
                <w:i/>
                <w:szCs w:val="24"/>
              </w:rPr>
              <w:t>broneeringuinfo direktiiv</w:t>
            </w:r>
            <w:r w:rsidR="00DE6934">
              <w:rPr>
                <w:szCs w:val="24"/>
              </w:rPr>
              <w:t>)</w:t>
            </w:r>
            <w:r w:rsidR="00DE6934" w:rsidRPr="00DE6934">
              <w:rPr>
                <w:szCs w:val="24"/>
              </w:rPr>
              <w:t xml:space="preserve">, </w:t>
            </w:r>
            <w:r w:rsidRPr="00DE6934">
              <w:rPr>
                <w:rFonts w:eastAsia="Times New Roman"/>
                <w:iCs/>
                <w:szCs w:val="24"/>
                <w:lang w:val="et-EE"/>
              </w:rPr>
              <w:t xml:space="preserve">võeti üle 2019. aasta veebruaris. </w:t>
            </w:r>
            <w:r w:rsidRPr="00DE6934">
              <w:rPr>
                <w:szCs w:val="24"/>
                <w:shd w:val="clear" w:color="auto" w:fill="FFFFFF"/>
                <w:lang w:val="et-EE"/>
              </w:rPr>
              <w:t>Lennureisijate broneeringu</w:t>
            </w:r>
            <w:r w:rsidR="009465EE" w:rsidRPr="00DE6934">
              <w:rPr>
                <w:szCs w:val="24"/>
                <w:shd w:val="clear" w:color="auto" w:fill="FFFFFF"/>
                <w:lang w:val="et-EE"/>
              </w:rPr>
              <w:t>info</w:t>
            </w:r>
            <w:r w:rsidR="009465EE">
              <w:rPr>
                <w:szCs w:val="24"/>
                <w:shd w:val="clear" w:color="auto" w:fill="FFFFFF"/>
                <w:lang w:val="et-EE"/>
              </w:rPr>
              <w:t xml:space="preserve"> üksus </w:t>
            </w:r>
            <w:r w:rsidRPr="00595BAF">
              <w:rPr>
                <w:rFonts w:eastAsia="Times New Roman"/>
                <w:iCs/>
                <w:szCs w:val="24"/>
                <w:lang w:val="et-EE"/>
              </w:rPr>
              <w:t xml:space="preserve">loodi 2018. aasta mais ja alates 15. augustist 2019 võrreldakse reisijate andmeid </w:t>
            </w:r>
            <w:r w:rsidR="006A48B2" w:rsidRPr="00595BAF">
              <w:rPr>
                <w:rFonts w:eastAsia="Times New Roman"/>
                <w:iCs/>
                <w:szCs w:val="24"/>
                <w:lang w:val="et-EE"/>
              </w:rPr>
              <w:t xml:space="preserve">automaatselt </w:t>
            </w:r>
            <w:r w:rsidRPr="00595BAF">
              <w:rPr>
                <w:rFonts w:eastAsia="Times New Roman"/>
                <w:iCs/>
                <w:szCs w:val="24"/>
                <w:lang w:val="et-EE"/>
              </w:rPr>
              <w:t>Schengeni infosüsteemiga</w:t>
            </w:r>
            <w:r w:rsidR="00C22102">
              <w:rPr>
                <w:rFonts w:eastAsia="Times New Roman"/>
                <w:iCs/>
                <w:szCs w:val="24"/>
                <w:lang w:val="et-EE"/>
              </w:rPr>
              <w:t xml:space="preserve"> (edaspidi </w:t>
            </w:r>
            <w:r w:rsidR="00C22102" w:rsidRPr="00440193">
              <w:rPr>
                <w:rFonts w:eastAsia="Times New Roman"/>
                <w:i/>
                <w:szCs w:val="24"/>
                <w:lang w:val="et-EE"/>
              </w:rPr>
              <w:t>SIS</w:t>
            </w:r>
            <w:r w:rsidR="00C22102">
              <w:rPr>
                <w:rFonts w:eastAsia="Times New Roman"/>
                <w:iCs/>
                <w:szCs w:val="24"/>
                <w:lang w:val="et-EE"/>
              </w:rPr>
              <w:t>)</w:t>
            </w:r>
            <w:r w:rsidRPr="00595BAF">
              <w:rPr>
                <w:rFonts w:eastAsia="Times New Roman"/>
                <w:iCs/>
                <w:szCs w:val="24"/>
                <w:lang w:val="et-EE"/>
              </w:rPr>
              <w:t>.</w:t>
            </w:r>
            <w:r w:rsidR="00224B27">
              <w:rPr>
                <w:rFonts w:eastAsia="Times New Roman"/>
                <w:iCs/>
                <w:szCs w:val="24"/>
                <w:lang w:val="et-EE"/>
              </w:rPr>
              <w:t xml:space="preserve"> </w:t>
            </w:r>
            <w:r w:rsidR="001C3CD0">
              <w:rPr>
                <w:rFonts w:eastAsia="Times New Roman"/>
                <w:iCs/>
                <w:szCs w:val="24"/>
                <w:lang w:val="et-EE"/>
              </w:rPr>
              <w:t>B</w:t>
            </w:r>
            <w:r w:rsidR="00407D95" w:rsidRPr="00407D95">
              <w:rPr>
                <w:rFonts w:eastAsia="Times New Roman"/>
                <w:iCs/>
                <w:szCs w:val="24"/>
                <w:lang w:val="et-EE"/>
              </w:rPr>
              <w:t>roneeringuinfo direktiivi I</w:t>
            </w:r>
            <w:r w:rsidR="001C3CD0">
              <w:rPr>
                <w:rFonts w:eastAsia="Times New Roman"/>
                <w:iCs/>
                <w:szCs w:val="24"/>
                <w:lang w:val="et-EE"/>
              </w:rPr>
              <w:t> </w:t>
            </w:r>
            <w:r w:rsidR="00407D95" w:rsidRPr="00407D95">
              <w:rPr>
                <w:rFonts w:eastAsia="Times New Roman"/>
                <w:iCs/>
                <w:szCs w:val="24"/>
                <w:lang w:val="et-EE"/>
              </w:rPr>
              <w:t>lisa</w:t>
            </w:r>
            <w:r w:rsidR="001C3CD0">
              <w:rPr>
                <w:rFonts w:eastAsia="Times New Roman"/>
                <w:iCs/>
                <w:szCs w:val="24"/>
                <w:lang w:val="et-EE"/>
              </w:rPr>
              <w:t xml:space="preserve"> kohaselt</w:t>
            </w:r>
            <w:r w:rsidR="00407D95" w:rsidRPr="00407D95">
              <w:rPr>
                <w:rFonts w:eastAsia="Times New Roman"/>
                <w:iCs/>
                <w:szCs w:val="24"/>
                <w:lang w:val="et-EE"/>
              </w:rPr>
              <w:t xml:space="preserve"> käsit</w:t>
            </w:r>
            <w:r w:rsidR="001C3CD0">
              <w:rPr>
                <w:rFonts w:eastAsia="Times New Roman"/>
                <w:iCs/>
                <w:szCs w:val="24"/>
                <w:lang w:val="et-EE"/>
              </w:rPr>
              <w:t>a</w:t>
            </w:r>
            <w:r w:rsidR="00407D95" w:rsidRPr="00407D95">
              <w:rPr>
                <w:rFonts w:eastAsia="Times New Roman"/>
                <w:iCs/>
                <w:szCs w:val="24"/>
                <w:lang w:val="et-EE"/>
              </w:rPr>
              <w:t xml:space="preserve">takse broneeringuinfo andmete loetelus </w:t>
            </w:r>
            <w:r w:rsidR="001C3CD0" w:rsidRPr="00407D95">
              <w:rPr>
                <w:rFonts w:eastAsia="Times New Roman"/>
                <w:iCs/>
                <w:szCs w:val="24"/>
                <w:lang w:val="et-EE"/>
              </w:rPr>
              <w:t xml:space="preserve">broneeringuinfo osana </w:t>
            </w:r>
            <w:r w:rsidR="00407D95" w:rsidRPr="00407D95">
              <w:rPr>
                <w:rFonts w:eastAsia="Times New Roman"/>
                <w:iCs/>
                <w:szCs w:val="24"/>
                <w:lang w:val="et-EE"/>
              </w:rPr>
              <w:t xml:space="preserve">ka </w:t>
            </w:r>
            <w:r w:rsidR="00407D95">
              <w:rPr>
                <w:rFonts w:eastAsia="Times New Roman"/>
                <w:iCs/>
                <w:szCs w:val="24"/>
                <w:lang w:val="et-EE"/>
              </w:rPr>
              <w:t>rakendusliidese</w:t>
            </w:r>
            <w:r w:rsidR="00407D95" w:rsidRPr="00407D95">
              <w:rPr>
                <w:rFonts w:eastAsia="Times New Roman"/>
                <w:iCs/>
                <w:szCs w:val="24"/>
                <w:lang w:val="et-EE"/>
              </w:rPr>
              <w:t xml:space="preserve"> andmeid. Programm</w:t>
            </w:r>
            <w:r w:rsidR="001C3CD0">
              <w:rPr>
                <w:rFonts w:eastAsia="Times New Roman"/>
                <w:iCs/>
                <w:szCs w:val="24"/>
                <w:lang w:val="et-EE"/>
              </w:rPr>
              <w:t>is</w:t>
            </w:r>
            <w:r w:rsidR="00407D95" w:rsidRPr="00407D95">
              <w:rPr>
                <w:rFonts w:eastAsia="Times New Roman"/>
                <w:iCs/>
                <w:szCs w:val="24"/>
                <w:lang w:val="et-EE"/>
              </w:rPr>
              <w:t xml:space="preserve"> taga</w:t>
            </w:r>
            <w:r w:rsidR="001C3CD0">
              <w:rPr>
                <w:rFonts w:eastAsia="Times New Roman"/>
                <w:iCs/>
                <w:szCs w:val="24"/>
                <w:lang w:val="et-EE"/>
              </w:rPr>
              <w:t>takse</w:t>
            </w:r>
            <w:r w:rsidR="00407D95" w:rsidRPr="00407D95">
              <w:rPr>
                <w:rFonts w:eastAsia="Times New Roman"/>
                <w:iCs/>
                <w:szCs w:val="24"/>
                <w:lang w:val="et-EE"/>
              </w:rPr>
              <w:t xml:space="preserve"> </w:t>
            </w:r>
            <w:r w:rsidR="00407D95">
              <w:rPr>
                <w:rFonts w:eastAsia="Times New Roman"/>
                <w:iCs/>
                <w:szCs w:val="24"/>
                <w:lang w:val="et-EE"/>
              </w:rPr>
              <w:t>rakendusliidese</w:t>
            </w:r>
            <w:r w:rsidR="00407D95" w:rsidRPr="00407D95">
              <w:rPr>
                <w:rFonts w:eastAsia="Times New Roman"/>
                <w:iCs/>
                <w:szCs w:val="24"/>
                <w:lang w:val="et-EE"/>
              </w:rPr>
              <w:t xml:space="preserve"> andmete töötlemi</w:t>
            </w:r>
            <w:r w:rsidR="001C3CD0">
              <w:rPr>
                <w:rFonts w:eastAsia="Times New Roman"/>
                <w:iCs/>
                <w:szCs w:val="24"/>
                <w:lang w:val="et-EE"/>
              </w:rPr>
              <w:t>n</w:t>
            </w:r>
            <w:r w:rsidR="00407D95" w:rsidRPr="00407D95">
              <w:rPr>
                <w:rFonts w:eastAsia="Times New Roman"/>
                <w:iCs/>
                <w:szCs w:val="24"/>
                <w:lang w:val="et-EE"/>
              </w:rPr>
              <w:t>e broneeringuinfo</w:t>
            </w:r>
            <w:r w:rsidR="001C3CD0" w:rsidRPr="00407D95">
              <w:rPr>
                <w:rFonts w:eastAsia="Times New Roman"/>
                <w:iCs/>
                <w:szCs w:val="24"/>
                <w:lang w:val="et-EE"/>
              </w:rPr>
              <w:t xml:space="preserve"> osana</w:t>
            </w:r>
            <w:ins w:id="5" w:author="Ülle Leht" w:date="2025-07-11T10:24:00Z">
              <w:r w:rsidR="005556E8">
                <w:rPr>
                  <w:rFonts w:eastAsia="Times New Roman"/>
                  <w:iCs/>
                  <w:szCs w:val="24"/>
                  <w:lang w:val="et-EE"/>
                </w:rPr>
                <w:t>.</w:t>
              </w:r>
            </w:ins>
            <w:r w:rsidR="00407D95" w:rsidRPr="00407D95">
              <w:rPr>
                <w:rFonts w:eastAsia="Times New Roman"/>
                <w:iCs/>
                <w:szCs w:val="24"/>
                <w:lang w:val="et-EE"/>
              </w:rPr>
              <w:t xml:space="preserve">, </w:t>
            </w:r>
            <w:del w:id="6" w:author="Ülle Leht" w:date="2025-07-11T10:20:00Z">
              <w:r w:rsidR="00407D95" w:rsidRPr="00407D95" w:rsidDel="002D68AC">
                <w:rPr>
                  <w:rFonts w:eastAsia="Times New Roman"/>
                  <w:iCs/>
                  <w:szCs w:val="24"/>
                  <w:lang w:val="et-EE"/>
                </w:rPr>
                <w:delText xml:space="preserve">ajakohastades </w:delText>
              </w:r>
              <w:r w:rsidR="0031057F" w:rsidDel="002D68AC">
                <w:rPr>
                  <w:rFonts w:eastAsia="Times New Roman"/>
                  <w:iCs/>
                  <w:szCs w:val="24"/>
                  <w:lang w:val="et-EE"/>
                </w:rPr>
                <w:delText>seda</w:delText>
              </w:r>
              <w:r w:rsidR="00407D95" w:rsidRPr="00407D95" w:rsidDel="002D68AC">
                <w:rPr>
                  <w:rFonts w:eastAsia="Times New Roman"/>
                  <w:iCs/>
                  <w:szCs w:val="24"/>
                  <w:lang w:val="et-EE"/>
                </w:rPr>
                <w:delText xml:space="preserve"> </w:delText>
              </w:r>
              <w:r w:rsidR="00407D95" w:rsidDel="002D68AC">
                <w:rPr>
                  <w:rFonts w:eastAsia="Times New Roman"/>
                  <w:iCs/>
                  <w:szCs w:val="24"/>
                  <w:lang w:val="et-EE"/>
                </w:rPr>
                <w:delText>rakendusliidese</w:delText>
              </w:r>
              <w:r w:rsidR="00407D95" w:rsidRPr="00407D95" w:rsidDel="002D68AC">
                <w:rPr>
                  <w:rFonts w:eastAsia="Times New Roman"/>
                  <w:iCs/>
                  <w:szCs w:val="24"/>
                  <w:lang w:val="et-EE"/>
                </w:rPr>
                <w:delText xml:space="preserve"> direktiivi läbivaatamise käigus.</w:delText>
              </w:r>
            </w:del>
            <w:ins w:id="7" w:author="Ülle Leht" w:date="2025-07-11T10:20:00Z">
              <w:r w:rsidR="002D68AC">
                <w:rPr>
                  <w:rFonts w:eastAsia="Times New Roman"/>
                  <w:iCs/>
                  <w:szCs w:val="24"/>
                  <w:lang w:val="et-EE"/>
                </w:rPr>
                <w:t>ISF</w:t>
              </w:r>
            </w:ins>
            <w:ins w:id="8" w:author="Ülle Leht" w:date="2025-07-11T10:24:00Z">
              <w:r w:rsidR="005556E8">
                <w:rPr>
                  <w:rFonts w:eastAsia="Times New Roman"/>
                  <w:iCs/>
                  <w:szCs w:val="24"/>
                  <w:lang w:val="et-EE"/>
                </w:rPr>
                <w:t xml:space="preserve"> programm adresseeri</w:t>
              </w:r>
            </w:ins>
            <w:ins w:id="9" w:author="Ülle Leht" w:date="2025-07-11T10:25:00Z">
              <w:r w:rsidR="005556E8">
                <w:rPr>
                  <w:rFonts w:eastAsia="Times New Roman"/>
                  <w:iCs/>
                  <w:szCs w:val="24"/>
                  <w:lang w:val="et-EE"/>
                </w:rPr>
                <w:t xml:space="preserve">b ka </w:t>
              </w:r>
            </w:ins>
            <w:ins w:id="10" w:author="Ülle Leht" w:date="2025-07-11T10:21:00Z">
              <w:r w:rsidR="001D4A22">
                <w:rPr>
                  <w:rFonts w:eastAsia="Times New Roman"/>
                  <w:iCs/>
                  <w:szCs w:val="24"/>
                  <w:lang w:val="et-EE"/>
                </w:rPr>
                <w:t>19. detsembri 2024. a</w:t>
              </w:r>
            </w:ins>
            <w:ins w:id="11" w:author="Ülle Leht" w:date="2025-07-11T10:43:00Z">
              <w:r w:rsidR="007E44C9">
                <w:rPr>
                  <w:rFonts w:eastAsia="Times New Roman"/>
                  <w:iCs/>
                  <w:szCs w:val="24"/>
                  <w:lang w:val="et-EE"/>
                </w:rPr>
                <w:t>asta</w:t>
              </w:r>
            </w:ins>
            <w:ins w:id="12" w:author="Ülle Leht" w:date="2025-07-11T10:21:00Z">
              <w:r w:rsidR="001D4A22">
                <w:rPr>
                  <w:rFonts w:eastAsia="Times New Roman"/>
                  <w:iCs/>
                  <w:szCs w:val="24"/>
                  <w:lang w:val="et-EE"/>
                </w:rPr>
                <w:t xml:space="preserve"> Euroopa Parlamendi ja nõukogu määruse (EL) 2025/13, </w:t>
              </w:r>
            </w:ins>
            <w:ins w:id="13" w:author="Ülle Leht" w:date="2025-07-11T10:22:00Z">
              <w:r w:rsidR="001D4A22">
                <w:rPr>
                  <w:rFonts w:eastAsia="Times New Roman"/>
                  <w:iCs/>
                  <w:szCs w:val="24"/>
                  <w:lang w:val="et-EE"/>
                </w:rPr>
                <w:t>mis käsitleb resijaid käsitleva eelteabe kogumist ja edastamist terroriaktide ja raskete kuritegude ennetamiseks, avastamiseks, uurimiseks ja nende eest vastutsele võtmiseks</w:t>
              </w:r>
            </w:ins>
            <w:ins w:id="14" w:author="Ülle Leht" w:date="2025-07-11T11:13:00Z">
              <w:r w:rsidR="00DE705C">
                <w:rPr>
                  <w:rFonts w:eastAsia="Times New Roman"/>
                  <w:iCs/>
                  <w:szCs w:val="24"/>
                  <w:lang w:val="et-EE"/>
                </w:rPr>
                <w:t xml:space="preserve"> (edaspidi </w:t>
              </w:r>
              <w:r w:rsidR="00DE705C" w:rsidRPr="00DE705C">
                <w:rPr>
                  <w:rFonts w:eastAsia="Times New Roman"/>
                  <w:i/>
                  <w:iCs/>
                  <w:szCs w:val="24"/>
                  <w:lang w:val="et-EE"/>
                  <w:rPrChange w:id="15" w:author="Ülle Leht" w:date="2025-07-11T11:13:00Z">
                    <w:rPr>
                      <w:rFonts w:eastAsia="Times New Roman"/>
                      <w:iCs/>
                      <w:szCs w:val="24"/>
                      <w:lang w:val="et-EE"/>
                    </w:rPr>
                  </w:rPrChange>
                </w:rPr>
                <w:t>API määrus</w:t>
              </w:r>
              <w:r w:rsidR="00DE705C">
                <w:rPr>
                  <w:rFonts w:eastAsia="Times New Roman"/>
                  <w:iCs/>
                  <w:szCs w:val="24"/>
                  <w:lang w:val="et-EE"/>
                </w:rPr>
                <w:t>)</w:t>
              </w:r>
            </w:ins>
            <w:ins w:id="16" w:author="Ülle Leht" w:date="2025-07-11T10:25:00Z">
              <w:r w:rsidR="005556E8">
                <w:rPr>
                  <w:rFonts w:eastAsia="Times New Roman"/>
                  <w:iCs/>
                  <w:szCs w:val="24"/>
                  <w:lang w:val="et-EE"/>
                </w:rPr>
                <w:t>, nõudeid.</w:t>
              </w:r>
            </w:ins>
          </w:p>
          <w:p w14:paraId="23A6190C" w14:textId="4105F9E8" w:rsidR="007A3CAB" w:rsidRPr="00595BAF" w:rsidRDefault="007A3CAB" w:rsidP="00440193">
            <w:pPr>
              <w:spacing w:after="200"/>
              <w:rPr>
                <w:rFonts w:eastAsia="Times New Roman"/>
                <w:iCs/>
                <w:szCs w:val="24"/>
                <w:lang w:val="et-EE"/>
              </w:rPr>
            </w:pPr>
            <w:r w:rsidRPr="00595BAF">
              <w:rPr>
                <w:rFonts w:eastAsia="Times New Roman"/>
                <w:iCs/>
                <w:szCs w:val="24"/>
                <w:lang w:val="et-EE"/>
              </w:rPr>
              <w:lastRenderedPageBreak/>
              <w:t>Sc</w:t>
            </w:r>
            <w:r>
              <w:rPr>
                <w:rFonts w:eastAsia="Times New Roman"/>
                <w:iCs/>
                <w:szCs w:val="24"/>
                <w:lang w:val="et-EE"/>
              </w:rPr>
              <w:t>h</w:t>
            </w:r>
            <w:r w:rsidRPr="00595BAF">
              <w:rPr>
                <w:rFonts w:eastAsia="Times New Roman"/>
                <w:iCs/>
                <w:szCs w:val="24"/>
                <w:lang w:val="et-EE"/>
              </w:rPr>
              <w:t xml:space="preserve">engeni politseikoostöö infosüsteemi </w:t>
            </w:r>
            <w:r w:rsidR="006A4CF1" w:rsidRPr="00595BAF">
              <w:rPr>
                <w:rFonts w:eastAsia="Times New Roman"/>
                <w:iCs/>
                <w:szCs w:val="24"/>
                <w:lang w:val="et-EE"/>
              </w:rPr>
              <w:t>arendat</w:t>
            </w:r>
            <w:r w:rsidR="006A4CF1">
              <w:rPr>
                <w:rFonts w:eastAsia="Times New Roman"/>
                <w:iCs/>
                <w:szCs w:val="24"/>
                <w:lang w:val="et-EE"/>
              </w:rPr>
              <w:t>i</w:t>
            </w:r>
            <w:r w:rsidR="006A4CF1" w:rsidRPr="00595BAF">
              <w:rPr>
                <w:rFonts w:eastAsia="Times New Roman"/>
                <w:iCs/>
                <w:szCs w:val="24"/>
                <w:lang w:val="et-EE"/>
              </w:rPr>
              <w:t xml:space="preserve"> </w:t>
            </w:r>
            <w:r w:rsidRPr="00440193">
              <w:rPr>
                <w:rFonts w:eastAsia="Times New Roman"/>
                <w:szCs w:val="24"/>
                <w:lang w:val="et-EE"/>
              </w:rPr>
              <w:t>IS</w:t>
            </w:r>
            <w:r w:rsidR="009465EE" w:rsidRPr="00440193">
              <w:rPr>
                <w:rFonts w:eastAsia="Times New Roman"/>
                <w:szCs w:val="24"/>
                <w:lang w:val="et-EE"/>
              </w:rPr>
              <w:t>F Police</w:t>
            </w:r>
            <w:r w:rsidR="008A088E">
              <w:rPr>
                <w:rFonts w:eastAsia="Times New Roman"/>
                <w:iCs/>
                <w:szCs w:val="24"/>
                <w:lang w:val="et-EE"/>
              </w:rPr>
              <w:t>’i</w:t>
            </w:r>
            <w:r w:rsidR="009465EE">
              <w:rPr>
                <w:rFonts w:eastAsia="Times New Roman"/>
                <w:iCs/>
                <w:szCs w:val="24"/>
                <w:lang w:val="et-EE"/>
              </w:rPr>
              <w:t xml:space="preserve"> </w:t>
            </w:r>
            <w:r w:rsidRPr="00012CC2">
              <w:rPr>
                <w:rFonts w:eastAsia="Times New Roman"/>
                <w:iCs/>
                <w:szCs w:val="24"/>
                <w:lang w:val="et-EE"/>
              </w:rPr>
              <w:t>programmi</w:t>
            </w:r>
            <w:r w:rsidRPr="00595BAF">
              <w:rPr>
                <w:rFonts w:eastAsia="Times New Roman"/>
                <w:iCs/>
                <w:szCs w:val="24"/>
                <w:lang w:val="et-EE"/>
              </w:rPr>
              <w:t xml:space="preserve"> raames. </w:t>
            </w:r>
            <w:r w:rsidR="006A4CF1">
              <w:rPr>
                <w:rFonts w:eastAsia="Times New Roman"/>
                <w:iCs/>
                <w:szCs w:val="24"/>
                <w:lang w:val="et-EE"/>
              </w:rPr>
              <w:t xml:space="preserve">Interpoli päringud on </w:t>
            </w:r>
            <w:r w:rsidR="00FD5159">
              <w:rPr>
                <w:rFonts w:eastAsia="Times New Roman"/>
                <w:iCs/>
                <w:szCs w:val="24"/>
                <w:lang w:val="et-EE"/>
              </w:rPr>
              <w:t xml:space="preserve">integreeritud SIRENEsse. </w:t>
            </w:r>
            <w:r w:rsidR="00D40506" w:rsidRPr="00595BAF">
              <w:rPr>
                <w:rFonts w:eastAsia="Times New Roman"/>
                <w:iCs/>
                <w:szCs w:val="24"/>
                <w:lang w:val="et-EE"/>
              </w:rPr>
              <w:t xml:space="preserve">2018. </w:t>
            </w:r>
            <w:ins w:id="17" w:author="Ülle Leht" w:date="2025-07-11T10:25:00Z">
              <w:r w:rsidR="005556E8">
                <w:rPr>
                  <w:rFonts w:eastAsia="Times New Roman"/>
                  <w:iCs/>
                  <w:szCs w:val="24"/>
                  <w:lang w:val="et-EE"/>
                </w:rPr>
                <w:t xml:space="preserve">ja </w:t>
              </w:r>
            </w:ins>
            <w:ins w:id="18" w:author="Ülle Leht" w:date="2025-07-11T10:26:00Z">
              <w:r w:rsidR="005556E8">
                <w:rPr>
                  <w:rFonts w:eastAsia="Times New Roman"/>
                  <w:iCs/>
                  <w:szCs w:val="24"/>
                  <w:lang w:val="et-EE"/>
                </w:rPr>
                <w:t xml:space="preserve">2023. </w:t>
              </w:r>
            </w:ins>
            <w:r w:rsidR="00D40506" w:rsidRPr="00595BAF">
              <w:rPr>
                <w:rFonts w:eastAsia="Times New Roman"/>
                <w:iCs/>
                <w:szCs w:val="24"/>
                <w:lang w:val="et-EE"/>
              </w:rPr>
              <w:t xml:space="preserve">aasta </w:t>
            </w:r>
            <w:r w:rsidRPr="00595BAF">
              <w:rPr>
                <w:rFonts w:eastAsia="Times New Roman"/>
                <w:iCs/>
                <w:szCs w:val="24"/>
                <w:lang w:val="et-EE"/>
              </w:rPr>
              <w:t>Schengeni hindamis</w:t>
            </w:r>
            <w:r w:rsidR="008A088E">
              <w:rPr>
                <w:rFonts w:eastAsia="Times New Roman"/>
                <w:iCs/>
                <w:szCs w:val="24"/>
                <w:lang w:val="et-EE"/>
              </w:rPr>
              <w:t>e</w:t>
            </w:r>
            <w:r w:rsidRPr="00595BAF">
              <w:rPr>
                <w:rFonts w:eastAsia="Times New Roman"/>
                <w:iCs/>
                <w:szCs w:val="24"/>
                <w:lang w:val="et-EE"/>
              </w:rPr>
              <w:t xml:space="preserve"> soovitusi on peetud </w:t>
            </w:r>
            <w:r w:rsidR="00012CC2" w:rsidRPr="00595BAF">
              <w:rPr>
                <w:rFonts w:eastAsia="Times New Roman"/>
                <w:iCs/>
                <w:szCs w:val="24"/>
                <w:lang w:val="et-EE"/>
              </w:rPr>
              <w:t>silmas</w:t>
            </w:r>
            <w:r w:rsidR="00012CC2">
              <w:rPr>
                <w:rFonts w:eastAsia="Times New Roman"/>
                <w:iCs/>
                <w:szCs w:val="24"/>
                <w:lang w:val="et-EE"/>
              </w:rPr>
              <w:t xml:space="preserve"> </w:t>
            </w:r>
            <w:r w:rsidRPr="00595BAF">
              <w:rPr>
                <w:rFonts w:eastAsia="Times New Roman"/>
                <w:iCs/>
                <w:szCs w:val="24"/>
                <w:lang w:val="et-EE"/>
              </w:rPr>
              <w:t>2021</w:t>
            </w:r>
            <w:ins w:id="19" w:author="Ülle Leht" w:date="2025-07-11T10:31:00Z">
              <w:r w:rsidR="0028584D">
                <w:rPr>
                  <w:rFonts w:eastAsia="Times New Roman"/>
                  <w:iCs/>
                  <w:szCs w:val="24"/>
                  <w:lang w:val="et-EE"/>
                </w:rPr>
                <w:t xml:space="preserve">-2027. </w:t>
              </w:r>
            </w:ins>
            <w:del w:id="20" w:author="Ülle Leht" w:date="2025-07-11T10:31:00Z">
              <w:r w:rsidRPr="00595BAF" w:rsidDel="0028584D">
                <w:rPr>
                  <w:rFonts w:eastAsia="Times New Roman"/>
                  <w:iCs/>
                  <w:szCs w:val="24"/>
                  <w:lang w:val="et-EE"/>
                </w:rPr>
                <w:delText xml:space="preserve">. aasta ja järgnevate </w:delText>
              </w:r>
            </w:del>
            <w:r w:rsidRPr="00595BAF">
              <w:rPr>
                <w:rFonts w:eastAsia="Times New Roman"/>
                <w:iCs/>
                <w:szCs w:val="24"/>
                <w:lang w:val="et-EE"/>
              </w:rPr>
              <w:t xml:space="preserve">aastate plaanide koostamisel. </w:t>
            </w:r>
          </w:p>
          <w:p w14:paraId="60372D37" w14:textId="456FE4F2" w:rsidR="007A3CAB" w:rsidRDefault="007A3CAB" w:rsidP="00440193">
            <w:pPr>
              <w:spacing w:after="200"/>
              <w:rPr>
                <w:ins w:id="21" w:author="Ülle Leht" w:date="2025-07-11T10:51:00Z"/>
                <w:rFonts w:eastAsia="Times New Roman"/>
                <w:iCs/>
                <w:szCs w:val="24"/>
                <w:lang w:val="et-EE"/>
              </w:rPr>
            </w:pPr>
            <w:del w:id="22" w:author="Ülle Leht" w:date="2025-07-11T10:33:00Z">
              <w:r w:rsidRPr="00595BAF" w:rsidDel="009A0C7C">
                <w:rPr>
                  <w:rFonts w:eastAsia="Times New Roman"/>
                  <w:iCs/>
                  <w:szCs w:val="24"/>
                  <w:lang w:val="et-EE"/>
                </w:rPr>
                <w:delText xml:space="preserve">2018. aastal anti Eestile Schengeni hindamise raames politseikoostöö valdkonnas 14 soovitust. </w:delText>
              </w:r>
              <w:r w:rsidR="00FA114B" w:rsidDel="009A0C7C">
                <w:rPr>
                  <w:rFonts w:eastAsia="Times New Roman"/>
                  <w:iCs/>
                  <w:szCs w:val="24"/>
                  <w:lang w:val="et-EE"/>
                </w:rPr>
                <w:delText>R</w:delText>
              </w:r>
              <w:r w:rsidR="0050026F" w:rsidDel="009A0C7C">
                <w:rPr>
                  <w:rFonts w:eastAsia="Times New Roman"/>
                  <w:iCs/>
                  <w:szCs w:val="24"/>
                  <w:lang w:val="et-EE"/>
                </w:rPr>
                <w:delText>akenduskava</w:delText>
              </w:r>
              <w:r w:rsidR="0050026F" w:rsidRPr="00595BAF" w:rsidDel="009A0C7C">
                <w:rPr>
                  <w:rFonts w:eastAsia="Times New Roman"/>
                  <w:iCs/>
                  <w:szCs w:val="24"/>
                  <w:lang w:val="et-EE"/>
                </w:rPr>
                <w:delText xml:space="preserve"> </w:delText>
              </w:r>
              <w:r w:rsidRPr="00595BAF" w:rsidDel="009A0C7C">
                <w:rPr>
                  <w:rFonts w:eastAsia="Times New Roman"/>
                  <w:iCs/>
                  <w:szCs w:val="24"/>
                  <w:lang w:val="et-EE"/>
                </w:rPr>
                <w:delText>koostamise ajaks on täidetud viis soovitust ja teiste</w:delText>
              </w:r>
              <w:r w:rsidR="006A48B2" w:rsidDel="009A0C7C">
                <w:rPr>
                  <w:rFonts w:eastAsia="Times New Roman"/>
                  <w:iCs/>
                  <w:szCs w:val="24"/>
                  <w:lang w:val="et-EE"/>
                </w:rPr>
                <w:delText>ga</w:delText>
              </w:r>
              <w:r w:rsidRPr="00595BAF" w:rsidDel="009A0C7C">
                <w:rPr>
                  <w:rFonts w:eastAsia="Times New Roman"/>
                  <w:iCs/>
                  <w:szCs w:val="24"/>
                  <w:lang w:val="et-EE"/>
                </w:rPr>
                <w:delText xml:space="preserve"> töö</w:delText>
              </w:r>
              <w:r w:rsidR="006A48B2" w:rsidDel="009A0C7C">
                <w:rPr>
                  <w:rFonts w:eastAsia="Times New Roman"/>
                  <w:iCs/>
                  <w:szCs w:val="24"/>
                  <w:lang w:val="et-EE"/>
                </w:rPr>
                <w:delText>tatakse</w:delText>
              </w:r>
              <w:r w:rsidRPr="00595BAF" w:rsidDel="009A0C7C">
                <w:rPr>
                  <w:rFonts w:eastAsia="Times New Roman"/>
                  <w:iCs/>
                  <w:szCs w:val="24"/>
                  <w:lang w:val="et-EE"/>
                </w:rPr>
                <w:delText>. Märtsis 2021</w:delText>
              </w:r>
              <w:r w:rsidDel="009A0C7C">
                <w:rPr>
                  <w:rFonts w:eastAsia="Times New Roman"/>
                  <w:iCs/>
                  <w:szCs w:val="24"/>
                  <w:lang w:val="et-EE"/>
                </w:rPr>
                <w:delText xml:space="preserve"> </w:delText>
              </w:r>
              <w:r w:rsidRPr="00595BAF" w:rsidDel="009A0C7C">
                <w:rPr>
                  <w:rFonts w:eastAsia="Times New Roman"/>
                  <w:iCs/>
                  <w:szCs w:val="24"/>
                  <w:lang w:val="et-EE"/>
                </w:rPr>
                <w:delText>esitati Euroopa Komisjonile soovituste rakendamise</w:delText>
              </w:r>
              <w:r w:rsidR="006A48B2" w:rsidRPr="00595BAF" w:rsidDel="009A0C7C">
                <w:rPr>
                  <w:rFonts w:eastAsia="Times New Roman"/>
                  <w:iCs/>
                  <w:szCs w:val="24"/>
                  <w:lang w:val="et-EE"/>
                </w:rPr>
                <w:delText xml:space="preserve"> kava</w:delText>
              </w:r>
              <w:r w:rsidRPr="00595BAF" w:rsidDel="009A0C7C">
                <w:rPr>
                  <w:rFonts w:eastAsia="Times New Roman"/>
                  <w:iCs/>
                  <w:szCs w:val="24"/>
                  <w:lang w:val="et-EE"/>
                </w:rPr>
                <w:delText xml:space="preserve">. </w:delText>
              </w:r>
            </w:del>
            <w:r w:rsidRPr="00595BAF">
              <w:rPr>
                <w:rFonts w:eastAsia="Times New Roman"/>
                <w:iCs/>
                <w:szCs w:val="24"/>
                <w:lang w:val="et-EE"/>
              </w:rPr>
              <w:t xml:space="preserve">Üht </w:t>
            </w:r>
            <w:ins w:id="23" w:author="Ülle Leht" w:date="2025-07-11T10:35:00Z">
              <w:r w:rsidR="00660B0B">
                <w:rPr>
                  <w:rFonts w:eastAsia="Times New Roman"/>
                  <w:iCs/>
                  <w:szCs w:val="24"/>
                  <w:lang w:val="et-EE"/>
                </w:rPr>
                <w:t xml:space="preserve">Eestile </w:t>
              </w:r>
            </w:ins>
            <w:ins w:id="24" w:author="Ülle Leht" w:date="2025-07-11T10:33:00Z">
              <w:r w:rsidR="009A0C7C">
                <w:rPr>
                  <w:rFonts w:eastAsia="Times New Roman"/>
                  <w:iCs/>
                  <w:szCs w:val="24"/>
                  <w:lang w:val="et-EE"/>
                </w:rPr>
                <w:t>2018. a</w:t>
              </w:r>
            </w:ins>
            <w:ins w:id="25" w:author="Ülle Leht" w:date="2025-07-11T10:43:00Z">
              <w:r w:rsidR="007E44C9">
                <w:rPr>
                  <w:rFonts w:eastAsia="Times New Roman"/>
                  <w:iCs/>
                  <w:szCs w:val="24"/>
                  <w:lang w:val="et-EE"/>
                </w:rPr>
                <w:t>asta</w:t>
              </w:r>
            </w:ins>
            <w:ins w:id="26" w:author="Ülle Leht" w:date="2025-07-11T10:33:00Z">
              <w:r w:rsidR="009A0C7C">
                <w:rPr>
                  <w:rFonts w:eastAsia="Times New Roman"/>
                  <w:iCs/>
                  <w:szCs w:val="24"/>
                  <w:lang w:val="et-EE"/>
                </w:rPr>
                <w:t xml:space="preserve"> </w:t>
              </w:r>
            </w:ins>
            <w:ins w:id="27" w:author="Ülle Leht" w:date="2025-07-11T10:35:00Z">
              <w:r w:rsidR="00660B0B">
                <w:rPr>
                  <w:rFonts w:eastAsia="Times New Roman"/>
                  <w:iCs/>
                  <w:szCs w:val="24"/>
                  <w:lang w:val="et-EE"/>
                </w:rPr>
                <w:t xml:space="preserve">Scengeni hindamise raames </w:t>
              </w:r>
            </w:ins>
            <w:ins w:id="28" w:author="Ülle Leht" w:date="2025-07-11T10:33:00Z">
              <w:r w:rsidR="009A0C7C">
                <w:rPr>
                  <w:rFonts w:eastAsia="Times New Roman"/>
                  <w:iCs/>
                  <w:szCs w:val="24"/>
                  <w:lang w:val="et-EE"/>
                </w:rPr>
                <w:t xml:space="preserve">tehtud </w:t>
              </w:r>
            </w:ins>
            <w:r w:rsidRPr="00595BAF">
              <w:rPr>
                <w:rFonts w:eastAsia="Times New Roman"/>
                <w:iCs/>
                <w:szCs w:val="24"/>
                <w:lang w:val="et-EE"/>
              </w:rPr>
              <w:t xml:space="preserve">soovitust </w:t>
            </w:r>
            <w:del w:id="29" w:author="Ülle Leht" w:date="2025-07-11T10:34:00Z">
              <w:r w:rsidRPr="00595BAF" w:rsidDel="009A0C7C">
                <w:rPr>
                  <w:rFonts w:eastAsia="Times New Roman"/>
                  <w:iCs/>
                  <w:szCs w:val="24"/>
                  <w:lang w:val="et-EE"/>
                </w:rPr>
                <w:delText xml:space="preserve">on kavas rahastada </w:delText>
              </w:r>
            </w:del>
            <w:ins w:id="30" w:author="Ülle Leht" w:date="2025-07-11T10:34:00Z">
              <w:r w:rsidR="009A0C7C" w:rsidRPr="00595BAF">
                <w:rPr>
                  <w:rFonts w:eastAsia="Times New Roman"/>
                  <w:iCs/>
                  <w:szCs w:val="24"/>
                  <w:lang w:val="et-EE"/>
                </w:rPr>
                <w:t>rahasta</w:t>
              </w:r>
              <w:r w:rsidR="009A0C7C">
                <w:rPr>
                  <w:rFonts w:eastAsia="Times New Roman"/>
                  <w:iCs/>
                  <w:szCs w:val="24"/>
                  <w:lang w:val="et-EE"/>
                </w:rPr>
                <w:t>takse</w:t>
              </w:r>
              <w:r w:rsidR="009A0C7C" w:rsidRPr="00595BAF">
                <w:rPr>
                  <w:rFonts w:eastAsia="Times New Roman"/>
                  <w:iCs/>
                  <w:szCs w:val="24"/>
                  <w:lang w:val="et-EE"/>
                </w:rPr>
                <w:t xml:space="preserve"> </w:t>
              </w:r>
            </w:ins>
            <w:r w:rsidRPr="00595BAF">
              <w:rPr>
                <w:rFonts w:eastAsia="Times New Roman"/>
                <w:iCs/>
                <w:szCs w:val="24"/>
                <w:lang w:val="et-EE"/>
              </w:rPr>
              <w:t>ISFist</w:t>
            </w:r>
            <w:ins w:id="31" w:author="Ülle Leht" w:date="2025-07-11T10:41:00Z">
              <w:r w:rsidR="005E3F71">
                <w:rPr>
                  <w:rFonts w:eastAsia="Times New Roman"/>
                  <w:iCs/>
                  <w:szCs w:val="24"/>
                  <w:lang w:val="et-EE"/>
                </w:rPr>
                <w:t xml:space="preserve"> </w:t>
              </w:r>
            </w:ins>
            <w:ins w:id="32" w:author="Ülle Leht" w:date="2025-07-11T10:42:00Z">
              <w:r w:rsidR="007E44C9">
                <w:rPr>
                  <w:rFonts w:eastAsia="Times New Roman"/>
                  <w:iCs/>
                  <w:szCs w:val="24"/>
                  <w:lang w:val="et-EE"/>
                </w:rPr>
                <w:t>–</w:t>
              </w:r>
            </w:ins>
            <w:ins w:id="33" w:author="Ülle Leht" w:date="2025-07-11T10:41:00Z">
              <w:r w:rsidR="005E3F71">
                <w:rPr>
                  <w:rFonts w:eastAsia="Times New Roman"/>
                  <w:iCs/>
                  <w:szCs w:val="24"/>
                  <w:lang w:val="et-EE"/>
                </w:rPr>
                <w:t xml:space="preserve"> </w:t>
              </w:r>
            </w:ins>
            <w:ins w:id="34" w:author="Ülle Leht" w:date="2025-07-11T10:42:00Z">
              <w:r w:rsidR="007E44C9">
                <w:rPr>
                  <w:rFonts w:eastAsia="Times New Roman"/>
                  <w:iCs/>
                  <w:szCs w:val="24"/>
                  <w:lang w:val="et-EE"/>
                </w:rPr>
                <w:t xml:space="preserve">rahvusvaheliseks koostööks </w:t>
              </w:r>
            </w:ins>
            <w:ins w:id="35" w:author="Ülle Leht" w:date="2025-07-11T10:41:00Z">
              <w:r w:rsidR="005E3F71">
                <w:rPr>
                  <w:rFonts w:eastAsia="Times New Roman"/>
                  <w:iCs/>
                  <w:szCs w:val="24"/>
                  <w:lang w:val="et-EE"/>
                </w:rPr>
                <w:t xml:space="preserve">töötatakse </w:t>
              </w:r>
              <w:r w:rsidR="005E3F71" w:rsidRPr="00FE3752">
                <w:rPr>
                  <w:rFonts w:eastAsia="Times New Roman"/>
                  <w:iCs/>
                  <w:szCs w:val="24"/>
                  <w:lang w:val="et-EE"/>
                </w:rPr>
                <w:t>välja interaktiivne ja kasutaja</w:t>
              </w:r>
              <w:r w:rsidR="005E3F71">
                <w:rPr>
                  <w:rFonts w:eastAsia="Times New Roman"/>
                  <w:iCs/>
                  <w:szCs w:val="24"/>
                  <w:lang w:val="et-EE"/>
                </w:rPr>
                <w:t>keskne</w:t>
              </w:r>
              <w:r w:rsidR="005E3F71" w:rsidRPr="00FE3752">
                <w:rPr>
                  <w:rFonts w:eastAsia="Times New Roman"/>
                  <w:iCs/>
                  <w:szCs w:val="24"/>
                  <w:lang w:val="et-EE"/>
                </w:rPr>
                <w:t xml:space="preserve"> e-õppe lahendus</w:t>
              </w:r>
              <w:r w:rsidR="005E3F71">
                <w:rPr>
                  <w:rFonts w:eastAsia="Times New Roman"/>
                  <w:iCs/>
                  <w:szCs w:val="24"/>
                  <w:lang w:val="et-EE"/>
                </w:rPr>
                <w:t>, mis põhineb</w:t>
              </w:r>
              <w:r w:rsidR="005E3F71" w:rsidRPr="00FE3752">
                <w:rPr>
                  <w:rFonts w:eastAsia="Times New Roman"/>
                  <w:iCs/>
                  <w:szCs w:val="24"/>
                  <w:lang w:val="et-EE"/>
                </w:rPr>
                <w:t xml:space="preserve"> praktilistel olukordadel ja juhtumitel</w:t>
              </w:r>
            </w:ins>
            <w:ins w:id="36" w:author="Ülle Leht" w:date="2025-07-11T10:40:00Z">
              <w:del w:id="37" w:author="Heli Simson" w:date="2025-07-16T14:26:00Z">
                <w:r w:rsidR="005E3F71" w:rsidDel="00FD2FF3">
                  <w:rPr>
                    <w:rFonts w:eastAsia="Times New Roman"/>
                    <w:iCs/>
                    <w:szCs w:val="24"/>
                    <w:lang w:val="et-EE"/>
                  </w:rPr>
                  <w:delText xml:space="preserve"> .</w:delText>
                </w:r>
              </w:del>
              <w:r w:rsidR="005E3F71">
                <w:rPr>
                  <w:rFonts w:eastAsia="Times New Roman"/>
                  <w:iCs/>
                  <w:szCs w:val="24"/>
                  <w:lang w:val="et-EE"/>
                </w:rPr>
                <w:t xml:space="preserve"> </w:t>
              </w:r>
            </w:ins>
            <w:r w:rsidRPr="00595BAF">
              <w:rPr>
                <w:rFonts w:eastAsia="Times New Roman"/>
                <w:iCs/>
                <w:szCs w:val="24"/>
                <w:lang w:val="et-EE"/>
              </w:rPr>
              <w:t xml:space="preserve"> (vt </w:t>
            </w:r>
            <w:r w:rsidRPr="007E44C9">
              <w:rPr>
                <w:rFonts w:eastAsia="Times New Roman"/>
                <w:iCs/>
                <w:szCs w:val="24"/>
                <w:lang w:val="et-EE"/>
              </w:rPr>
              <w:t>erieesmä</w:t>
            </w:r>
            <w:r w:rsidR="001A6194" w:rsidRPr="007E44C9">
              <w:rPr>
                <w:rFonts w:eastAsia="Times New Roman"/>
                <w:iCs/>
                <w:szCs w:val="24"/>
                <w:lang w:val="et-EE"/>
              </w:rPr>
              <w:t>r</w:t>
            </w:r>
            <w:r w:rsidR="00541662" w:rsidRPr="007E44C9">
              <w:rPr>
                <w:rFonts w:eastAsia="Times New Roman"/>
                <w:iCs/>
                <w:szCs w:val="24"/>
                <w:lang w:val="et-EE"/>
              </w:rPr>
              <w:t>k 2</w:t>
            </w:r>
            <w:r w:rsidRPr="007E44C9">
              <w:rPr>
                <w:rFonts w:eastAsia="Times New Roman"/>
                <w:iCs/>
                <w:szCs w:val="24"/>
                <w:lang w:val="et-EE"/>
              </w:rPr>
              <w:t>).</w:t>
            </w:r>
            <w:r w:rsidR="00021519" w:rsidRPr="007E44C9">
              <w:rPr>
                <w:rFonts w:eastAsia="Times New Roman"/>
                <w:iCs/>
                <w:szCs w:val="24"/>
                <w:lang w:val="et-EE"/>
              </w:rPr>
              <w:t xml:space="preserve"> </w:t>
            </w:r>
            <w:ins w:id="38" w:author="Ülle Leht" w:date="2025-07-11T10:42:00Z">
              <w:r w:rsidR="007E44C9" w:rsidRPr="007E44C9">
                <w:rPr>
                  <w:rFonts w:eastAsia="Times New Roman"/>
                  <w:iCs/>
                  <w:szCs w:val="24"/>
                  <w:lang w:val="et-EE"/>
                </w:rPr>
                <w:t xml:space="preserve">ISFist rahatatakse ka </w:t>
              </w:r>
            </w:ins>
            <w:ins w:id="39" w:author="Ülle Leht" w:date="2025-07-11T10:34:00Z">
              <w:r w:rsidR="00660B0B" w:rsidRPr="007E44C9">
                <w:rPr>
                  <w:rFonts w:eastAsia="Times New Roman"/>
                  <w:iCs/>
                  <w:szCs w:val="24"/>
                  <w:lang w:val="et-EE"/>
                </w:rPr>
                <w:t>2023. a</w:t>
              </w:r>
            </w:ins>
            <w:ins w:id="40" w:author="Ülle Leht" w:date="2025-07-11T10:43:00Z">
              <w:r w:rsidR="007E44C9" w:rsidRPr="007E44C9">
                <w:rPr>
                  <w:rFonts w:eastAsia="Times New Roman"/>
                  <w:iCs/>
                  <w:szCs w:val="24"/>
                  <w:lang w:val="et-EE"/>
                </w:rPr>
                <w:t xml:space="preserve">asta Schengeni </w:t>
              </w:r>
            </w:ins>
            <w:ins w:id="41" w:author="Ülle Leht" w:date="2025-07-11T10:44:00Z">
              <w:r w:rsidR="007E44C9" w:rsidRPr="007E44C9">
                <w:rPr>
                  <w:rFonts w:eastAsia="Times New Roman"/>
                  <w:iCs/>
                  <w:szCs w:val="24"/>
                  <w:lang w:val="et-EE"/>
                </w:rPr>
                <w:t>hindamise käigus tehtud soovitu</w:t>
              </w:r>
            </w:ins>
            <w:ins w:id="42" w:author="Ülle Leht" w:date="2025-07-11T10:45:00Z">
              <w:r w:rsidR="007E44C9" w:rsidRPr="007E44C9">
                <w:rPr>
                  <w:rFonts w:eastAsia="Times New Roman"/>
                  <w:iCs/>
                  <w:szCs w:val="24"/>
                  <w:lang w:val="et-EE"/>
                </w:rPr>
                <w:t xml:space="preserve">st </w:t>
              </w:r>
              <w:r w:rsidR="007E44C9" w:rsidRPr="007E44C9">
                <w:rPr>
                  <w:bCs/>
                  <w:rPrChange w:id="43" w:author="Ülle Leht" w:date="2025-07-11T10:46:00Z">
                    <w:rPr>
                      <w:b/>
                      <w:bCs/>
                    </w:rPr>
                  </w:rPrChange>
                </w:rPr>
                <w:t>võtta kasutusele automaatne andmelaadija Europoli infosüsteemiga suhtlemisel</w:t>
              </w:r>
            </w:ins>
            <w:ins w:id="44" w:author="Ülle Leht" w:date="2025-07-11T10:46:00Z">
              <w:r w:rsidR="007E44C9">
                <w:rPr>
                  <w:bCs/>
                </w:rPr>
                <w:t xml:space="preserve">. </w:t>
              </w:r>
            </w:ins>
            <w:del w:id="45" w:author="Ülle Leht" w:date="2025-07-11T10:47:00Z">
              <w:r w:rsidR="00021519" w:rsidRPr="007E44C9" w:rsidDel="007E44C9">
                <w:rPr>
                  <w:rFonts w:eastAsia="Times New Roman"/>
                  <w:iCs/>
                  <w:szCs w:val="24"/>
                  <w:lang w:val="et-EE"/>
                </w:rPr>
                <w:delText xml:space="preserve">Tulevasi </w:delText>
              </w:r>
            </w:del>
            <w:ins w:id="46" w:author="Ülle Leht" w:date="2025-07-11T10:47:00Z">
              <w:r w:rsidR="007E44C9">
                <w:rPr>
                  <w:rFonts w:eastAsia="Times New Roman"/>
                  <w:iCs/>
                  <w:szCs w:val="24"/>
                  <w:lang w:val="et-EE"/>
                </w:rPr>
                <w:t>Teisi</w:t>
              </w:r>
              <w:r w:rsidR="007E44C9" w:rsidRPr="007E44C9">
                <w:rPr>
                  <w:rFonts w:eastAsia="Times New Roman"/>
                  <w:iCs/>
                  <w:szCs w:val="24"/>
                  <w:lang w:val="et-EE"/>
                </w:rPr>
                <w:t xml:space="preserve"> </w:t>
              </w:r>
            </w:ins>
            <w:r w:rsidR="00021519" w:rsidRPr="007E44C9">
              <w:rPr>
                <w:rFonts w:eastAsia="Times New Roman"/>
                <w:iCs/>
                <w:szCs w:val="24"/>
                <w:lang w:val="et-EE"/>
              </w:rPr>
              <w:t xml:space="preserve">vajadusi, mis tulenevad </w:t>
            </w:r>
            <w:del w:id="47" w:author="Ülle Leht" w:date="2025-07-11T10:47:00Z">
              <w:r w:rsidR="00021519" w:rsidRPr="007E44C9" w:rsidDel="007E44C9">
                <w:rPr>
                  <w:rFonts w:eastAsia="Times New Roman"/>
                  <w:iCs/>
                  <w:szCs w:val="24"/>
                  <w:lang w:val="et-EE"/>
                </w:rPr>
                <w:delText xml:space="preserve">tulevastest </w:delText>
              </w:r>
            </w:del>
            <w:r w:rsidR="00021519" w:rsidRPr="007E44C9">
              <w:rPr>
                <w:rFonts w:eastAsia="Times New Roman"/>
                <w:iCs/>
                <w:szCs w:val="24"/>
                <w:lang w:val="et-EE"/>
              </w:rPr>
              <w:t>Schengeni</w:t>
            </w:r>
            <w:r w:rsidR="00021519" w:rsidRPr="00021519">
              <w:rPr>
                <w:rFonts w:eastAsia="Times New Roman"/>
                <w:iCs/>
                <w:szCs w:val="24"/>
                <w:lang w:val="et-EE"/>
              </w:rPr>
              <w:t xml:space="preserve"> ja Schevali hindamistest SIS/SIRENE ja politseikoostöö valdkonnas, rahastatakse peamiselt riigieelarvest, kuid vajaduse korral </w:t>
            </w:r>
            <w:r w:rsidR="00021519">
              <w:rPr>
                <w:rFonts w:eastAsia="Times New Roman"/>
                <w:iCs/>
                <w:szCs w:val="24"/>
                <w:lang w:val="et-EE"/>
              </w:rPr>
              <w:t>kasutatakse</w:t>
            </w:r>
            <w:r w:rsidR="00021519" w:rsidRPr="00021519">
              <w:rPr>
                <w:rFonts w:eastAsia="Times New Roman"/>
                <w:iCs/>
                <w:szCs w:val="24"/>
                <w:lang w:val="et-EE"/>
              </w:rPr>
              <w:t xml:space="preserve"> </w:t>
            </w:r>
            <w:r w:rsidR="000D737B">
              <w:rPr>
                <w:rFonts w:eastAsia="Times New Roman"/>
                <w:iCs/>
                <w:szCs w:val="24"/>
                <w:lang w:val="et-EE"/>
              </w:rPr>
              <w:t xml:space="preserve">ka </w:t>
            </w:r>
            <w:r w:rsidR="00021519" w:rsidRPr="00021519">
              <w:rPr>
                <w:rFonts w:eastAsia="Times New Roman"/>
                <w:iCs/>
                <w:szCs w:val="24"/>
                <w:lang w:val="et-EE"/>
              </w:rPr>
              <w:t>ISFi vahendeid.</w:t>
            </w:r>
          </w:p>
          <w:p w14:paraId="3A4B3E6A" w14:textId="647E02C2" w:rsidR="009B0ADE" w:rsidDel="00792926" w:rsidRDefault="009B0ADE" w:rsidP="00440193">
            <w:pPr>
              <w:spacing w:after="200"/>
              <w:rPr>
                <w:del w:id="48" w:author="Ülle Leht" w:date="2025-07-11T11:06:00Z"/>
                <w:rFonts w:eastAsia="Times New Roman"/>
                <w:iCs/>
                <w:szCs w:val="24"/>
                <w:lang w:val="et-EE"/>
              </w:rPr>
            </w:pPr>
            <w:ins w:id="49" w:author="Ülle Leht" w:date="2025-07-11T10:51:00Z">
              <w:r w:rsidRPr="009B0ADE">
                <w:rPr>
                  <w:rFonts w:eastAsia="Times New Roman"/>
                  <w:iCs/>
                  <w:szCs w:val="24"/>
                  <w:lang w:val="et-EE"/>
                </w:rPr>
                <w:t xml:space="preserve">Prüm II määrus (Euroopa Parlamendi ja nõukogu 13. märtsi 2024. aasta määrus (EL) 2024/982 </w:t>
              </w:r>
            </w:ins>
            <w:ins w:id="50" w:author="Ülle Leht" w:date="2025-07-11T10:53:00Z">
              <w:r w:rsidR="00816F15" w:rsidRPr="009B0ADE">
                <w:rPr>
                  <w:rFonts w:eastAsia="Times New Roman"/>
                  <w:iCs/>
                  <w:szCs w:val="24"/>
                  <w:lang w:val="et-EE"/>
                </w:rPr>
                <w:t>politseikoostöö</w:t>
              </w:r>
              <w:r w:rsidR="00816F15">
                <w:rPr>
                  <w:rFonts w:eastAsia="Times New Roman"/>
                  <w:iCs/>
                  <w:szCs w:val="24"/>
                  <w:lang w:val="et-EE"/>
                </w:rPr>
                <w:t xml:space="preserve"> raames</w:t>
              </w:r>
              <w:r w:rsidR="00816F15" w:rsidRPr="009B0ADE">
                <w:rPr>
                  <w:rFonts w:eastAsia="Times New Roman"/>
                  <w:iCs/>
                  <w:szCs w:val="24"/>
                  <w:lang w:val="et-EE"/>
                </w:rPr>
                <w:t xml:space="preserve"> </w:t>
              </w:r>
              <w:r w:rsidR="00816F15">
                <w:rPr>
                  <w:rFonts w:eastAsia="Times New Roman"/>
                  <w:iCs/>
                  <w:szCs w:val="24"/>
                  <w:lang w:val="et-EE"/>
                </w:rPr>
                <w:t xml:space="preserve">toimuva </w:t>
              </w:r>
            </w:ins>
            <w:ins w:id="51" w:author="Ülle Leht" w:date="2025-07-11T10:51:00Z">
              <w:r w:rsidRPr="009B0ADE">
                <w:rPr>
                  <w:rFonts w:eastAsia="Times New Roman"/>
                  <w:iCs/>
                  <w:szCs w:val="24"/>
                  <w:lang w:val="et-EE"/>
                </w:rPr>
                <w:t xml:space="preserve">automatiseeritud </w:t>
              </w:r>
            </w:ins>
            <w:ins w:id="52" w:author="Ülle Leht" w:date="2025-07-11T10:53:00Z">
              <w:r w:rsidR="00816F15">
                <w:rPr>
                  <w:rFonts w:eastAsia="Times New Roman"/>
                  <w:iCs/>
                  <w:szCs w:val="24"/>
                  <w:lang w:val="et-EE"/>
                </w:rPr>
                <w:t xml:space="preserve">andmete </w:t>
              </w:r>
            </w:ins>
            <w:ins w:id="53" w:author="Ülle Leht" w:date="2025-07-11T10:51:00Z">
              <w:r w:rsidRPr="009B0ADE">
                <w:rPr>
                  <w:rFonts w:eastAsia="Times New Roman"/>
                  <w:iCs/>
                  <w:szCs w:val="24"/>
                  <w:lang w:val="et-EE"/>
                </w:rPr>
                <w:t xml:space="preserve">otsingu ja </w:t>
              </w:r>
            </w:ins>
            <w:ins w:id="54" w:author="Ülle Leht" w:date="2025-07-11T10:54:00Z">
              <w:r w:rsidR="00816F15">
                <w:rPr>
                  <w:rFonts w:eastAsia="Times New Roman"/>
                  <w:iCs/>
                  <w:szCs w:val="24"/>
                  <w:lang w:val="et-EE"/>
                </w:rPr>
                <w:t>v</w:t>
              </w:r>
            </w:ins>
            <w:ins w:id="55" w:author="Ülle Leht" w:date="2025-07-11T10:51:00Z">
              <w:r w:rsidRPr="009B0ADE">
                <w:rPr>
                  <w:rFonts w:eastAsia="Times New Roman"/>
                  <w:iCs/>
                  <w:szCs w:val="24"/>
                  <w:lang w:val="et-EE"/>
                </w:rPr>
                <w:t xml:space="preserve">ahetuse kohta) tõhustab oluliselt ja laiendab olemasolevat automatiseeritud andmevahetusmehhanismi, mis on loodud algse Prümi raamistiku alusel. Varem võisid Euroopa Liidu liikmesriikide õiguskaitseasutused vahetada kõigi liikmesriikidega kahepoolsete kanalite kaudu DNA-profiile, daktüloskoopilisi andmeid ja teatud sõidukite registreerimise andmeid. Uuendatud määrus lisab neile kolmele olemasolevale kategooriale näopildid ja politseiandmed, mis võimaldavad kõigi viie andmetüübi automaatset ja anonüümset vahetamist. See hõlbustab oluliselt kuritegude ennetamist, avastamist ja uurimist, samuti kadunud isikute otsimist ja tundmatute inimsäilmete tuvastamist. Eelmainitud </w:t>
              </w:r>
            </w:ins>
            <w:ins w:id="56" w:author="Ülle Leht" w:date="2025-07-11T11:04:00Z">
              <w:r w:rsidR="00665217">
                <w:rPr>
                  <w:rFonts w:eastAsia="Times New Roman"/>
                  <w:iCs/>
                  <w:szCs w:val="24"/>
                  <w:lang w:val="et-EE"/>
                </w:rPr>
                <w:t>täienduse</w:t>
              </w:r>
            </w:ins>
            <w:ins w:id="57" w:author="Ülle Leht" w:date="2025-07-11T11:05:00Z">
              <w:r w:rsidR="00665217">
                <w:rPr>
                  <w:rFonts w:eastAsia="Times New Roman"/>
                  <w:iCs/>
                  <w:szCs w:val="24"/>
                  <w:lang w:val="et-EE"/>
                </w:rPr>
                <w:t>d võima</w:t>
              </w:r>
            </w:ins>
            <w:ins w:id="58" w:author="Heli Simson" w:date="2025-07-16T14:27:00Z">
              <w:r w:rsidR="00FD2FF3">
                <w:rPr>
                  <w:rFonts w:eastAsia="Times New Roman"/>
                  <w:iCs/>
                  <w:szCs w:val="24"/>
                  <w:lang w:val="et-EE"/>
                </w:rPr>
                <w:t>l</w:t>
              </w:r>
            </w:ins>
            <w:ins w:id="59" w:author="Ülle Leht" w:date="2025-07-11T11:05:00Z">
              <w:r w:rsidR="00665217">
                <w:rPr>
                  <w:rFonts w:eastAsia="Times New Roman"/>
                  <w:iCs/>
                  <w:szCs w:val="24"/>
                  <w:lang w:val="et-EE"/>
                </w:rPr>
                <w:t xml:space="preserve">davad </w:t>
              </w:r>
            </w:ins>
            <w:ins w:id="60" w:author="Ülle Leht" w:date="2025-07-11T10:51:00Z">
              <w:r w:rsidRPr="009B0ADE">
                <w:rPr>
                  <w:rFonts w:eastAsia="Times New Roman"/>
                  <w:iCs/>
                  <w:szCs w:val="24"/>
                  <w:lang w:val="et-EE"/>
                </w:rPr>
                <w:t xml:space="preserve"> </w:t>
              </w:r>
            </w:ins>
            <w:ins w:id="61" w:author="Ülle Leht" w:date="2025-07-11T11:06:00Z">
              <w:r w:rsidR="00665217" w:rsidRPr="009B0ADE">
                <w:rPr>
                  <w:rFonts w:eastAsia="Times New Roman"/>
                  <w:iCs/>
                  <w:szCs w:val="24"/>
                  <w:lang w:val="et-EE"/>
                </w:rPr>
                <w:t>piiriüles</w:t>
              </w:r>
              <w:r w:rsidR="00665217">
                <w:rPr>
                  <w:rFonts w:eastAsia="Times New Roman"/>
                  <w:iCs/>
                  <w:szCs w:val="24"/>
                  <w:lang w:val="et-EE"/>
                </w:rPr>
                <w:t>t</w:t>
              </w:r>
              <w:r w:rsidR="00665217" w:rsidRPr="009B0ADE">
                <w:rPr>
                  <w:rFonts w:eastAsia="Times New Roman"/>
                  <w:iCs/>
                  <w:szCs w:val="24"/>
                  <w:lang w:val="et-EE"/>
                </w:rPr>
                <w:t xml:space="preserve"> politseikoostöö</w:t>
              </w:r>
              <w:r w:rsidR="00665217">
                <w:rPr>
                  <w:rFonts w:eastAsia="Times New Roman"/>
                  <w:iCs/>
                  <w:szCs w:val="24"/>
                  <w:lang w:val="et-EE"/>
                </w:rPr>
                <w:t xml:space="preserve">d </w:t>
              </w:r>
            </w:ins>
            <w:ins w:id="62" w:author="Ülle Leht" w:date="2025-07-11T11:07:00Z">
              <w:r w:rsidR="00665217">
                <w:rPr>
                  <w:rFonts w:eastAsia="Times New Roman"/>
                  <w:iCs/>
                  <w:szCs w:val="24"/>
                  <w:lang w:val="et-EE"/>
                </w:rPr>
                <w:t xml:space="preserve">oluliselt </w:t>
              </w:r>
            </w:ins>
            <w:ins w:id="63" w:author="Ülle Leht" w:date="2025-07-11T11:06:00Z">
              <w:r w:rsidR="00665217">
                <w:rPr>
                  <w:rFonts w:eastAsia="Times New Roman"/>
                  <w:iCs/>
                  <w:szCs w:val="24"/>
                  <w:lang w:val="et-EE"/>
                </w:rPr>
                <w:t>tõhustada.</w:t>
              </w:r>
            </w:ins>
            <w:ins w:id="64" w:author="Ülle Leht" w:date="2025-07-11T11:08:00Z">
              <w:r w:rsidR="00792926">
                <w:rPr>
                  <w:rFonts w:eastAsia="Times New Roman"/>
                  <w:iCs/>
                  <w:szCs w:val="24"/>
                  <w:lang w:val="et-EE"/>
                </w:rPr>
                <w:t xml:space="preserve"> </w:t>
              </w:r>
            </w:ins>
          </w:p>
          <w:p w14:paraId="148FE335" w14:textId="47B31547" w:rsidR="00792926" w:rsidRPr="00595BAF" w:rsidRDefault="00792926" w:rsidP="00440193">
            <w:pPr>
              <w:spacing w:after="200"/>
              <w:rPr>
                <w:ins w:id="65" w:author="Ülle Leht" w:date="2025-07-11T11:07:00Z"/>
                <w:rFonts w:eastAsia="Times New Roman"/>
                <w:iCs/>
                <w:szCs w:val="24"/>
                <w:lang w:val="et-EE"/>
              </w:rPr>
            </w:pPr>
            <w:ins w:id="66" w:author="Ülle Leht" w:date="2025-07-11T11:08:00Z">
              <w:r>
                <w:rPr>
                  <w:rFonts w:eastAsia="Times New Roman"/>
                  <w:iCs/>
                  <w:szCs w:val="24"/>
                  <w:lang w:val="et-EE"/>
                </w:rPr>
                <w:t>P</w:t>
              </w:r>
            </w:ins>
            <w:ins w:id="67" w:author="Ülle Leht" w:date="2025-07-11T11:07:00Z">
              <w:r>
                <w:rPr>
                  <w:rFonts w:eastAsia="Times New Roman"/>
                  <w:iCs/>
                  <w:szCs w:val="24"/>
                  <w:lang w:val="et-EE"/>
                </w:rPr>
                <w:t>rüm II määr</w:t>
              </w:r>
            </w:ins>
            <w:ins w:id="68" w:author="Ülle Leht" w:date="2025-07-11T11:08:00Z">
              <w:r>
                <w:rPr>
                  <w:rFonts w:eastAsia="Times New Roman"/>
                  <w:iCs/>
                  <w:szCs w:val="24"/>
                  <w:lang w:val="et-EE"/>
                </w:rPr>
                <w:t xml:space="preserve">use rakendamist toetatakse ISF programmi raames. </w:t>
              </w:r>
            </w:ins>
          </w:p>
          <w:p w14:paraId="3FCE89B2" w14:textId="566ECBB7" w:rsidR="007A3CAB" w:rsidRPr="00107797" w:rsidDel="00792926" w:rsidRDefault="007A3CAB" w:rsidP="00440193">
            <w:pPr>
              <w:spacing w:after="200"/>
              <w:rPr>
                <w:del w:id="69" w:author="Ülle Leht" w:date="2025-07-11T11:07:00Z"/>
                <w:rFonts w:eastAsia="Times New Roman"/>
                <w:iCs/>
                <w:strike/>
                <w:szCs w:val="24"/>
                <w:lang w:val="et-EE"/>
              </w:rPr>
            </w:pPr>
            <w:del w:id="70" w:author="Ülle Leht" w:date="2025-07-11T11:07:00Z">
              <w:r w:rsidRPr="00595BAF" w:rsidDel="00792926">
                <w:rPr>
                  <w:rFonts w:eastAsia="Times New Roman"/>
                  <w:iCs/>
                  <w:szCs w:val="24"/>
                  <w:lang w:val="et-EE"/>
                </w:rPr>
                <w:delText>P</w:delText>
              </w:r>
              <w:r w:rsidR="008B014E" w:rsidDel="00792926">
                <w:rPr>
                  <w:rFonts w:eastAsia="Times New Roman"/>
                  <w:iCs/>
                  <w:szCs w:val="24"/>
                  <w:lang w:val="et-EE"/>
                </w:rPr>
                <w:delText>rüm</w:delText>
              </w:r>
              <w:r w:rsidRPr="00595BAF" w:rsidDel="00792926">
                <w:rPr>
                  <w:rFonts w:eastAsia="Times New Roman"/>
                  <w:iCs/>
                  <w:szCs w:val="24"/>
                  <w:lang w:val="et-EE"/>
                </w:rPr>
                <w:delText>i</w:delText>
              </w:r>
              <w:r w:rsidR="00F0669A" w:rsidDel="00792926">
                <w:rPr>
                  <w:rFonts w:eastAsia="Times New Roman"/>
                  <w:iCs/>
                  <w:szCs w:val="24"/>
                  <w:lang w:val="et-EE"/>
                </w:rPr>
                <w:delText xml:space="preserve"> otsuse rakendamiseks loodud süsteemi </w:delText>
              </w:r>
              <w:r w:rsidRPr="00595BAF" w:rsidDel="00792926">
                <w:rPr>
                  <w:rFonts w:eastAsia="Times New Roman"/>
                  <w:iCs/>
                  <w:szCs w:val="24"/>
                  <w:lang w:val="et-EE"/>
                </w:rPr>
                <w:delText xml:space="preserve">järgitakse riiklikul tasandil, kuna </w:delText>
              </w:r>
              <w:r w:rsidR="008B014E" w:rsidDel="00792926">
                <w:rPr>
                  <w:rFonts w:eastAsia="Times New Roman"/>
                  <w:iCs/>
                  <w:szCs w:val="24"/>
                  <w:lang w:val="et-EE"/>
                </w:rPr>
                <w:delText>see</w:delText>
              </w:r>
              <w:r w:rsidRPr="00595BAF" w:rsidDel="00792926">
                <w:rPr>
                  <w:rFonts w:eastAsia="Times New Roman"/>
                  <w:iCs/>
                  <w:szCs w:val="24"/>
                  <w:lang w:val="et-EE"/>
                </w:rPr>
                <w:delText xml:space="preserve"> on meie õiguskaitseasutuste ekspertide jaoks</w:delText>
              </w:r>
              <w:r w:rsidR="008B014E" w:rsidRPr="00595BAF" w:rsidDel="00792926">
                <w:rPr>
                  <w:rFonts w:eastAsia="Times New Roman"/>
                  <w:iCs/>
                  <w:szCs w:val="24"/>
                  <w:lang w:val="et-EE"/>
                </w:rPr>
                <w:delText xml:space="preserve"> oluline vahend</w:delText>
              </w:r>
              <w:r w:rsidRPr="00595BAF" w:rsidDel="00792926">
                <w:rPr>
                  <w:rFonts w:eastAsia="Times New Roman"/>
                  <w:iCs/>
                  <w:szCs w:val="24"/>
                  <w:lang w:val="et-EE"/>
                </w:rPr>
                <w:delText xml:space="preserve">. </w:delText>
              </w:r>
              <w:r w:rsidR="008B014E" w:rsidDel="00792926">
                <w:rPr>
                  <w:rFonts w:eastAsia="Times New Roman"/>
                  <w:iCs/>
                  <w:szCs w:val="24"/>
                  <w:lang w:val="et-EE"/>
                </w:rPr>
                <w:delText>Praegu</w:delText>
              </w:r>
              <w:r w:rsidR="008B014E" w:rsidRPr="00595BAF" w:rsidDel="00792926">
                <w:rPr>
                  <w:rFonts w:eastAsia="Times New Roman"/>
                  <w:iCs/>
                  <w:szCs w:val="24"/>
                  <w:lang w:val="et-EE"/>
                </w:rPr>
                <w:delText xml:space="preserve"> </w:delText>
              </w:r>
              <w:r w:rsidR="008B014E" w:rsidDel="00792926">
                <w:rPr>
                  <w:rFonts w:eastAsia="Times New Roman"/>
                  <w:iCs/>
                  <w:szCs w:val="24"/>
                  <w:lang w:val="et-EE"/>
                </w:rPr>
                <w:delText>tehakse</w:delText>
              </w:r>
              <w:r w:rsidR="008B014E" w:rsidRPr="00595BAF" w:rsidDel="00792926">
                <w:rPr>
                  <w:rFonts w:eastAsia="Times New Roman"/>
                  <w:iCs/>
                  <w:szCs w:val="24"/>
                  <w:lang w:val="et-EE"/>
                </w:rPr>
                <w:delText xml:space="preserve"> </w:delText>
              </w:r>
              <w:r w:rsidDel="00792926">
                <w:rPr>
                  <w:rFonts w:eastAsia="Times New Roman"/>
                  <w:iCs/>
                  <w:szCs w:val="24"/>
                  <w:lang w:val="et-EE"/>
                </w:rPr>
                <w:delText>ELis</w:delText>
              </w:r>
              <w:r w:rsidRPr="00595BAF" w:rsidDel="00792926">
                <w:rPr>
                  <w:rFonts w:eastAsia="Times New Roman"/>
                  <w:iCs/>
                  <w:szCs w:val="24"/>
                  <w:lang w:val="et-EE"/>
                </w:rPr>
                <w:delText xml:space="preserve"> arendustö</w:delText>
              </w:r>
              <w:r w:rsidR="008B014E" w:rsidDel="00792926">
                <w:rPr>
                  <w:rFonts w:eastAsia="Times New Roman"/>
                  <w:iCs/>
                  <w:szCs w:val="24"/>
                  <w:lang w:val="et-EE"/>
                </w:rPr>
                <w:delText>i</w:delText>
              </w:r>
              <w:r w:rsidRPr="00595BAF" w:rsidDel="00792926">
                <w:rPr>
                  <w:rFonts w:eastAsia="Times New Roman"/>
                  <w:iCs/>
                  <w:szCs w:val="24"/>
                  <w:lang w:val="et-EE"/>
                </w:rPr>
                <w:delText>d</w:delText>
              </w:r>
              <w:r w:rsidR="008B014E" w:rsidDel="00792926">
                <w:rPr>
                  <w:rFonts w:eastAsia="Times New Roman"/>
                  <w:iCs/>
                  <w:szCs w:val="24"/>
                  <w:lang w:val="et-EE"/>
                </w:rPr>
                <w:delText>, et</w:delText>
              </w:r>
              <w:r w:rsidRPr="00595BAF" w:rsidDel="00792926">
                <w:rPr>
                  <w:rFonts w:eastAsia="Times New Roman"/>
                  <w:iCs/>
                  <w:szCs w:val="24"/>
                  <w:lang w:val="et-EE"/>
                </w:rPr>
                <w:delText xml:space="preserve"> P</w:delText>
              </w:r>
              <w:r w:rsidR="008B014E" w:rsidDel="00792926">
                <w:rPr>
                  <w:rFonts w:eastAsia="Times New Roman"/>
                  <w:iCs/>
                  <w:szCs w:val="24"/>
                  <w:lang w:val="et-EE"/>
                </w:rPr>
                <w:delText>rüm</w:delText>
              </w:r>
              <w:r w:rsidRPr="00595BAF" w:rsidDel="00792926">
                <w:rPr>
                  <w:rFonts w:eastAsia="Times New Roman"/>
                  <w:iCs/>
                  <w:szCs w:val="24"/>
                  <w:lang w:val="et-EE"/>
                </w:rPr>
                <w:delText>i</w:delText>
              </w:r>
              <w:r w:rsidR="008B014E" w:rsidDel="00792926">
                <w:rPr>
                  <w:rFonts w:eastAsia="Times New Roman"/>
                  <w:iCs/>
                  <w:szCs w:val="24"/>
                  <w:lang w:val="et-EE"/>
                </w:rPr>
                <w:delText xml:space="preserve"> </w:delText>
              </w:r>
              <w:r w:rsidR="00F0669A" w:rsidDel="00792926">
                <w:rPr>
                  <w:rFonts w:eastAsia="Times New Roman"/>
                  <w:iCs/>
                  <w:szCs w:val="24"/>
                  <w:lang w:val="et-EE"/>
                </w:rPr>
                <w:delText xml:space="preserve">otususe rakendamiseks loodud </w:delText>
              </w:r>
              <w:r w:rsidR="008B014E" w:rsidDel="00792926">
                <w:rPr>
                  <w:rFonts w:eastAsia="Times New Roman"/>
                  <w:iCs/>
                  <w:szCs w:val="24"/>
                  <w:lang w:val="et-EE"/>
                </w:rPr>
                <w:delText>süsteemi</w:delText>
              </w:r>
              <w:r w:rsidRPr="00595BAF" w:rsidDel="00792926">
                <w:rPr>
                  <w:rFonts w:eastAsia="Times New Roman"/>
                  <w:iCs/>
                  <w:szCs w:val="24"/>
                  <w:lang w:val="et-EE"/>
                </w:rPr>
                <w:delText xml:space="preserve"> toimimis</w:delText>
              </w:r>
              <w:r w:rsidR="008B014E" w:rsidDel="00792926">
                <w:rPr>
                  <w:rFonts w:eastAsia="Times New Roman"/>
                  <w:iCs/>
                  <w:szCs w:val="24"/>
                  <w:lang w:val="et-EE"/>
                </w:rPr>
                <w:delText>t</w:delText>
              </w:r>
              <w:r w:rsidRPr="00595BAF" w:rsidDel="00792926">
                <w:rPr>
                  <w:rFonts w:eastAsia="Times New Roman"/>
                  <w:iCs/>
                  <w:szCs w:val="24"/>
                  <w:lang w:val="et-EE"/>
                </w:rPr>
                <w:delText xml:space="preserve"> paranda</w:delText>
              </w:r>
              <w:r w:rsidR="008B014E" w:rsidDel="00792926">
                <w:rPr>
                  <w:rFonts w:eastAsia="Times New Roman"/>
                  <w:iCs/>
                  <w:szCs w:val="24"/>
                  <w:lang w:val="et-EE"/>
                </w:rPr>
                <w:delText>da</w:delText>
              </w:r>
              <w:r w:rsidRPr="00595BAF" w:rsidDel="00792926">
                <w:rPr>
                  <w:rFonts w:eastAsia="Times New Roman"/>
                  <w:iCs/>
                  <w:szCs w:val="24"/>
                  <w:lang w:val="et-EE"/>
                </w:rPr>
                <w:delText>. Arutletakse selle üle, kuidas parandada andmevahetuse kvaliteeti ja kiirust, kasutades näiteks EL</w:delText>
              </w:r>
              <w:r w:rsidDel="00792926">
                <w:rPr>
                  <w:rFonts w:eastAsia="Times New Roman"/>
                  <w:iCs/>
                  <w:szCs w:val="24"/>
                  <w:lang w:val="et-EE"/>
                </w:rPr>
                <w:delText>i</w:delText>
              </w:r>
              <w:r w:rsidRPr="00595BAF" w:rsidDel="00792926">
                <w:rPr>
                  <w:rFonts w:eastAsia="Times New Roman"/>
                  <w:iCs/>
                  <w:szCs w:val="24"/>
                  <w:lang w:val="et-EE"/>
                </w:rPr>
                <w:delText xml:space="preserve"> keskset ruuterit, </w:delText>
              </w:r>
              <w:r w:rsidR="008B014E" w:rsidDel="00792926">
                <w:rPr>
                  <w:rFonts w:eastAsia="Times New Roman"/>
                  <w:iCs/>
                  <w:szCs w:val="24"/>
                  <w:lang w:val="et-EE"/>
                </w:rPr>
                <w:delText>ning</w:delText>
              </w:r>
              <w:r w:rsidRPr="00595BAF" w:rsidDel="00792926">
                <w:rPr>
                  <w:rFonts w:eastAsia="Times New Roman"/>
                  <w:iCs/>
                  <w:szCs w:val="24"/>
                  <w:lang w:val="et-EE"/>
                </w:rPr>
                <w:delText xml:space="preserve"> mis andmekategooriaid võiks </w:delText>
              </w:r>
              <w:r w:rsidR="008B014E" w:rsidDel="00792926">
                <w:rPr>
                  <w:rFonts w:eastAsia="Times New Roman"/>
                  <w:iCs/>
                  <w:szCs w:val="24"/>
                  <w:lang w:val="et-EE"/>
                </w:rPr>
                <w:delText>süsteemi</w:delText>
              </w:r>
              <w:r w:rsidR="008B014E" w:rsidRPr="00595BAF" w:rsidDel="00792926">
                <w:rPr>
                  <w:rFonts w:eastAsia="Times New Roman"/>
                  <w:iCs/>
                  <w:szCs w:val="24"/>
                  <w:lang w:val="et-EE"/>
                </w:rPr>
                <w:delText xml:space="preserve"> </w:delText>
              </w:r>
              <w:r w:rsidR="008B014E" w:rsidDel="00792926">
                <w:rPr>
                  <w:rFonts w:eastAsia="Times New Roman"/>
                  <w:iCs/>
                  <w:szCs w:val="24"/>
                  <w:lang w:val="et-EE"/>
                </w:rPr>
                <w:delText xml:space="preserve">veel </w:delText>
              </w:r>
              <w:r w:rsidRPr="00595BAF" w:rsidDel="00792926">
                <w:rPr>
                  <w:rFonts w:eastAsia="Times New Roman"/>
                  <w:iCs/>
                  <w:szCs w:val="24"/>
                  <w:lang w:val="et-EE"/>
                </w:rPr>
                <w:delText>lisada. Olemasoleva raamistiku reformimisel kaalutakse</w:delText>
              </w:r>
              <w:r w:rsidR="00EE67C2" w:rsidDel="00792926">
                <w:rPr>
                  <w:rFonts w:eastAsia="Times New Roman"/>
                  <w:iCs/>
                  <w:szCs w:val="24"/>
                  <w:lang w:val="et-EE"/>
                </w:rPr>
                <w:delText>, kas</w:delText>
              </w:r>
              <w:r w:rsidRPr="00595BAF" w:rsidDel="00792926">
                <w:rPr>
                  <w:rFonts w:eastAsia="Times New Roman"/>
                  <w:iCs/>
                  <w:szCs w:val="24"/>
                  <w:lang w:val="et-EE"/>
                </w:rPr>
                <w:delText xml:space="preserve"> </w:delText>
              </w:r>
              <w:r w:rsidR="008B014E" w:rsidDel="00792926">
                <w:rPr>
                  <w:rFonts w:eastAsia="Times New Roman"/>
                  <w:iCs/>
                  <w:szCs w:val="24"/>
                  <w:lang w:val="et-EE"/>
                </w:rPr>
                <w:delText>vahetada rohkem</w:delText>
              </w:r>
              <w:r w:rsidRPr="00595BAF" w:rsidDel="00792926">
                <w:rPr>
                  <w:rFonts w:eastAsia="Times New Roman"/>
                  <w:iCs/>
                  <w:szCs w:val="24"/>
                  <w:lang w:val="et-EE"/>
                </w:rPr>
                <w:delText xml:space="preserve"> andme</w:delText>
              </w:r>
              <w:r w:rsidR="008B014E" w:rsidDel="00792926">
                <w:rPr>
                  <w:rFonts w:eastAsia="Times New Roman"/>
                  <w:iCs/>
                  <w:szCs w:val="24"/>
                  <w:lang w:val="et-EE"/>
                </w:rPr>
                <w:delText>id</w:delText>
              </w:r>
              <w:r w:rsidRPr="00595BAF" w:rsidDel="00792926">
                <w:rPr>
                  <w:rFonts w:eastAsia="Times New Roman"/>
                  <w:iCs/>
                  <w:szCs w:val="24"/>
                  <w:lang w:val="et-EE"/>
                </w:rPr>
                <w:delText xml:space="preserve"> sõidukite ja juhil</w:delText>
              </w:r>
              <w:r w:rsidR="008B014E" w:rsidDel="00792926">
                <w:rPr>
                  <w:rFonts w:eastAsia="Times New Roman"/>
                  <w:iCs/>
                  <w:szCs w:val="24"/>
                  <w:lang w:val="et-EE"/>
                </w:rPr>
                <w:delText>ubade kohta ning lisada</w:delText>
              </w:r>
              <w:r w:rsidRPr="00595BAF" w:rsidDel="00792926">
                <w:rPr>
                  <w:rFonts w:eastAsia="Times New Roman"/>
                  <w:iCs/>
                  <w:szCs w:val="24"/>
                  <w:lang w:val="et-EE"/>
                </w:rPr>
                <w:delText xml:space="preserve"> </w:delText>
              </w:r>
              <w:r w:rsidR="008B014E" w:rsidDel="00792926">
                <w:rPr>
                  <w:rFonts w:eastAsia="Times New Roman"/>
                  <w:iCs/>
                  <w:szCs w:val="24"/>
                  <w:lang w:val="et-EE"/>
                </w:rPr>
                <w:delText xml:space="preserve">veel </w:delText>
              </w:r>
              <w:r w:rsidRPr="00595BAF" w:rsidDel="00792926">
                <w:rPr>
                  <w:rFonts w:eastAsia="Times New Roman"/>
                  <w:iCs/>
                  <w:szCs w:val="24"/>
                  <w:lang w:val="et-EE"/>
                </w:rPr>
                <w:delText>biomeetrilis</w:delText>
              </w:r>
              <w:r w:rsidR="00167A04" w:rsidDel="00792926">
                <w:rPr>
                  <w:rFonts w:eastAsia="Times New Roman"/>
                  <w:iCs/>
                  <w:szCs w:val="24"/>
                  <w:lang w:val="et-EE"/>
                </w:rPr>
                <w:delText>ed</w:delText>
              </w:r>
              <w:r w:rsidRPr="00595BAF" w:rsidDel="00792926">
                <w:rPr>
                  <w:rFonts w:eastAsia="Times New Roman"/>
                  <w:iCs/>
                  <w:szCs w:val="24"/>
                  <w:lang w:val="et-EE"/>
                </w:rPr>
                <w:delText xml:space="preserve"> andme</w:delText>
              </w:r>
              <w:r w:rsidR="008B014E" w:rsidDel="00792926">
                <w:rPr>
                  <w:rFonts w:eastAsia="Times New Roman"/>
                  <w:iCs/>
                  <w:szCs w:val="24"/>
                  <w:lang w:val="et-EE"/>
                </w:rPr>
                <w:delText>d</w:delText>
              </w:r>
              <w:r w:rsidRPr="00595BAF" w:rsidDel="00792926">
                <w:rPr>
                  <w:rFonts w:eastAsia="Times New Roman"/>
                  <w:iCs/>
                  <w:szCs w:val="24"/>
                  <w:lang w:val="et-EE"/>
                </w:rPr>
                <w:delText>, nagu näokujutised ja ballistikaandme</w:delText>
              </w:r>
              <w:r w:rsidR="008B014E" w:rsidDel="00792926">
                <w:rPr>
                  <w:rFonts w:eastAsia="Times New Roman"/>
                  <w:iCs/>
                  <w:szCs w:val="24"/>
                  <w:lang w:val="et-EE"/>
                </w:rPr>
                <w:delText>d</w:delText>
              </w:r>
              <w:r w:rsidRPr="00595BAF" w:rsidDel="00792926">
                <w:rPr>
                  <w:rFonts w:eastAsia="Times New Roman"/>
                  <w:iCs/>
                  <w:szCs w:val="24"/>
                  <w:lang w:val="et-EE"/>
                </w:rPr>
                <w:delText>.</w:delText>
              </w:r>
              <w:r w:rsidR="00EC1939" w:rsidDel="00792926">
                <w:rPr>
                  <w:rFonts w:eastAsia="Times New Roman"/>
                  <w:iCs/>
                  <w:szCs w:val="24"/>
                  <w:lang w:val="et-EE"/>
                </w:rPr>
                <w:delText xml:space="preserve"> </w:delText>
              </w:r>
            </w:del>
          </w:p>
          <w:p w14:paraId="71854F06" w14:textId="1DC27AA6" w:rsidR="007A3CAB" w:rsidRPr="00595BAF" w:rsidRDefault="007A3CAB" w:rsidP="00440193">
            <w:pPr>
              <w:spacing w:after="200"/>
              <w:rPr>
                <w:rFonts w:eastAsia="Times New Roman"/>
                <w:iCs/>
                <w:szCs w:val="24"/>
                <w:lang w:val="et-EE"/>
              </w:rPr>
            </w:pPr>
            <w:r w:rsidRPr="00595BAF">
              <w:rPr>
                <w:rFonts w:eastAsia="Times New Roman"/>
                <w:iCs/>
                <w:szCs w:val="24"/>
                <w:lang w:val="et-EE"/>
              </w:rPr>
              <w:t>Eesti osaleb aktiivselt</w:t>
            </w:r>
            <w:r w:rsidR="00EE67C2">
              <w:rPr>
                <w:rFonts w:eastAsia="Times New Roman"/>
                <w:iCs/>
                <w:szCs w:val="24"/>
                <w:lang w:val="et-EE"/>
              </w:rPr>
              <w:t xml:space="preserve"> Euroopa Liidu Õiguskaitsekoolituse Ameti (</w:t>
            </w:r>
            <w:r w:rsidR="0050026F">
              <w:rPr>
                <w:rFonts w:eastAsia="Times New Roman"/>
                <w:iCs/>
                <w:szCs w:val="24"/>
                <w:lang w:val="et-EE"/>
              </w:rPr>
              <w:t xml:space="preserve">edaspidi </w:t>
            </w:r>
            <w:r w:rsidRPr="00440193">
              <w:rPr>
                <w:rFonts w:eastAsia="Times New Roman"/>
                <w:i/>
                <w:szCs w:val="24"/>
                <w:lang w:val="et-EE"/>
              </w:rPr>
              <w:t>CEPOL</w:t>
            </w:r>
            <w:r w:rsidR="00EE67C2">
              <w:rPr>
                <w:rFonts w:eastAsia="Times New Roman"/>
                <w:iCs/>
                <w:szCs w:val="24"/>
                <w:lang w:val="et-EE"/>
              </w:rPr>
              <w:t>)</w:t>
            </w:r>
            <w:r w:rsidR="00EE67C2">
              <w:rPr>
                <w:rStyle w:val="CommentReference"/>
                <w:rFonts w:asciiTheme="minorHAnsi" w:eastAsiaTheme="minorHAnsi" w:hAnsiTheme="minorHAnsi" w:cstheme="minorBidi"/>
                <w:lang w:eastAsia="en-US"/>
              </w:rPr>
              <w:t xml:space="preserve"> </w:t>
            </w:r>
            <w:r w:rsidRPr="00595BAF">
              <w:rPr>
                <w:rFonts w:eastAsia="Times New Roman"/>
                <w:iCs/>
                <w:szCs w:val="24"/>
                <w:lang w:val="et-EE"/>
              </w:rPr>
              <w:t xml:space="preserve">koostöös. CEPOLi riiklik üksus asub Sisekaitseakadeemias. </w:t>
            </w:r>
            <w:r w:rsidR="00645EF1">
              <w:rPr>
                <w:rFonts w:eastAsia="Times New Roman"/>
                <w:iCs/>
                <w:szCs w:val="24"/>
                <w:lang w:val="et-EE"/>
              </w:rPr>
              <w:t>Sisekaitseakadeemia</w:t>
            </w:r>
            <w:r w:rsidRPr="00595BAF">
              <w:rPr>
                <w:rFonts w:eastAsia="Times New Roman"/>
                <w:iCs/>
                <w:szCs w:val="24"/>
                <w:lang w:val="et-EE"/>
              </w:rPr>
              <w:t xml:space="preserve"> on ka CEPOLi partner Eestis. Eestis on koostöö CEPOLiga korraldatud võrgustikuna, kuhu kuulub 11 õiguskaitseasutust.</w:t>
            </w:r>
            <w:r w:rsidR="006E0F10">
              <w:rPr>
                <w:rFonts w:eastAsia="Times New Roman"/>
                <w:iCs/>
                <w:szCs w:val="24"/>
                <w:lang w:val="et-EE"/>
              </w:rPr>
              <w:t xml:space="preserve"> Sisejulgeolekufondi rakenduskava raames planeeritavad </w:t>
            </w:r>
            <w:r w:rsidR="00F97BDF">
              <w:rPr>
                <w:rFonts w:eastAsia="Times New Roman"/>
                <w:iCs/>
                <w:szCs w:val="24"/>
                <w:lang w:val="et-EE"/>
              </w:rPr>
              <w:t>õiguskaitse</w:t>
            </w:r>
            <w:r w:rsidR="006E0F10">
              <w:rPr>
                <w:rFonts w:eastAsia="Times New Roman"/>
                <w:iCs/>
                <w:szCs w:val="24"/>
                <w:lang w:val="et-EE"/>
              </w:rPr>
              <w:t>ametnike koolitused</w:t>
            </w:r>
            <w:r w:rsidR="00F97BDF">
              <w:rPr>
                <w:rFonts w:eastAsia="Times New Roman"/>
                <w:iCs/>
                <w:szCs w:val="24"/>
                <w:lang w:val="et-EE"/>
              </w:rPr>
              <w:t xml:space="preserve"> arvestavad </w:t>
            </w:r>
            <w:r w:rsidR="00CA296B">
              <w:rPr>
                <w:rFonts w:eastAsia="Times New Roman"/>
                <w:iCs/>
                <w:szCs w:val="24"/>
                <w:lang w:val="et-EE"/>
              </w:rPr>
              <w:t xml:space="preserve">CEPOLi koostatud </w:t>
            </w:r>
            <w:r w:rsidR="00F97BDF">
              <w:rPr>
                <w:rFonts w:eastAsia="Times New Roman"/>
                <w:iCs/>
                <w:szCs w:val="24"/>
                <w:lang w:val="et-EE"/>
              </w:rPr>
              <w:t>E</w:t>
            </w:r>
            <w:r w:rsidR="00CA296B">
              <w:rPr>
                <w:rFonts w:eastAsia="Times New Roman"/>
                <w:iCs/>
                <w:szCs w:val="24"/>
                <w:lang w:val="et-EE"/>
              </w:rPr>
              <w:t xml:space="preserve">uroopa </w:t>
            </w:r>
            <w:r w:rsidR="00F97BDF">
              <w:rPr>
                <w:rFonts w:eastAsia="Times New Roman"/>
                <w:iCs/>
                <w:szCs w:val="24"/>
                <w:lang w:val="et-EE"/>
              </w:rPr>
              <w:t>L</w:t>
            </w:r>
            <w:r w:rsidR="00CA296B">
              <w:rPr>
                <w:rFonts w:eastAsia="Times New Roman"/>
                <w:iCs/>
                <w:szCs w:val="24"/>
                <w:lang w:val="et-EE"/>
              </w:rPr>
              <w:t>iidu</w:t>
            </w:r>
            <w:r w:rsidR="00F97BDF">
              <w:rPr>
                <w:rFonts w:eastAsia="Times New Roman"/>
                <w:iCs/>
                <w:szCs w:val="24"/>
                <w:lang w:val="et-EE"/>
              </w:rPr>
              <w:t xml:space="preserve"> strateegilise koolitusvajaduse hin</w:t>
            </w:r>
            <w:r w:rsidR="00CA296B">
              <w:rPr>
                <w:rFonts w:eastAsia="Times New Roman"/>
                <w:iCs/>
                <w:szCs w:val="24"/>
                <w:lang w:val="et-EE"/>
              </w:rPr>
              <w:t>nangu</w:t>
            </w:r>
            <w:r w:rsidR="00F97BDF">
              <w:rPr>
                <w:rFonts w:eastAsia="Times New Roman"/>
                <w:iCs/>
                <w:szCs w:val="24"/>
                <w:lang w:val="et-EE"/>
              </w:rPr>
              <w:t xml:space="preserve"> 2</w:t>
            </w:r>
            <w:r w:rsidR="00CA296B">
              <w:rPr>
                <w:rFonts w:eastAsia="Times New Roman"/>
                <w:iCs/>
                <w:szCs w:val="24"/>
                <w:lang w:val="et-EE"/>
              </w:rPr>
              <w:t xml:space="preserve">022-2025 tulemusi. </w:t>
            </w:r>
            <w:r w:rsidR="00310A0D">
              <w:rPr>
                <w:rFonts w:eastAsia="Times New Roman"/>
                <w:iCs/>
                <w:szCs w:val="24"/>
                <w:lang w:val="et-EE"/>
              </w:rPr>
              <w:t>Erilist t</w:t>
            </w:r>
            <w:r w:rsidR="00CA296B">
              <w:rPr>
                <w:rFonts w:eastAsia="Times New Roman"/>
                <w:iCs/>
                <w:szCs w:val="24"/>
                <w:lang w:val="et-EE"/>
              </w:rPr>
              <w:t xml:space="preserve">ähelepanu pööratakse nimetatud koolitusvajaduse hinnangus toodud peamistele võimelünkadele. </w:t>
            </w:r>
          </w:p>
          <w:p w14:paraId="22357F75" w14:textId="20820752"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Hädaolukorra seadusega on võetud </w:t>
            </w:r>
            <w:r w:rsidR="00B95B77" w:rsidRPr="00595BAF">
              <w:rPr>
                <w:rFonts w:eastAsia="Times New Roman"/>
                <w:iCs/>
                <w:szCs w:val="24"/>
                <w:lang w:val="et-EE"/>
              </w:rPr>
              <w:t xml:space="preserve">üle </w:t>
            </w:r>
            <w:ins w:id="71" w:author="Ülle Leht" w:date="2025-07-17T10:28:00Z">
              <w:r w:rsidR="00634E53">
                <w:rPr>
                  <w:rFonts w:eastAsia="Times New Roman"/>
                  <w:iCs/>
                  <w:szCs w:val="24"/>
                  <w:lang w:val="et-EE"/>
                </w:rPr>
                <w:t xml:space="preserve">14. detsembri 2022. aasta </w:t>
              </w:r>
            </w:ins>
            <w:ins w:id="72" w:author="Ülle Leht" w:date="2025-07-17T10:27:00Z">
              <w:r w:rsidR="00634E53">
                <w:rPr>
                  <w:rFonts w:eastAsia="Times New Roman"/>
                  <w:iCs/>
                  <w:szCs w:val="24"/>
                  <w:lang w:val="et-EE"/>
                </w:rPr>
                <w:t>Euroopa Parlamendi ja nõukog</w:t>
              </w:r>
            </w:ins>
            <w:ins w:id="73" w:author="Ülle Leht" w:date="2025-07-17T10:28:00Z">
              <w:r w:rsidR="00634E53">
                <w:rPr>
                  <w:rFonts w:eastAsia="Times New Roman"/>
                  <w:iCs/>
                  <w:szCs w:val="24"/>
                  <w:lang w:val="et-EE"/>
                </w:rPr>
                <w:t>u direktiiv (EL) 2022/2557</w:t>
              </w:r>
            </w:ins>
            <w:ins w:id="74" w:author="Ülle Leht" w:date="2025-07-17T10:30:00Z">
              <w:r w:rsidR="00634E53">
                <w:rPr>
                  <w:rFonts w:eastAsia="Times New Roman"/>
                  <w:iCs/>
                  <w:szCs w:val="24"/>
                  <w:lang w:val="et-EE"/>
                </w:rPr>
                <w:t>.</w:t>
              </w:r>
            </w:ins>
            <w:ins w:id="75" w:author="Ülle Leht" w:date="2025-07-17T10:28:00Z">
              <w:r w:rsidR="00634E53">
                <w:rPr>
                  <w:rFonts w:eastAsia="Times New Roman"/>
                  <w:iCs/>
                  <w:szCs w:val="24"/>
                  <w:lang w:val="et-EE"/>
                </w:rPr>
                <w:t xml:space="preserve"> </w:t>
              </w:r>
            </w:ins>
            <w:del w:id="76" w:author="Ülle Leht" w:date="2025-07-17T10:29:00Z">
              <w:r w:rsidRPr="00595BAF" w:rsidDel="00634E53">
                <w:rPr>
                  <w:rFonts w:eastAsia="Times New Roman"/>
                  <w:iCs/>
                  <w:szCs w:val="24"/>
                  <w:lang w:val="et-EE"/>
                </w:rPr>
                <w:delText xml:space="preserve">nõukogu 8. detsembri 2008. aasta direktiiv 2008/114/EÜ </w:delText>
              </w:r>
            </w:del>
            <w:del w:id="77" w:author="Ülle Leht" w:date="2025-07-17T10:30:00Z">
              <w:r w:rsidRPr="00595BAF" w:rsidDel="00634E53">
                <w:rPr>
                  <w:rFonts w:eastAsia="Times New Roman"/>
                  <w:iCs/>
                  <w:szCs w:val="24"/>
                  <w:lang w:val="et-EE"/>
                </w:rPr>
                <w:delText xml:space="preserve">Euroopa elutähtsate infrastruktuuride identifitseerimise ja määramise ning nende kaitse parandamise vajaduse hindamise kohta. </w:delText>
              </w:r>
            </w:del>
          </w:p>
          <w:p w14:paraId="79678318" w14:textId="23F3F5A3" w:rsidR="007A3CAB" w:rsidRDefault="007A3CAB" w:rsidP="00440193">
            <w:pPr>
              <w:rPr>
                <w:rFonts w:eastAsia="Times New Roman"/>
                <w:iCs/>
                <w:szCs w:val="24"/>
                <w:lang w:val="et-EE"/>
              </w:rPr>
            </w:pPr>
            <w:r w:rsidRPr="00595BAF">
              <w:rPr>
                <w:rFonts w:eastAsia="Times New Roman"/>
                <w:iCs/>
                <w:szCs w:val="24"/>
                <w:lang w:val="et-EE"/>
              </w:rPr>
              <w:lastRenderedPageBreak/>
              <w:t xml:space="preserve">Korruptsioonivastaseid meetmeid käsitleva ELi </w:t>
            </w:r>
            <w:r w:rsidRPr="00F950E6">
              <w:rPr>
                <w:rFonts w:eastAsia="Times New Roman"/>
                <w:i/>
                <w:iCs/>
                <w:szCs w:val="24"/>
                <w:lang w:val="et-EE"/>
              </w:rPr>
              <w:t>acquis</w:t>
            </w:r>
            <w:r w:rsidR="00DC4D90" w:rsidRPr="00464644">
              <w:rPr>
                <w:rFonts w:eastAsia="Times New Roman"/>
                <w:szCs w:val="24"/>
                <w:lang w:val="et-EE"/>
              </w:rPr>
              <w:t>’</w:t>
            </w:r>
            <w:r w:rsidRPr="00595BAF">
              <w:rPr>
                <w:rFonts w:eastAsia="Times New Roman"/>
                <w:iCs/>
                <w:szCs w:val="24"/>
                <w:lang w:val="et-EE"/>
              </w:rPr>
              <w:t xml:space="preserve"> ülevõtmise ja rakendamisega Eestis probleeme ei ole. </w:t>
            </w:r>
            <w:del w:id="78" w:author="Ülle Leht" w:date="2025-07-17T10:34:00Z">
              <w:r w:rsidRPr="00595BAF" w:rsidDel="00C81EDA">
                <w:rPr>
                  <w:rFonts w:eastAsia="Times New Roman"/>
                  <w:iCs/>
                  <w:szCs w:val="24"/>
                  <w:lang w:val="et-EE"/>
                </w:rPr>
                <w:delText>Justiitsministeerium valmist</w:delText>
              </w:r>
              <w:r w:rsidR="00DC4D90" w:rsidDel="00C81EDA">
                <w:rPr>
                  <w:rFonts w:eastAsia="Times New Roman"/>
                  <w:iCs/>
                  <w:szCs w:val="24"/>
                  <w:lang w:val="et-EE"/>
                </w:rPr>
                <w:delText>u</w:delText>
              </w:r>
              <w:r w:rsidRPr="00595BAF" w:rsidDel="00C81EDA">
                <w:rPr>
                  <w:rFonts w:eastAsia="Times New Roman"/>
                  <w:iCs/>
                  <w:szCs w:val="24"/>
                  <w:lang w:val="et-EE"/>
                </w:rPr>
                <w:delText xml:space="preserve">b </w:delText>
              </w:r>
              <w:r w:rsidR="00DC4D90" w:rsidDel="00C81EDA">
                <w:rPr>
                  <w:rFonts w:eastAsia="Times New Roman"/>
                  <w:iCs/>
                  <w:szCs w:val="24"/>
                  <w:lang w:val="et-EE"/>
                </w:rPr>
                <w:delText>võtma üle</w:delText>
              </w:r>
            </w:del>
            <w:ins w:id="79" w:author="Ülle Leht" w:date="2025-07-17T10:34:00Z">
              <w:r w:rsidR="00C81EDA">
                <w:rPr>
                  <w:rFonts w:eastAsia="Times New Roman"/>
                  <w:iCs/>
                  <w:szCs w:val="24"/>
                  <w:lang w:val="et-EE"/>
                </w:rPr>
                <w:t>Tööalasest Euroopa Liidu õiguse rikkumisest teav</w:t>
              </w:r>
            </w:ins>
            <w:ins w:id="80" w:author="Ülle Leht" w:date="2025-07-17T10:35:00Z">
              <w:r w:rsidR="00C81EDA">
                <w:rPr>
                  <w:rFonts w:eastAsia="Times New Roman"/>
                  <w:iCs/>
                  <w:szCs w:val="24"/>
                  <w:lang w:val="et-EE"/>
                </w:rPr>
                <w:t>itaja kaitse seadusega on Eesti üle võtnud</w:t>
              </w:r>
            </w:ins>
            <w:r w:rsidR="00DC4D90">
              <w:rPr>
                <w:rFonts w:eastAsia="Times New Roman"/>
                <w:iCs/>
                <w:szCs w:val="24"/>
                <w:lang w:val="et-EE"/>
              </w:rPr>
              <w:t xml:space="preserve"> </w:t>
            </w:r>
            <w:del w:id="81" w:author="Ülle Leht" w:date="2025-07-17T10:36:00Z">
              <w:r w:rsidR="003F4C78" w:rsidDel="00C81EDA">
                <w:rPr>
                  <w:rFonts w:eastAsia="Times New Roman"/>
                  <w:iCs/>
                  <w:szCs w:val="24"/>
                  <w:lang w:val="et-EE"/>
                </w:rPr>
                <w:delText>ELi</w:delText>
              </w:r>
              <w:r w:rsidR="003F4C78" w:rsidRPr="00595BAF" w:rsidDel="00C81EDA">
                <w:rPr>
                  <w:rFonts w:eastAsia="Times New Roman"/>
                  <w:iCs/>
                  <w:szCs w:val="24"/>
                  <w:lang w:val="et-EE"/>
                </w:rPr>
                <w:delText xml:space="preserve"> </w:delText>
              </w:r>
              <w:r w:rsidR="003F4C78" w:rsidRPr="00440193" w:rsidDel="00C81EDA">
                <w:rPr>
                  <w:rFonts w:eastAsia="Times New Roman"/>
                  <w:i/>
                  <w:szCs w:val="24"/>
                  <w:lang w:val="et-EE"/>
                </w:rPr>
                <w:delText>acquis</w:delText>
              </w:r>
              <w:r w:rsidR="003F4C78" w:rsidDel="00C81EDA">
                <w:rPr>
                  <w:rFonts w:eastAsia="Times New Roman"/>
                  <w:iCs/>
                  <w:szCs w:val="24"/>
                  <w:lang w:val="et-EE"/>
                </w:rPr>
                <w:delText>’</w:delText>
              </w:r>
              <w:r w:rsidR="003F4C78" w:rsidRPr="00595BAF" w:rsidDel="00C81EDA">
                <w:rPr>
                  <w:rFonts w:eastAsia="Times New Roman"/>
                  <w:iCs/>
                  <w:szCs w:val="24"/>
                  <w:lang w:val="et-EE"/>
                </w:rPr>
                <w:delText xml:space="preserve"> </w:delText>
              </w:r>
            </w:del>
            <w:r w:rsidRPr="00595BAF">
              <w:rPr>
                <w:rFonts w:eastAsia="Times New Roman"/>
                <w:iCs/>
                <w:szCs w:val="24"/>
                <w:lang w:val="et-EE"/>
              </w:rPr>
              <w:t>rikkumisest teatanud isikute kaitset käsitleva direktiivi (EL) 2019/1937. Eraldi ELi korruptsioonivastast tegevuskava ei ole loodud</w:t>
            </w:r>
            <w:r w:rsidR="008B05FC">
              <w:rPr>
                <w:rFonts w:eastAsia="Times New Roman"/>
                <w:iCs/>
                <w:szCs w:val="24"/>
                <w:lang w:val="et-EE"/>
              </w:rPr>
              <w:t>.</w:t>
            </w:r>
            <w:r w:rsidRPr="00595BAF">
              <w:rPr>
                <w:rFonts w:eastAsia="Times New Roman"/>
                <w:iCs/>
                <w:szCs w:val="24"/>
                <w:lang w:val="et-EE"/>
              </w:rPr>
              <w:t xml:space="preserve"> 2021. aasta aprilli</w:t>
            </w:r>
            <w:r w:rsidR="008B05FC">
              <w:rPr>
                <w:rFonts w:eastAsia="Times New Roman"/>
                <w:iCs/>
                <w:szCs w:val="24"/>
                <w:lang w:val="et-EE"/>
              </w:rPr>
              <w:t>s</w:t>
            </w:r>
            <w:r w:rsidRPr="00595BAF">
              <w:rPr>
                <w:rFonts w:eastAsia="Times New Roman"/>
                <w:iCs/>
                <w:szCs w:val="24"/>
                <w:lang w:val="et-EE"/>
              </w:rPr>
              <w:t xml:space="preserve"> võeti vastu ELi organiseeritud kuritegevuse vastu võitlemise </w:t>
            </w:r>
            <w:r w:rsidR="00DC4D90" w:rsidRPr="00595BAF">
              <w:rPr>
                <w:rFonts w:eastAsia="Times New Roman"/>
                <w:iCs/>
                <w:szCs w:val="24"/>
                <w:lang w:val="et-EE"/>
              </w:rPr>
              <w:t xml:space="preserve">strateegia </w:t>
            </w:r>
            <w:r w:rsidRPr="00595BAF">
              <w:rPr>
                <w:rFonts w:eastAsia="Times New Roman"/>
                <w:iCs/>
                <w:szCs w:val="24"/>
                <w:lang w:val="et-EE"/>
              </w:rPr>
              <w:t>2021</w:t>
            </w:r>
            <w:r w:rsidR="00DC4D90">
              <w:rPr>
                <w:rFonts w:eastAsia="Times New Roman"/>
                <w:iCs/>
                <w:szCs w:val="24"/>
                <w:lang w:val="et-EE"/>
              </w:rPr>
              <w:t>–</w:t>
            </w:r>
            <w:r w:rsidRPr="00595BAF">
              <w:rPr>
                <w:rFonts w:eastAsia="Times New Roman"/>
                <w:iCs/>
                <w:szCs w:val="24"/>
                <w:lang w:val="et-EE"/>
              </w:rPr>
              <w:t>2025. Kokkuvõtvalt võib öelda, et Eesti tegevus selles valdkonnas ei ole vastuolus ELi strateegiliste eesmärkidega.</w:t>
            </w:r>
          </w:p>
          <w:p w14:paraId="75492D8B" w14:textId="36556001" w:rsidR="00EC1939" w:rsidRPr="00595BAF" w:rsidRDefault="00EC1939" w:rsidP="00440193">
            <w:pPr>
              <w:rPr>
                <w:rFonts w:eastAsia="Times New Roman"/>
                <w:iCs/>
                <w:szCs w:val="24"/>
                <w:lang w:val="et-EE"/>
              </w:rPr>
            </w:pPr>
            <w:r>
              <w:rPr>
                <w:rFonts w:eastAsia="Times New Roman"/>
                <w:iCs/>
                <w:szCs w:val="24"/>
                <w:lang w:val="et-EE"/>
              </w:rPr>
              <w:t>K</w:t>
            </w:r>
            <w:r w:rsidRPr="00EC1939">
              <w:rPr>
                <w:rFonts w:eastAsia="Times New Roman"/>
                <w:iCs/>
                <w:szCs w:val="24"/>
                <w:lang w:val="et-EE"/>
              </w:rPr>
              <w:t xml:space="preserve">omisjoni 2021. aasta õigusriigi </w:t>
            </w:r>
            <w:r w:rsidR="00B52513">
              <w:rPr>
                <w:rFonts w:eastAsia="Times New Roman"/>
                <w:iCs/>
                <w:szCs w:val="24"/>
                <w:lang w:val="et-EE"/>
              </w:rPr>
              <w:t xml:space="preserve">olukorda käsitlevas aruandes </w:t>
            </w:r>
            <w:r w:rsidR="003F4C78">
              <w:rPr>
                <w:rFonts w:eastAsia="Times New Roman"/>
                <w:iCs/>
                <w:szCs w:val="24"/>
                <w:lang w:val="et-EE"/>
              </w:rPr>
              <w:t xml:space="preserve">on </w:t>
            </w:r>
            <w:r w:rsidRPr="00EC1939">
              <w:rPr>
                <w:rFonts w:eastAsia="Times New Roman"/>
                <w:iCs/>
                <w:szCs w:val="24"/>
                <w:lang w:val="et-EE"/>
              </w:rPr>
              <w:t>märgit</w:t>
            </w:r>
            <w:r w:rsidR="003F4C78">
              <w:rPr>
                <w:rFonts w:eastAsia="Times New Roman"/>
                <w:iCs/>
                <w:szCs w:val="24"/>
                <w:lang w:val="et-EE"/>
              </w:rPr>
              <w:t>ud</w:t>
            </w:r>
            <w:r w:rsidRPr="00EC1939">
              <w:rPr>
                <w:rFonts w:eastAsia="Times New Roman"/>
                <w:iCs/>
                <w:szCs w:val="24"/>
                <w:lang w:val="et-EE"/>
              </w:rPr>
              <w:t>, et Eesti kriminaalõigussüsteem on tõestanud oma tõhusust korruptsioonijuhtumite kindlakstegemisel. Ennet</w:t>
            </w:r>
            <w:r w:rsidR="00B52513">
              <w:rPr>
                <w:rFonts w:eastAsia="Times New Roman"/>
                <w:iCs/>
                <w:szCs w:val="24"/>
                <w:lang w:val="et-EE"/>
              </w:rPr>
              <w:t>us</w:t>
            </w:r>
            <w:r w:rsidRPr="00EC1939">
              <w:rPr>
                <w:rFonts w:eastAsia="Times New Roman"/>
                <w:iCs/>
                <w:szCs w:val="24"/>
                <w:lang w:val="et-EE"/>
              </w:rPr>
              <w:t xml:space="preserve">meetmed hõlmavad suuniseid lobitegevuse ja huvide konflikti kohta. Seadusandlik menetlus </w:t>
            </w:r>
            <w:r w:rsidR="00B52513">
              <w:rPr>
                <w:rFonts w:eastAsia="Times New Roman"/>
                <w:iCs/>
                <w:szCs w:val="24"/>
                <w:lang w:val="et-EE"/>
              </w:rPr>
              <w:t>rikkumisest teataja</w:t>
            </w:r>
            <w:r w:rsidRPr="00EC1939">
              <w:rPr>
                <w:rFonts w:eastAsia="Times New Roman"/>
                <w:iCs/>
                <w:szCs w:val="24"/>
                <w:lang w:val="et-EE"/>
              </w:rPr>
              <w:t xml:space="preserve"> kaitset käsitlevate terviklike eeskirjade vastuvõtmiseks on käimas. Varade deklareerimise süsteemi ajakohastati, et kohustada ministrite poliitilisi nõu</w:t>
            </w:r>
            <w:r w:rsidR="00B52513">
              <w:rPr>
                <w:rFonts w:eastAsia="Times New Roman"/>
                <w:iCs/>
                <w:szCs w:val="24"/>
                <w:lang w:val="et-EE"/>
              </w:rPr>
              <w:t>nikke</w:t>
            </w:r>
            <w:r w:rsidRPr="00EC1939">
              <w:rPr>
                <w:rFonts w:eastAsia="Times New Roman"/>
                <w:iCs/>
                <w:szCs w:val="24"/>
                <w:lang w:val="et-EE"/>
              </w:rPr>
              <w:t xml:space="preserve"> esitama </w:t>
            </w:r>
            <w:r w:rsidR="00B52513">
              <w:rPr>
                <w:rFonts w:eastAsia="Times New Roman"/>
                <w:iCs/>
                <w:szCs w:val="24"/>
                <w:lang w:val="et-EE"/>
              </w:rPr>
              <w:t xml:space="preserve">majanduslike </w:t>
            </w:r>
            <w:r w:rsidRPr="00EC1939">
              <w:rPr>
                <w:rFonts w:eastAsia="Times New Roman"/>
                <w:iCs/>
                <w:szCs w:val="24"/>
                <w:lang w:val="et-EE"/>
              </w:rPr>
              <w:t>huvide deklaratsioon</w:t>
            </w:r>
            <w:r w:rsidR="00B52513">
              <w:rPr>
                <w:rFonts w:eastAsia="Times New Roman"/>
                <w:iCs/>
                <w:szCs w:val="24"/>
                <w:lang w:val="et-EE"/>
              </w:rPr>
              <w:t>e</w:t>
            </w:r>
            <w:r w:rsidRPr="00EC1939">
              <w:rPr>
                <w:rFonts w:eastAsia="Times New Roman"/>
                <w:iCs/>
                <w:szCs w:val="24"/>
                <w:lang w:val="et-EE"/>
              </w:rPr>
              <w:t>.</w:t>
            </w:r>
          </w:p>
          <w:p w14:paraId="71F58A32" w14:textId="0F3C483B" w:rsidR="00FA467F" w:rsidRDefault="007A3CAB" w:rsidP="00440193">
            <w:pPr>
              <w:spacing w:after="200"/>
              <w:rPr>
                <w:rFonts w:eastAsia="Times New Roman"/>
                <w:iCs/>
                <w:szCs w:val="24"/>
                <w:lang w:val="et-EE"/>
              </w:rPr>
            </w:pPr>
            <w:r w:rsidRPr="00595BAF">
              <w:rPr>
                <w:rFonts w:eastAsia="Times New Roman"/>
                <w:iCs/>
                <w:szCs w:val="24"/>
                <w:lang w:val="et-EE"/>
              </w:rPr>
              <w:t xml:space="preserve">Inimkaubandusega seotud ELi </w:t>
            </w:r>
            <w:r w:rsidRPr="00F950E6">
              <w:rPr>
                <w:rFonts w:eastAsia="Times New Roman"/>
                <w:i/>
                <w:iCs/>
                <w:szCs w:val="24"/>
                <w:lang w:val="et-EE"/>
              </w:rPr>
              <w:t>acquis</w:t>
            </w:r>
            <w:r w:rsidRPr="00595BAF">
              <w:rPr>
                <w:rFonts w:eastAsia="Times New Roman"/>
                <w:iCs/>
                <w:szCs w:val="24"/>
                <w:lang w:val="et-EE"/>
              </w:rPr>
              <w:t xml:space="preserve">’ on </w:t>
            </w:r>
            <w:r w:rsidR="00466198" w:rsidRPr="00595BAF">
              <w:rPr>
                <w:rFonts w:eastAsia="Times New Roman"/>
                <w:iCs/>
                <w:szCs w:val="24"/>
                <w:lang w:val="et-EE"/>
              </w:rPr>
              <w:t xml:space="preserve">võetud </w:t>
            </w:r>
            <w:r w:rsidRPr="00595BAF">
              <w:rPr>
                <w:rFonts w:eastAsia="Times New Roman"/>
                <w:iCs/>
                <w:szCs w:val="24"/>
                <w:lang w:val="et-EE"/>
              </w:rPr>
              <w:t>Eesti õigusesse üle. Sellest hoolimata tuleb meetmete rakendamist asutuste</w:t>
            </w:r>
            <w:r w:rsidR="00DC4D90">
              <w:rPr>
                <w:rFonts w:eastAsia="Times New Roman"/>
                <w:iCs/>
                <w:szCs w:val="24"/>
                <w:lang w:val="et-EE"/>
              </w:rPr>
              <w:t>s</w:t>
            </w:r>
            <w:r w:rsidRPr="00595BAF">
              <w:rPr>
                <w:rFonts w:eastAsia="Times New Roman"/>
                <w:iCs/>
                <w:szCs w:val="24"/>
                <w:lang w:val="et-EE"/>
              </w:rPr>
              <w:t xml:space="preserve"> veelgi parandada, sest mitte kõiki ohvrite kohtlemisega seotud meetmeid ei rakendata asutuste igapäevases töös (nt meetmed, mis on seotud ärakuulamistega). </w:t>
            </w:r>
            <w:r w:rsidR="00B77746">
              <w:rPr>
                <w:rFonts w:eastAsia="Times New Roman"/>
                <w:iCs/>
                <w:szCs w:val="24"/>
                <w:lang w:val="et-EE"/>
              </w:rPr>
              <w:t xml:space="preserve">Euroopa Parlamendi ja </w:t>
            </w:r>
            <w:r w:rsidR="00B77746" w:rsidRPr="004E7310">
              <w:rPr>
                <w:rFonts w:eastAsia="Times New Roman"/>
                <w:iCs/>
                <w:szCs w:val="24"/>
                <w:lang w:val="et-EE"/>
              </w:rPr>
              <w:t xml:space="preserve">nõukogu </w:t>
            </w:r>
            <w:r w:rsidR="00FA467F" w:rsidRPr="004E7310">
              <w:rPr>
                <w:rFonts w:eastAsia="Times New Roman"/>
                <w:iCs/>
                <w:szCs w:val="24"/>
                <w:lang w:val="et-EE"/>
              </w:rPr>
              <w:t>5. aprilli 2011. aasta direktiivi 2011/36</w:t>
            </w:r>
            <w:r w:rsidR="00B77746" w:rsidRPr="004E7310">
              <w:rPr>
                <w:rFonts w:eastAsia="Times New Roman"/>
                <w:iCs/>
                <w:szCs w:val="24"/>
                <w:lang w:val="et-EE"/>
              </w:rPr>
              <w:t>/EL</w:t>
            </w:r>
            <w:r w:rsidR="00FA467F" w:rsidRPr="004E7310">
              <w:rPr>
                <w:rFonts w:eastAsia="Times New Roman"/>
                <w:iCs/>
                <w:szCs w:val="24"/>
                <w:lang w:val="et-EE"/>
              </w:rPr>
              <w:t xml:space="preserve"> artikli 2 </w:t>
            </w:r>
            <w:r w:rsidR="00B77746" w:rsidRPr="004E7310">
              <w:rPr>
                <w:rFonts w:eastAsia="Times New Roman"/>
                <w:iCs/>
                <w:szCs w:val="24"/>
                <w:lang w:val="et-EE"/>
              </w:rPr>
              <w:t xml:space="preserve">järgi </w:t>
            </w:r>
            <w:r w:rsidR="00FA467F" w:rsidRPr="004E7310">
              <w:rPr>
                <w:rFonts w:eastAsia="Times New Roman"/>
                <w:iCs/>
                <w:szCs w:val="24"/>
                <w:lang w:val="et-EE"/>
              </w:rPr>
              <w:t>võtavad liikmesriigid vajalik</w:t>
            </w:r>
            <w:r w:rsidR="00B77746" w:rsidRPr="004E7310">
              <w:rPr>
                <w:rFonts w:eastAsia="Times New Roman"/>
                <w:iCs/>
                <w:szCs w:val="24"/>
                <w:lang w:val="et-EE"/>
              </w:rPr>
              <w:t>ke</w:t>
            </w:r>
            <w:r w:rsidR="00FA467F" w:rsidRPr="004E7310">
              <w:rPr>
                <w:rFonts w:eastAsia="Times New Roman"/>
                <w:iCs/>
                <w:szCs w:val="24"/>
                <w:lang w:val="et-EE"/>
              </w:rPr>
              <w:t xml:space="preserve"> meetme</w:t>
            </w:r>
            <w:r w:rsidR="00B77746" w:rsidRPr="004E7310">
              <w:rPr>
                <w:rFonts w:eastAsia="Times New Roman"/>
                <w:iCs/>
                <w:szCs w:val="24"/>
                <w:lang w:val="et-EE"/>
              </w:rPr>
              <w:t>i</w:t>
            </w:r>
            <w:r w:rsidR="00FA467F" w:rsidRPr="004E7310">
              <w:rPr>
                <w:rFonts w:eastAsia="Times New Roman"/>
                <w:iCs/>
                <w:szCs w:val="24"/>
                <w:lang w:val="et-EE"/>
              </w:rPr>
              <w:t>d tagamaks, et karistatakse järgmisi tahtlikke tegusid: isikute värbamine, transportimine, üleandmine, varjamine või vastuvõtmine, sealhulgas nende isikute üle kontrolli vahetamine või üleandmine, ähvardades või kasutades vägivalda või muid sunnimeetmeid, inimrööv</w:t>
            </w:r>
            <w:r w:rsidR="00B77746" w:rsidRPr="004E7310">
              <w:rPr>
                <w:rFonts w:eastAsia="Times New Roman"/>
                <w:iCs/>
                <w:szCs w:val="24"/>
                <w:lang w:val="et-EE"/>
              </w:rPr>
              <w:t>i</w:t>
            </w:r>
            <w:r w:rsidR="00FA467F" w:rsidRPr="004E7310">
              <w:rPr>
                <w:rFonts w:eastAsia="Times New Roman"/>
                <w:iCs/>
                <w:szCs w:val="24"/>
                <w:lang w:val="et-EE"/>
              </w:rPr>
              <w:t>, pettus</w:t>
            </w:r>
            <w:r w:rsidR="00B77746" w:rsidRPr="004E7310">
              <w:rPr>
                <w:rFonts w:eastAsia="Times New Roman"/>
                <w:iCs/>
                <w:szCs w:val="24"/>
                <w:lang w:val="et-EE"/>
              </w:rPr>
              <w:t>t</w:t>
            </w:r>
            <w:r w:rsidR="00FA467F" w:rsidRPr="004E7310">
              <w:rPr>
                <w:rFonts w:eastAsia="Times New Roman"/>
                <w:iCs/>
                <w:szCs w:val="24"/>
                <w:lang w:val="et-EE"/>
              </w:rPr>
              <w:t xml:space="preserve">, võimu </w:t>
            </w:r>
            <w:r w:rsidR="00B77746" w:rsidRPr="004E7310">
              <w:rPr>
                <w:rFonts w:eastAsia="Times New Roman"/>
                <w:iCs/>
                <w:szCs w:val="24"/>
                <w:lang w:val="et-EE"/>
              </w:rPr>
              <w:t xml:space="preserve">või kaitsetu seisundi </w:t>
            </w:r>
            <w:r w:rsidR="00FA467F" w:rsidRPr="004E7310">
              <w:rPr>
                <w:rFonts w:eastAsia="Times New Roman"/>
                <w:iCs/>
                <w:szCs w:val="24"/>
                <w:lang w:val="et-EE"/>
              </w:rPr>
              <w:t xml:space="preserve">kuritarvitamist, </w:t>
            </w:r>
            <w:r w:rsidR="001258A6" w:rsidRPr="004E7310">
              <w:rPr>
                <w:rFonts w:eastAsia="Times New Roman"/>
                <w:iCs/>
                <w:szCs w:val="24"/>
                <w:lang w:val="et-EE"/>
              </w:rPr>
              <w:t xml:space="preserve">raha </w:t>
            </w:r>
            <w:r w:rsidR="00FA467F" w:rsidRPr="004E7310">
              <w:rPr>
                <w:rFonts w:eastAsia="Times New Roman"/>
                <w:iCs/>
                <w:szCs w:val="24"/>
                <w:lang w:val="et-EE"/>
              </w:rPr>
              <w:t>või hüv</w:t>
            </w:r>
            <w:r w:rsidR="001258A6" w:rsidRPr="004E7310">
              <w:rPr>
                <w:rFonts w:eastAsia="Times New Roman"/>
                <w:iCs/>
                <w:szCs w:val="24"/>
                <w:lang w:val="et-EE"/>
              </w:rPr>
              <w:t>itiste</w:t>
            </w:r>
            <w:r w:rsidR="00FA467F" w:rsidRPr="004E7310">
              <w:rPr>
                <w:rFonts w:eastAsia="Times New Roman"/>
                <w:iCs/>
                <w:szCs w:val="24"/>
                <w:lang w:val="et-EE"/>
              </w:rPr>
              <w:t xml:space="preserve"> </w:t>
            </w:r>
            <w:r w:rsidR="001258A6" w:rsidRPr="004E7310">
              <w:rPr>
                <w:rFonts w:eastAsia="Times New Roman"/>
                <w:iCs/>
                <w:szCs w:val="24"/>
                <w:lang w:val="et-EE"/>
              </w:rPr>
              <w:t xml:space="preserve">võtmist või </w:t>
            </w:r>
            <w:r w:rsidR="00FA467F" w:rsidRPr="004E7310">
              <w:rPr>
                <w:rFonts w:eastAsia="Times New Roman"/>
                <w:iCs/>
                <w:szCs w:val="24"/>
                <w:lang w:val="et-EE"/>
              </w:rPr>
              <w:t xml:space="preserve">andmist, et saavutada teise isiku üle kontrolli omava isiku nõusolek </w:t>
            </w:r>
            <w:r w:rsidR="00B77746" w:rsidRPr="004E7310">
              <w:rPr>
                <w:rFonts w:eastAsia="Times New Roman"/>
                <w:iCs/>
                <w:szCs w:val="24"/>
                <w:lang w:val="et-EE"/>
              </w:rPr>
              <w:t xml:space="preserve">ärakasutamise </w:t>
            </w:r>
            <w:r w:rsidR="00FA467F" w:rsidRPr="004E7310">
              <w:rPr>
                <w:rFonts w:eastAsia="Times New Roman"/>
                <w:iCs/>
                <w:szCs w:val="24"/>
                <w:lang w:val="et-EE"/>
              </w:rPr>
              <w:t>eesmärgil. Eesti on pühendunud inimkaubanduse tõkestamise direktiivi kui esmase võrdluspunkti täielikule järgimisele.</w:t>
            </w:r>
          </w:p>
          <w:p w14:paraId="131D1686" w14:textId="3D2F6E52" w:rsidR="007A3CAB" w:rsidRPr="00595BAF" w:rsidRDefault="007A3CAB" w:rsidP="00440193">
            <w:pPr>
              <w:spacing w:after="200"/>
              <w:rPr>
                <w:rFonts w:eastAsia="Times New Roman"/>
                <w:iCs/>
                <w:szCs w:val="24"/>
                <w:lang w:val="et-EE"/>
              </w:rPr>
            </w:pPr>
            <w:r w:rsidRPr="00595BAF">
              <w:rPr>
                <w:rFonts w:eastAsia="Times New Roman"/>
                <w:iCs/>
                <w:szCs w:val="24"/>
                <w:lang w:val="et-EE"/>
              </w:rPr>
              <w:t>Kuni aprillini 2021 oli viimane EL</w:t>
            </w:r>
            <w:r>
              <w:rPr>
                <w:rFonts w:eastAsia="Times New Roman"/>
                <w:iCs/>
                <w:szCs w:val="24"/>
                <w:lang w:val="et-EE"/>
              </w:rPr>
              <w:t>i</w:t>
            </w:r>
            <w:r w:rsidRPr="00595BAF">
              <w:rPr>
                <w:rFonts w:eastAsia="Times New Roman"/>
                <w:iCs/>
                <w:szCs w:val="24"/>
                <w:lang w:val="et-EE"/>
              </w:rPr>
              <w:t xml:space="preserve"> tasandi strateegiline inimkaubanduse teemaline juhis Euroopa Parlamendile ja nõukogule komisjoni teatises „Aruanne inimkaubanduse kaotamis</w:t>
            </w:r>
            <w:r w:rsidR="00043434">
              <w:rPr>
                <w:rFonts w:eastAsia="Times New Roman"/>
                <w:iCs/>
                <w:szCs w:val="24"/>
                <w:lang w:val="et-EE"/>
              </w:rPr>
              <w:t>t käsitleva</w:t>
            </w:r>
            <w:r w:rsidRPr="00595BAF">
              <w:rPr>
                <w:rFonts w:eastAsia="Times New Roman"/>
                <w:iCs/>
                <w:szCs w:val="24"/>
                <w:lang w:val="et-EE"/>
              </w:rPr>
              <w:t xml:space="preserve"> ELi strateegia järelmeetmete </w:t>
            </w:r>
            <w:r w:rsidR="00043434">
              <w:rPr>
                <w:rFonts w:eastAsia="Times New Roman"/>
                <w:iCs/>
                <w:szCs w:val="24"/>
                <w:lang w:val="et-EE"/>
              </w:rPr>
              <w:t>ning</w:t>
            </w:r>
            <w:r w:rsidR="00043434" w:rsidRPr="00595BAF">
              <w:rPr>
                <w:rFonts w:eastAsia="Times New Roman"/>
                <w:iCs/>
                <w:szCs w:val="24"/>
                <w:lang w:val="et-EE"/>
              </w:rPr>
              <w:t xml:space="preserve"> </w:t>
            </w:r>
            <w:r w:rsidRPr="00595BAF">
              <w:rPr>
                <w:rFonts w:eastAsia="Times New Roman"/>
                <w:iCs/>
                <w:szCs w:val="24"/>
                <w:lang w:val="et-EE"/>
              </w:rPr>
              <w:t xml:space="preserve">konkreetsete </w:t>
            </w:r>
            <w:r w:rsidR="00043434" w:rsidRPr="00595BAF">
              <w:rPr>
                <w:rFonts w:eastAsia="Times New Roman"/>
                <w:iCs/>
                <w:szCs w:val="24"/>
                <w:lang w:val="et-EE"/>
              </w:rPr>
              <w:t xml:space="preserve">edasiste </w:t>
            </w:r>
            <w:r w:rsidRPr="00595BAF">
              <w:rPr>
                <w:rFonts w:eastAsia="Times New Roman"/>
                <w:iCs/>
                <w:szCs w:val="24"/>
                <w:lang w:val="et-EE"/>
              </w:rPr>
              <w:t xml:space="preserve">meetmete </w:t>
            </w:r>
            <w:r w:rsidR="00043434">
              <w:rPr>
                <w:rFonts w:eastAsia="Times New Roman"/>
                <w:iCs/>
                <w:szCs w:val="24"/>
                <w:lang w:val="et-EE"/>
              </w:rPr>
              <w:t>kohta</w:t>
            </w:r>
            <w:r w:rsidR="00BF396F">
              <w:rPr>
                <w:rFonts w:eastAsia="Times New Roman"/>
                <w:iCs/>
                <w:szCs w:val="24"/>
                <w:lang w:val="et-EE"/>
              </w:rPr>
              <w:t>“</w:t>
            </w:r>
            <w:r w:rsidRPr="00595BAF">
              <w:rPr>
                <w:rFonts w:eastAsia="Times New Roman"/>
                <w:iCs/>
                <w:szCs w:val="24"/>
                <w:lang w:val="et-EE"/>
              </w:rPr>
              <w:t xml:space="preserve">. Eesti võtab teatises nimetatud kolme prioriteedi rakendamiseks </w:t>
            </w:r>
            <w:r w:rsidR="00BF396F" w:rsidRPr="00595BAF">
              <w:rPr>
                <w:rFonts w:eastAsia="Times New Roman"/>
                <w:iCs/>
                <w:szCs w:val="24"/>
                <w:lang w:val="et-EE"/>
              </w:rPr>
              <w:t xml:space="preserve">asjakohased meetmed </w:t>
            </w:r>
            <w:r w:rsidRPr="00595BAF">
              <w:rPr>
                <w:rFonts w:eastAsia="Times New Roman"/>
                <w:iCs/>
                <w:szCs w:val="24"/>
                <w:lang w:val="et-EE"/>
              </w:rPr>
              <w:t xml:space="preserve">ja aitab </w:t>
            </w:r>
            <w:r w:rsidR="00BF396F">
              <w:rPr>
                <w:rFonts w:eastAsia="Times New Roman"/>
                <w:iCs/>
                <w:szCs w:val="24"/>
                <w:lang w:val="et-EE"/>
              </w:rPr>
              <w:t>saavutada</w:t>
            </w:r>
            <w:r w:rsidR="00BF396F" w:rsidRPr="00595BAF">
              <w:rPr>
                <w:rFonts w:eastAsia="Times New Roman"/>
                <w:iCs/>
                <w:szCs w:val="24"/>
                <w:lang w:val="et-EE"/>
              </w:rPr>
              <w:t xml:space="preserve"> </w:t>
            </w:r>
            <w:r w:rsidRPr="00595BAF">
              <w:rPr>
                <w:rFonts w:eastAsia="Times New Roman"/>
                <w:iCs/>
                <w:szCs w:val="24"/>
                <w:lang w:val="et-EE"/>
              </w:rPr>
              <w:t>uues inimkaubanduse vast</w:t>
            </w:r>
            <w:r w:rsidR="00043434">
              <w:rPr>
                <w:rFonts w:eastAsia="Times New Roman"/>
                <w:iCs/>
                <w:szCs w:val="24"/>
                <w:lang w:val="et-EE"/>
              </w:rPr>
              <w:t>u võitlemise</w:t>
            </w:r>
            <w:r w:rsidRPr="00595BAF">
              <w:rPr>
                <w:rFonts w:eastAsia="Times New Roman"/>
                <w:iCs/>
                <w:szCs w:val="24"/>
                <w:lang w:val="et-EE"/>
              </w:rPr>
              <w:t xml:space="preserve"> </w:t>
            </w:r>
            <w:r w:rsidR="00043434" w:rsidRPr="00595BAF">
              <w:rPr>
                <w:rFonts w:eastAsia="Times New Roman"/>
                <w:iCs/>
                <w:szCs w:val="24"/>
                <w:lang w:val="et-EE"/>
              </w:rPr>
              <w:t xml:space="preserve">ELi </w:t>
            </w:r>
            <w:r w:rsidRPr="00595BAF">
              <w:rPr>
                <w:rFonts w:eastAsia="Times New Roman"/>
                <w:iCs/>
                <w:szCs w:val="24"/>
                <w:lang w:val="et-EE"/>
              </w:rPr>
              <w:t>strateegias sätestatud prioriteet</w:t>
            </w:r>
            <w:r w:rsidR="00BF396F">
              <w:rPr>
                <w:rFonts w:eastAsia="Times New Roman"/>
                <w:iCs/>
                <w:szCs w:val="24"/>
                <w:lang w:val="et-EE"/>
              </w:rPr>
              <w:t>e</w:t>
            </w:r>
            <w:r w:rsidRPr="00595BAF">
              <w:rPr>
                <w:rFonts w:eastAsia="Times New Roman"/>
                <w:iCs/>
                <w:szCs w:val="24"/>
                <w:lang w:val="et-EE"/>
              </w:rPr>
              <w:t>.</w:t>
            </w:r>
          </w:p>
          <w:p w14:paraId="5DF5CE3F" w14:textId="449F1AEC"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Eesti </w:t>
            </w:r>
            <w:del w:id="82" w:author="Ülle Leht" w:date="2025-07-17T12:31:00Z">
              <w:r w:rsidRPr="00595BAF" w:rsidDel="00F87996">
                <w:rPr>
                  <w:rFonts w:eastAsia="Times New Roman"/>
                  <w:iCs/>
                  <w:szCs w:val="24"/>
                  <w:lang w:val="et-EE"/>
                </w:rPr>
                <w:delText>on võtnud rii</w:delText>
              </w:r>
              <w:r w:rsidR="00BF396F" w:rsidDel="00F87996">
                <w:rPr>
                  <w:rFonts w:eastAsia="Times New Roman"/>
                  <w:iCs/>
                  <w:szCs w:val="24"/>
                  <w:lang w:val="et-EE"/>
                </w:rPr>
                <w:delText>gisisesesse</w:delText>
              </w:r>
              <w:r w:rsidRPr="00595BAF" w:rsidDel="00F87996">
                <w:rPr>
                  <w:rFonts w:eastAsia="Times New Roman"/>
                  <w:iCs/>
                  <w:szCs w:val="24"/>
                  <w:lang w:val="et-EE"/>
                </w:rPr>
                <w:delText xml:space="preserve"> õigusesse üle</w:delText>
              </w:r>
            </w:del>
            <w:ins w:id="83" w:author="Ülle Leht" w:date="2025-07-17T12:31:00Z">
              <w:r w:rsidR="00F87996">
                <w:rPr>
                  <w:rFonts w:eastAsia="Times New Roman"/>
                  <w:iCs/>
                  <w:szCs w:val="24"/>
                  <w:lang w:val="et-EE"/>
                </w:rPr>
                <w:t>riigisisene õigus on vastavuses</w:t>
              </w:r>
            </w:ins>
            <w:r w:rsidRPr="00595BAF">
              <w:rPr>
                <w:rFonts w:eastAsia="Times New Roman"/>
                <w:iCs/>
                <w:szCs w:val="24"/>
                <w:lang w:val="et-EE"/>
              </w:rPr>
              <w:t xml:space="preserve"> direktiivi</w:t>
            </w:r>
            <w:ins w:id="84" w:author="Ülle Leht" w:date="2025-07-17T12:32:00Z">
              <w:r w:rsidR="00F87996">
                <w:rPr>
                  <w:rFonts w:eastAsia="Times New Roman"/>
                  <w:iCs/>
                  <w:szCs w:val="24"/>
                  <w:lang w:val="et-EE"/>
                </w:rPr>
                <w:t>ga</w:t>
              </w:r>
            </w:ins>
            <w:ins w:id="85" w:author="Ülle Leht" w:date="2025-07-17T11:47:00Z">
              <w:r w:rsidR="00AB07B8">
                <w:rPr>
                  <w:rFonts w:eastAsia="Times New Roman"/>
                  <w:iCs/>
                  <w:szCs w:val="24"/>
                  <w:lang w:val="et-EE"/>
                </w:rPr>
                <w:t xml:space="preserve"> </w:t>
              </w:r>
            </w:ins>
            <w:ins w:id="86" w:author="Ülle Leht" w:date="2025-07-17T12:05:00Z">
              <w:r w:rsidR="00A86874">
                <w:rPr>
                  <w:rFonts w:eastAsia="Times New Roman"/>
                  <w:iCs/>
                  <w:szCs w:val="24"/>
                  <w:lang w:val="et-EE"/>
                </w:rPr>
                <w:t>(EL)</w:t>
              </w:r>
              <w:r w:rsidR="004F0EC8">
                <w:rPr>
                  <w:rFonts w:eastAsia="Times New Roman"/>
                  <w:iCs/>
                  <w:szCs w:val="24"/>
                  <w:lang w:val="et-EE"/>
                </w:rPr>
                <w:t xml:space="preserve"> </w:t>
              </w:r>
            </w:ins>
            <w:ins w:id="87" w:author="Ülle Leht" w:date="2025-07-17T11:47:00Z">
              <w:r w:rsidR="00AB07B8">
                <w:rPr>
                  <w:rFonts w:eastAsia="Times New Roman"/>
                  <w:iCs/>
                  <w:szCs w:val="24"/>
                  <w:lang w:val="et-EE"/>
                </w:rPr>
                <w:t>2021/555</w:t>
              </w:r>
            </w:ins>
            <w:del w:id="88" w:author="Ülle Leht" w:date="2025-07-17T10:44:00Z">
              <w:r w:rsidR="00464644" w:rsidDel="00540EDB">
                <w:rPr>
                  <w:rFonts w:eastAsia="Times New Roman"/>
                  <w:iCs/>
                  <w:szCs w:val="24"/>
                  <w:lang w:val="et-EE"/>
                </w:rPr>
                <w:delText xml:space="preserve"> (EL)</w:delText>
              </w:r>
              <w:r w:rsidR="001258A6" w:rsidDel="00540EDB">
                <w:rPr>
                  <w:rFonts w:eastAsia="Times New Roman"/>
                  <w:iCs/>
                  <w:szCs w:val="24"/>
                  <w:lang w:val="et-EE"/>
                </w:rPr>
                <w:delText xml:space="preserve"> </w:delText>
              </w:r>
              <w:bookmarkStart w:id="89" w:name="_GoBack"/>
              <w:r w:rsidRPr="00595BAF" w:rsidDel="00540EDB">
                <w:rPr>
                  <w:rFonts w:eastAsia="Times New Roman"/>
                  <w:iCs/>
                  <w:szCs w:val="24"/>
                  <w:lang w:val="et-EE"/>
                </w:rPr>
                <w:delText>2017/85</w:delText>
              </w:r>
              <w:r w:rsidR="00464644" w:rsidDel="00540EDB">
                <w:rPr>
                  <w:rFonts w:eastAsia="Times New Roman"/>
                  <w:iCs/>
                  <w:szCs w:val="24"/>
                  <w:lang w:val="et-EE"/>
                </w:rPr>
                <w:delText>3</w:delText>
              </w:r>
            </w:del>
            <w:bookmarkEnd w:id="89"/>
            <w:r w:rsidRPr="00595BAF">
              <w:rPr>
                <w:rFonts w:eastAsia="Times New Roman"/>
                <w:iCs/>
                <w:szCs w:val="24"/>
                <w:lang w:val="et-EE"/>
              </w:rPr>
              <w:t>, mille</w:t>
            </w:r>
            <w:r w:rsidR="00540868">
              <w:rPr>
                <w:rFonts w:eastAsia="Times New Roman"/>
                <w:iCs/>
                <w:szCs w:val="24"/>
                <w:lang w:val="et-EE"/>
              </w:rPr>
              <w:t>s</w:t>
            </w:r>
            <w:r w:rsidR="00BF396F">
              <w:rPr>
                <w:rFonts w:eastAsia="Times New Roman"/>
                <w:iCs/>
                <w:szCs w:val="24"/>
                <w:lang w:val="et-EE"/>
              </w:rPr>
              <w:t xml:space="preserve"> on</w:t>
            </w:r>
            <w:r w:rsidRPr="00595BAF">
              <w:rPr>
                <w:rFonts w:eastAsia="Times New Roman"/>
                <w:iCs/>
                <w:szCs w:val="24"/>
                <w:lang w:val="et-EE"/>
              </w:rPr>
              <w:t xml:space="preserve"> määrat</w:t>
            </w:r>
            <w:r w:rsidR="00BF396F">
              <w:rPr>
                <w:rFonts w:eastAsia="Times New Roman"/>
                <w:iCs/>
                <w:szCs w:val="24"/>
                <w:lang w:val="et-EE"/>
              </w:rPr>
              <w:t>ud</w:t>
            </w:r>
            <w:r w:rsidRPr="00595BAF">
              <w:rPr>
                <w:rFonts w:eastAsia="Times New Roman"/>
                <w:iCs/>
                <w:szCs w:val="24"/>
                <w:lang w:val="et-EE"/>
              </w:rPr>
              <w:t xml:space="preserve"> kindlaks tulirelvade omandamise ja omamise ning tulirelvade teise ELi riiki üleandmise kontrolli ühised miinimumnõuded ELis. </w:t>
            </w:r>
            <w:r w:rsidR="00BF396F">
              <w:rPr>
                <w:rFonts w:eastAsia="Times New Roman"/>
                <w:iCs/>
                <w:szCs w:val="24"/>
                <w:lang w:val="et-EE"/>
              </w:rPr>
              <w:t xml:space="preserve">Tänu </w:t>
            </w:r>
            <w:r w:rsidRPr="00595BAF">
              <w:rPr>
                <w:rFonts w:eastAsia="Times New Roman"/>
                <w:iCs/>
                <w:szCs w:val="24"/>
                <w:lang w:val="et-EE"/>
              </w:rPr>
              <w:t>2017. aasta revisjon</w:t>
            </w:r>
            <w:r w:rsidR="00BF396F">
              <w:rPr>
                <w:rFonts w:eastAsia="Times New Roman"/>
                <w:iCs/>
                <w:szCs w:val="24"/>
                <w:lang w:val="et-EE"/>
              </w:rPr>
              <w:t>ile</w:t>
            </w:r>
            <w:r w:rsidRPr="00595BAF">
              <w:rPr>
                <w:rFonts w:eastAsia="Times New Roman"/>
                <w:iCs/>
                <w:szCs w:val="24"/>
                <w:lang w:val="et-EE"/>
              </w:rPr>
              <w:t xml:space="preserve"> </w:t>
            </w:r>
            <w:r w:rsidR="00BF396F">
              <w:rPr>
                <w:rFonts w:eastAsia="Times New Roman"/>
                <w:iCs/>
                <w:szCs w:val="24"/>
                <w:lang w:val="et-EE"/>
              </w:rPr>
              <w:t>paraneb</w:t>
            </w:r>
            <w:r w:rsidRPr="00595BAF">
              <w:rPr>
                <w:rFonts w:eastAsia="Times New Roman"/>
                <w:iCs/>
                <w:szCs w:val="24"/>
                <w:lang w:val="et-EE"/>
              </w:rPr>
              <w:t xml:space="preserve"> </w:t>
            </w:r>
            <w:r w:rsidR="00BF396F">
              <w:rPr>
                <w:rFonts w:eastAsia="Times New Roman"/>
                <w:iCs/>
                <w:szCs w:val="24"/>
                <w:lang w:val="et-EE"/>
              </w:rPr>
              <w:t xml:space="preserve">tuntavalt </w:t>
            </w:r>
            <w:r w:rsidRPr="00595BAF">
              <w:rPr>
                <w:rFonts w:eastAsia="Times New Roman"/>
                <w:iCs/>
                <w:szCs w:val="24"/>
                <w:lang w:val="et-EE"/>
              </w:rPr>
              <w:t>turvalisus</w:t>
            </w:r>
            <w:r w:rsidR="00BF396F">
              <w:rPr>
                <w:rFonts w:eastAsia="Times New Roman"/>
                <w:iCs/>
                <w:szCs w:val="24"/>
                <w:lang w:val="et-EE"/>
              </w:rPr>
              <w:t>, sest</w:t>
            </w:r>
            <w:r w:rsidRPr="00595BAF">
              <w:rPr>
                <w:rFonts w:eastAsia="Times New Roman"/>
                <w:iCs/>
                <w:szCs w:val="24"/>
                <w:lang w:val="et-EE"/>
              </w:rPr>
              <w:t xml:space="preserve"> teatavate suure võimsusega relvade, näiteks poolautomaa</w:t>
            </w:r>
            <w:r>
              <w:rPr>
                <w:rFonts w:eastAsia="Times New Roman"/>
                <w:iCs/>
                <w:szCs w:val="24"/>
                <w:lang w:val="et-EE"/>
              </w:rPr>
              <w:t>tseks</w:t>
            </w:r>
            <w:r w:rsidRPr="00595BAF">
              <w:rPr>
                <w:rFonts w:eastAsia="Times New Roman"/>
                <w:iCs/>
                <w:szCs w:val="24"/>
                <w:lang w:val="et-EE"/>
              </w:rPr>
              <w:t xml:space="preserve"> muudetud automaatsete tulirelvade omandami</w:t>
            </w:r>
            <w:r w:rsidR="00BF396F">
              <w:rPr>
                <w:rFonts w:eastAsia="Times New Roman"/>
                <w:iCs/>
                <w:szCs w:val="24"/>
                <w:lang w:val="et-EE"/>
              </w:rPr>
              <w:t>n</w:t>
            </w:r>
            <w:r w:rsidRPr="00595BAF">
              <w:rPr>
                <w:rFonts w:eastAsia="Times New Roman"/>
                <w:iCs/>
                <w:szCs w:val="24"/>
                <w:lang w:val="et-EE"/>
              </w:rPr>
              <w:t>e</w:t>
            </w:r>
            <w:r w:rsidR="00BF396F">
              <w:rPr>
                <w:rFonts w:eastAsia="Times New Roman"/>
                <w:iCs/>
                <w:szCs w:val="24"/>
                <w:lang w:val="et-EE"/>
              </w:rPr>
              <w:t xml:space="preserve"> muutub </w:t>
            </w:r>
            <w:r w:rsidR="00BF396F" w:rsidRPr="00595BAF">
              <w:rPr>
                <w:rFonts w:eastAsia="Times New Roman"/>
                <w:iCs/>
                <w:szCs w:val="24"/>
                <w:lang w:val="et-EE"/>
              </w:rPr>
              <w:t>õiguslikult keerulisemaks</w:t>
            </w:r>
            <w:r w:rsidRPr="00595BAF">
              <w:rPr>
                <w:rFonts w:eastAsia="Times New Roman"/>
                <w:iCs/>
                <w:szCs w:val="24"/>
                <w:lang w:val="et-EE"/>
              </w:rPr>
              <w:t xml:space="preserve">. Samuti tugevdab tulirelvade direktiiv koostööd ELi riikide vahel, parandades teabevahetust (Eesti on </w:t>
            </w:r>
            <w:r w:rsidR="00F0669A">
              <w:rPr>
                <w:rFonts w:eastAsia="Times New Roman"/>
                <w:iCs/>
                <w:szCs w:val="24"/>
                <w:lang w:val="et-EE"/>
              </w:rPr>
              <w:t xml:space="preserve">siseturu infosüsteemi </w:t>
            </w:r>
            <w:r w:rsidRPr="00595BAF">
              <w:rPr>
                <w:rFonts w:eastAsia="Times New Roman"/>
                <w:iCs/>
                <w:szCs w:val="24"/>
                <w:lang w:val="et-EE"/>
              </w:rPr>
              <w:t>kasutanud alates 2019. aasta septembrist)</w:t>
            </w:r>
            <w:r w:rsidR="004C570A">
              <w:rPr>
                <w:rFonts w:eastAsia="Times New Roman"/>
                <w:iCs/>
                <w:szCs w:val="24"/>
                <w:lang w:val="et-EE"/>
              </w:rPr>
              <w:t>,</w:t>
            </w:r>
            <w:r w:rsidRPr="00595BAF">
              <w:rPr>
                <w:rFonts w:eastAsia="Times New Roman"/>
                <w:iCs/>
                <w:szCs w:val="24"/>
                <w:lang w:val="et-EE"/>
              </w:rPr>
              <w:t xml:space="preserve"> ning </w:t>
            </w:r>
            <w:r w:rsidR="00316D86">
              <w:rPr>
                <w:rFonts w:eastAsia="Times New Roman"/>
                <w:iCs/>
                <w:szCs w:val="24"/>
                <w:lang w:val="et-EE"/>
              </w:rPr>
              <w:t>edendab</w:t>
            </w:r>
            <w:r w:rsidR="00316D86" w:rsidRPr="00595BAF">
              <w:rPr>
                <w:rFonts w:eastAsia="Times New Roman"/>
                <w:iCs/>
                <w:szCs w:val="24"/>
                <w:lang w:val="et-EE"/>
              </w:rPr>
              <w:t xml:space="preserve"> </w:t>
            </w:r>
            <w:r w:rsidR="004C570A">
              <w:rPr>
                <w:rFonts w:eastAsia="Times New Roman"/>
                <w:iCs/>
                <w:szCs w:val="24"/>
                <w:lang w:val="et-EE"/>
              </w:rPr>
              <w:t>märgatavalt</w:t>
            </w:r>
            <w:r w:rsidR="004C570A" w:rsidRPr="00595BAF">
              <w:rPr>
                <w:rFonts w:eastAsia="Times New Roman"/>
                <w:iCs/>
                <w:szCs w:val="24"/>
                <w:lang w:val="et-EE"/>
              </w:rPr>
              <w:t xml:space="preserve"> </w:t>
            </w:r>
            <w:r w:rsidRPr="00595BAF">
              <w:rPr>
                <w:rFonts w:eastAsia="Times New Roman"/>
                <w:iCs/>
                <w:szCs w:val="24"/>
                <w:lang w:val="et-EE"/>
              </w:rPr>
              <w:t xml:space="preserve">tulirelvade jälgitavust, parandades seaduslikult hoitavate tulirelvade jälgimist, et vähendada </w:t>
            </w:r>
            <w:r w:rsidR="004C570A">
              <w:rPr>
                <w:rFonts w:eastAsia="Times New Roman"/>
                <w:iCs/>
                <w:szCs w:val="24"/>
                <w:lang w:val="et-EE"/>
              </w:rPr>
              <w:t xml:space="preserve">nende </w:t>
            </w:r>
            <w:r w:rsidRPr="00595BAF">
              <w:rPr>
                <w:rFonts w:eastAsia="Times New Roman"/>
                <w:iCs/>
                <w:szCs w:val="24"/>
                <w:lang w:val="et-EE"/>
              </w:rPr>
              <w:t xml:space="preserve">ebaseaduslikele turgudele sattumise ohtu. Komisjoni rakendusdirektiivid (EL) 2019/69 ja (EL) 2019/68 on võetud </w:t>
            </w:r>
            <w:r w:rsidR="004C570A" w:rsidRPr="00595BAF">
              <w:rPr>
                <w:rFonts w:eastAsia="Times New Roman"/>
                <w:iCs/>
                <w:szCs w:val="24"/>
                <w:lang w:val="et-EE"/>
              </w:rPr>
              <w:t xml:space="preserve">üle </w:t>
            </w:r>
            <w:r w:rsidRPr="00595BAF">
              <w:rPr>
                <w:rFonts w:eastAsia="Times New Roman"/>
                <w:iCs/>
                <w:szCs w:val="24"/>
                <w:lang w:val="et-EE"/>
              </w:rPr>
              <w:t xml:space="preserve">ka Eesti õigusesse. Eesti järgib tulirelvade deaktiveerimise ühiseid miinimumstandardeid käsitlevat rakendusmäärust. </w:t>
            </w:r>
            <w:r w:rsidR="004C570A" w:rsidRPr="00595BAF">
              <w:rPr>
                <w:rFonts w:eastAsia="Times New Roman"/>
                <w:iCs/>
                <w:szCs w:val="24"/>
                <w:lang w:val="et-EE"/>
              </w:rPr>
              <w:t xml:space="preserve">Eesti </w:t>
            </w:r>
            <w:r w:rsidR="004C570A">
              <w:rPr>
                <w:rFonts w:eastAsia="Times New Roman"/>
                <w:iCs/>
                <w:szCs w:val="24"/>
                <w:lang w:val="et-EE"/>
              </w:rPr>
              <w:t>p</w:t>
            </w:r>
            <w:r w:rsidR="004C570A" w:rsidRPr="00595BAF">
              <w:rPr>
                <w:rFonts w:eastAsia="Times New Roman"/>
                <w:iCs/>
                <w:szCs w:val="24"/>
                <w:lang w:val="et-EE"/>
              </w:rPr>
              <w:t>olitsei registreeri</w:t>
            </w:r>
            <w:r w:rsidR="004C570A">
              <w:rPr>
                <w:rFonts w:eastAsia="Times New Roman"/>
                <w:iCs/>
                <w:szCs w:val="24"/>
                <w:lang w:val="et-EE"/>
              </w:rPr>
              <w:t>b</w:t>
            </w:r>
            <w:r w:rsidR="004C570A" w:rsidRPr="00595BAF">
              <w:rPr>
                <w:rFonts w:eastAsia="Times New Roman"/>
                <w:iCs/>
                <w:szCs w:val="24"/>
                <w:lang w:val="et-EE"/>
              </w:rPr>
              <w:t xml:space="preserve"> </w:t>
            </w:r>
            <w:r w:rsidR="004C570A">
              <w:rPr>
                <w:rFonts w:eastAsia="Times New Roman"/>
                <w:iCs/>
                <w:szCs w:val="24"/>
                <w:lang w:val="et-EE"/>
              </w:rPr>
              <w:t>k</w:t>
            </w:r>
            <w:r w:rsidRPr="00595BAF">
              <w:rPr>
                <w:rFonts w:eastAsia="Times New Roman"/>
                <w:iCs/>
                <w:szCs w:val="24"/>
                <w:lang w:val="et-EE"/>
              </w:rPr>
              <w:t xml:space="preserve">õik deaktiveeritud tulirelvad </w:t>
            </w:r>
            <w:r w:rsidR="004C570A">
              <w:rPr>
                <w:rFonts w:eastAsia="Times New Roman"/>
                <w:iCs/>
                <w:szCs w:val="24"/>
                <w:lang w:val="et-EE"/>
              </w:rPr>
              <w:t>ning</w:t>
            </w:r>
            <w:r w:rsidRPr="00595BAF">
              <w:rPr>
                <w:rFonts w:eastAsia="Times New Roman"/>
                <w:iCs/>
                <w:szCs w:val="24"/>
                <w:lang w:val="et-EE"/>
              </w:rPr>
              <w:t xml:space="preserve"> nende andmed salvestat</w:t>
            </w:r>
            <w:r w:rsidR="004C570A">
              <w:rPr>
                <w:rFonts w:eastAsia="Times New Roman"/>
                <w:iCs/>
                <w:szCs w:val="24"/>
                <w:lang w:val="et-EE"/>
              </w:rPr>
              <w:t>akse</w:t>
            </w:r>
            <w:r w:rsidRPr="00595BAF">
              <w:rPr>
                <w:rFonts w:eastAsia="Times New Roman"/>
                <w:iCs/>
                <w:szCs w:val="24"/>
                <w:lang w:val="et-EE"/>
              </w:rPr>
              <w:t xml:space="preserve"> teenistus- ja tsiviilrelvade registris</w:t>
            </w:r>
            <w:r w:rsidR="00D97065">
              <w:rPr>
                <w:rFonts w:eastAsia="Times New Roman"/>
                <w:iCs/>
                <w:szCs w:val="24"/>
                <w:lang w:val="et-EE"/>
              </w:rPr>
              <w:t>se</w:t>
            </w:r>
            <w:r w:rsidRPr="00595BAF">
              <w:rPr>
                <w:rFonts w:eastAsia="Times New Roman"/>
                <w:iCs/>
                <w:szCs w:val="24"/>
                <w:lang w:val="et-EE"/>
              </w:rPr>
              <w:t>.</w:t>
            </w:r>
          </w:p>
          <w:p w14:paraId="39F6303D" w14:textId="02875187"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Eesti valitsus uuendab </w:t>
            </w:r>
            <w:r w:rsidR="001345C6">
              <w:rPr>
                <w:rFonts w:eastAsia="Times New Roman"/>
                <w:iCs/>
                <w:szCs w:val="24"/>
                <w:lang w:val="et-EE"/>
              </w:rPr>
              <w:t>STAKiga</w:t>
            </w:r>
            <w:r w:rsidRPr="00595BAF">
              <w:rPr>
                <w:rFonts w:eastAsia="Times New Roman"/>
                <w:iCs/>
                <w:szCs w:val="24"/>
                <w:lang w:val="et-EE"/>
              </w:rPr>
              <w:t xml:space="preserve"> 2020</w:t>
            </w:r>
            <w:r w:rsidR="004C570A">
              <w:rPr>
                <w:rFonts w:eastAsia="Times New Roman"/>
                <w:iCs/>
                <w:szCs w:val="24"/>
                <w:lang w:val="et-EE"/>
              </w:rPr>
              <w:t>–</w:t>
            </w:r>
            <w:r w:rsidRPr="00595BAF">
              <w:rPr>
                <w:rFonts w:eastAsia="Times New Roman"/>
                <w:iCs/>
                <w:szCs w:val="24"/>
                <w:lang w:val="et-EE"/>
              </w:rPr>
              <w:t>2030 oma terrorismivastase võitluse prioriteete. Strateegia hõlmab kõiki terrorismivastas</w:t>
            </w:r>
            <w:r w:rsidR="004C570A">
              <w:rPr>
                <w:rFonts w:eastAsia="Times New Roman"/>
                <w:iCs/>
                <w:szCs w:val="24"/>
                <w:lang w:val="et-EE"/>
              </w:rPr>
              <w:t>e</w:t>
            </w:r>
            <w:r w:rsidRPr="00595BAF">
              <w:rPr>
                <w:rFonts w:eastAsia="Times New Roman"/>
                <w:iCs/>
                <w:szCs w:val="24"/>
                <w:lang w:val="et-EE"/>
              </w:rPr>
              <w:t xml:space="preserve"> võitlus</w:t>
            </w:r>
            <w:r w:rsidR="004C570A">
              <w:rPr>
                <w:rFonts w:eastAsia="Times New Roman"/>
                <w:iCs/>
                <w:szCs w:val="24"/>
                <w:lang w:val="et-EE"/>
              </w:rPr>
              <w:t>e</w:t>
            </w:r>
            <w:r w:rsidRPr="00595BAF">
              <w:rPr>
                <w:rFonts w:eastAsia="Times New Roman"/>
                <w:iCs/>
                <w:szCs w:val="24"/>
                <w:lang w:val="et-EE"/>
              </w:rPr>
              <w:t xml:space="preserve"> ja vägivaldse äärmuslus</w:t>
            </w:r>
            <w:r w:rsidR="004C570A">
              <w:rPr>
                <w:rFonts w:eastAsia="Times New Roman"/>
                <w:iCs/>
                <w:szCs w:val="24"/>
                <w:lang w:val="et-EE"/>
              </w:rPr>
              <w:t>e</w:t>
            </w:r>
            <w:r w:rsidRPr="00595BAF">
              <w:rPr>
                <w:rFonts w:eastAsia="Times New Roman"/>
                <w:iCs/>
                <w:szCs w:val="24"/>
                <w:lang w:val="et-EE"/>
              </w:rPr>
              <w:t xml:space="preserve"> arengu</w:t>
            </w:r>
            <w:r w:rsidR="004C570A">
              <w:rPr>
                <w:rFonts w:eastAsia="Times New Roman"/>
                <w:iCs/>
                <w:szCs w:val="24"/>
                <w:lang w:val="et-EE"/>
              </w:rPr>
              <w:t>suundi</w:t>
            </w:r>
            <w:r w:rsidRPr="00595BAF">
              <w:rPr>
                <w:rFonts w:eastAsia="Times New Roman"/>
                <w:iCs/>
                <w:szCs w:val="24"/>
                <w:lang w:val="et-EE"/>
              </w:rPr>
              <w:t>. STAK</w:t>
            </w:r>
            <w:r w:rsidR="004C570A">
              <w:rPr>
                <w:rFonts w:eastAsia="Times New Roman"/>
                <w:iCs/>
                <w:szCs w:val="24"/>
                <w:lang w:val="et-EE"/>
              </w:rPr>
              <w:t>i</w:t>
            </w:r>
            <w:r w:rsidRPr="00595BAF">
              <w:rPr>
                <w:rFonts w:eastAsia="Times New Roman"/>
                <w:iCs/>
                <w:szCs w:val="24"/>
                <w:lang w:val="et-EE"/>
              </w:rPr>
              <w:t xml:space="preserve"> prioriteedid on kooskõlas </w:t>
            </w:r>
            <w:r>
              <w:rPr>
                <w:rFonts w:eastAsia="Times New Roman"/>
                <w:iCs/>
                <w:szCs w:val="24"/>
                <w:lang w:val="et-EE"/>
              </w:rPr>
              <w:t>Ühinenud Rahvaste Organisatsiooni (</w:t>
            </w:r>
            <w:r w:rsidR="00BB0E53">
              <w:rPr>
                <w:rFonts w:eastAsia="Times New Roman"/>
                <w:iCs/>
                <w:szCs w:val="24"/>
                <w:lang w:val="et-EE"/>
              </w:rPr>
              <w:t xml:space="preserve">edaspidi </w:t>
            </w:r>
            <w:r w:rsidRPr="00440193">
              <w:rPr>
                <w:rFonts w:eastAsia="Times New Roman"/>
                <w:i/>
                <w:szCs w:val="24"/>
                <w:lang w:val="et-EE"/>
              </w:rPr>
              <w:t>ÜRO</w:t>
            </w:r>
            <w:r>
              <w:rPr>
                <w:rFonts w:eastAsia="Times New Roman"/>
                <w:iCs/>
                <w:szCs w:val="24"/>
                <w:lang w:val="et-EE"/>
              </w:rPr>
              <w:t>)</w:t>
            </w:r>
            <w:r w:rsidRPr="00595BAF">
              <w:rPr>
                <w:rFonts w:eastAsia="Times New Roman"/>
                <w:iCs/>
                <w:szCs w:val="24"/>
                <w:lang w:val="et-EE"/>
              </w:rPr>
              <w:t xml:space="preserve"> </w:t>
            </w:r>
            <w:r w:rsidR="00464644">
              <w:rPr>
                <w:rFonts w:eastAsia="Times New Roman"/>
                <w:iCs/>
                <w:szCs w:val="24"/>
                <w:lang w:val="et-EE"/>
              </w:rPr>
              <w:t xml:space="preserve">ülemaailmse </w:t>
            </w:r>
            <w:r w:rsidRPr="00595BAF">
              <w:rPr>
                <w:rFonts w:eastAsia="Times New Roman"/>
                <w:iCs/>
                <w:szCs w:val="24"/>
                <w:lang w:val="et-EE"/>
              </w:rPr>
              <w:lastRenderedPageBreak/>
              <w:t xml:space="preserve">terrorismivastase võitluse strateegiaga ning ÜRO, ELi, koostööpartnerluse, </w:t>
            </w:r>
            <w:r w:rsidR="00464644" w:rsidRPr="000931EC">
              <w:rPr>
                <w:rStyle w:val="Strong"/>
                <w:b w:val="0"/>
                <w:color w:val="000000"/>
                <w:bdr w:val="none" w:sz="0" w:space="0" w:color="auto" w:frame="1"/>
                <w:shd w:val="clear" w:color="auto" w:fill="FFFFFF"/>
              </w:rPr>
              <w:t>Euroopa Julgeoleku- ja Koostööorganisatsioon</w:t>
            </w:r>
            <w:r w:rsidR="00464644">
              <w:rPr>
                <w:rStyle w:val="Strong"/>
                <w:b w:val="0"/>
                <w:color w:val="000000"/>
                <w:bdr w:val="none" w:sz="0" w:space="0" w:color="auto" w:frame="1"/>
                <w:shd w:val="clear" w:color="auto" w:fill="FFFFFF"/>
              </w:rPr>
              <w:t>i</w:t>
            </w:r>
            <w:r w:rsidR="00464644" w:rsidRPr="00595BAF">
              <w:rPr>
                <w:rFonts w:eastAsia="Times New Roman"/>
                <w:iCs/>
                <w:szCs w:val="24"/>
                <w:lang w:val="et-EE"/>
              </w:rPr>
              <w:t xml:space="preserve"> </w:t>
            </w:r>
            <w:r w:rsidR="00464644">
              <w:rPr>
                <w:rFonts w:eastAsia="Times New Roman"/>
                <w:iCs/>
                <w:szCs w:val="24"/>
                <w:lang w:val="et-EE"/>
              </w:rPr>
              <w:t>(</w:t>
            </w:r>
            <w:r w:rsidR="00BB0E53">
              <w:rPr>
                <w:rFonts w:eastAsia="Times New Roman"/>
                <w:iCs/>
                <w:szCs w:val="24"/>
                <w:lang w:val="et-EE"/>
              </w:rPr>
              <w:t xml:space="preserve">edaspidi </w:t>
            </w:r>
            <w:r w:rsidRPr="00440193">
              <w:rPr>
                <w:rFonts w:eastAsia="Times New Roman"/>
                <w:i/>
                <w:szCs w:val="24"/>
                <w:lang w:val="et-EE"/>
              </w:rPr>
              <w:t>OSCE</w:t>
            </w:r>
            <w:r w:rsidR="00464644">
              <w:rPr>
                <w:rFonts w:eastAsia="Times New Roman"/>
                <w:iCs/>
                <w:szCs w:val="24"/>
                <w:lang w:val="et-EE"/>
              </w:rPr>
              <w:t>)</w:t>
            </w:r>
            <w:r w:rsidR="00464644">
              <w:rPr>
                <w:rStyle w:val="CommentReference"/>
                <w:rFonts w:asciiTheme="minorHAnsi" w:eastAsiaTheme="minorHAnsi" w:hAnsiTheme="minorHAnsi" w:cstheme="minorBidi"/>
                <w:lang w:eastAsia="en-US"/>
              </w:rPr>
              <w:t xml:space="preserve"> </w:t>
            </w:r>
            <w:r w:rsidRPr="00595BAF">
              <w:rPr>
                <w:rFonts w:eastAsia="Times New Roman"/>
                <w:iCs/>
                <w:szCs w:val="24"/>
                <w:lang w:val="et-EE"/>
              </w:rPr>
              <w:t xml:space="preserve"> ja rahvusvahelise õiguse peamiste põhimõtete ja prioriteetidega (sh inimõiguste kaitse). STAK on osaliselt piiratud juurdepääsuga.</w:t>
            </w:r>
          </w:p>
          <w:p w14:paraId="34A55679" w14:textId="4472A225"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2018. aasta detsembris võttis Riigikogu vastu seaduseelnõu, millega rakendatakse </w:t>
            </w:r>
            <w:r w:rsidR="00793716" w:rsidRPr="00595BAF">
              <w:rPr>
                <w:rFonts w:eastAsia="Times New Roman"/>
                <w:iCs/>
                <w:szCs w:val="24"/>
                <w:lang w:val="et-EE"/>
              </w:rPr>
              <w:t>rii</w:t>
            </w:r>
            <w:r w:rsidR="00793716">
              <w:rPr>
                <w:rFonts w:eastAsia="Times New Roman"/>
                <w:iCs/>
                <w:szCs w:val="24"/>
                <w:lang w:val="et-EE"/>
              </w:rPr>
              <w:t>gisiseses</w:t>
            </w:r>
            <w:r w:rsidR="00793716" w:rsidRPr="00595BAF">
              <w:rPr>
                <w:rFonts w:eastAsia="Times New Roman"/>
                <w:iCs/>
                <w:szCs w:val="24"/>
                <w:lang w:val="et-EE"/>
              </w:rPr>
              <w:t xml:space="preserve"> õiguses</w:t>
            </w:r>
            <w:r w:rsidR="00793716">
              <w:rPr>
                <w:rFonts w:eastAsia="Times New Roman"/>
                <w:iCs/>
                <w:szCs w:val="24"/>
                <w:lang w:val="et-EE"/>
              </w:rPr>
              <w:t xml:space="preserve"> </w:t>
            </w:r>
            <w:r w:rsidRPr="00595BAF">
              <w:rPr>
                <w:rFonts w:eastAsia="Times New Roman"/>
                <w:iCs/>
                <w:szCs w:val="24"/>
                <w:lang w:val="et-EE"/>
              </w:rPr>
              <w:t xml:space="preserve">ÜRO resolutsiooni 2178, terrorismi ennetamise lisaprotokolli ja ELi direktiivi </w:t>
            </w:r>
            <w:r w:rsidR="00793716">
              <w:rPr>
                <w:rFonts w:eastAsia="Times New Roman"/>
                <w:iCs/>
                <w:szCs w:val="24"/>
                <w:lang w:val="et-EE"/>
              </w:rPr>
              <w:t>(EL)</w:t>
            </w:r>
            <w:r w:rsidR="007358DC">
              <w:rPr>
                <w:rFonts w:eastAsia="Times New Roman"/>
                <w:iCs/>
                <w:szCs w:val="24"/>
                <w:lang w:val="et-EE"/>
              </w:rPr>
              <w:t> </w:t>
            </w:r>
            <w:r w:rsidRPr="00595BAF">
              <w:rPr>
                <w:rFonts w:eastAsia="Times New Roman"/>
                <w:iCs/>
                <w:szCs w:val="24"/>
                <w:lang w:val="et-EE"/>
              </w:rPr>
              <w:t>2017/541. Muu hulgas laiendati seaduseelnõu</w:t>
            </w:r>
            <w:r>
              <w:rPr>
                <w:rFonts w:eastAsia="Times New Roman"/>
                <w:iCs/>
                <w:szCs w:val="24"/>
                <w:lang w:val="et-EE"/>
              </w:rPr>
              <w:t>s</w:t>
            </w:r>
            <w:r w:rsidRPr="00595BAF">
              <w:rPr>
                <w:rFonts w:eastAsia="Times New Roman"/>
                <w:iCs/>
                <w:szCs w:val="24"/>
                <w:lang w:val="et-EE"/>
              </w:rPr>
              <w:t xml:space="preserve"> terrorismiohvrite mõistet ja terrorismikurite</w:t>
            </w:r>
            <w:r>
              <w:rPr>
                <w:rFonts w:eastAsia="Times New Roman"/>
                <w:iCs/>
                <w:szCs w:val="24"/>
                <w:lang w:val="et-EE"/>
              </w:rPr>
              <w:t>gudega</w:t>
            </w:r>
            <w:r w:rsidRPr="00595BAF">
              <w:rPr>
                <w:rFonts w:eastAsia="Times New Roman"/>
                <w:iCs/>
                <w:szCs w:val="24"/>
                <w:lang w:val="et-EE"/>
              </w:rPr>
              <w:t xml:space="preserve"> seotud kuritegevuse elemente. Riigikogu võttis 2018. aasta detsembris kooskõlas ELi direktiiviga vastu karistusseadustiku, rahapesu ja terrorismi rahastamise tõkestamise seaduse ning ohvrite toetamise seaduse muudatused. Samuti </w:t>
            </w:r>
            <w:r w:rsidR="00322D14">
              <w:rPr>
                <w:rFonts w:eastAsia="Times New Roman"/>
                <w:iCs/>
                <w:szCs w:val="24"/>
                <w:lang w:val="et-EE"/>
              </w:rPr>
              <w:t>viidi</w:t>
            </w:r>
            <w:r w:rsidRPr="00595BAF">
              <w:rPr>
                <w:rFonts w:eastAsia="Times New Roman"/>
                <w:iCs/>
                <w:szCs w:val="24"/>
                <w:lang w:val="et-EE"/>
              </w:rPr>
              <w:t xml:space="preserve"> seaduseelnõu kooskõlla ÜRO resolutsiooni ja Euroopa Nõukogu terrorismi ennetamise konventsiooni lisaprotokolliga. Kemikaaliseadust </w:t>
            </w:r>
            <w:r w:rsidR="00793716">
              <w:rPr>
                <w:rFonts w:eastAsia="Times New Roman"/>
                <w:iCs/>
                <w:szCs w:val="24"/>
                <w:lang w:val="et-EE"/>
              </w:rPr>
              <w:t>täiendati</w:t>
            </w:r>
            <w:r w:rsidR="00793716" w:rsidRPr="00595BAF">
              <w:rPr>
                <w:rFonts w:eastAsia="Times New Roman"/>
                <w:iCs/>
                <w:szCs w:val="24"/>
                <w:lang w:val="et-EE"/>
              </w:rPr>
              <w:t xml:space="preserve"> </w:t>
            </w:r>
            <w:r w:rsidRPr="00595BAF">
              <w:rPr>
                <w:rFonts w:eastAsia="Times New Roman"/>
                <w:iCs/>
                <w:szCs w:val="24"/>
                <w:lang w:val="et-EE"/>
              </w:rPr>
              <w:t xml:space="preserve">lisanõuetega, mis kohustavad küsima ohtlike kemikaalide käitlemiseks </w:t>
            </w:r>
            <w:r w:rsidR="00793716" w:rsidRPr="00595BAF">
              <w:rPr>
                <w:rFonts w:eastAsia="Times New Roman"/>
                <w:iCs/>
                <w:szCs w:val="24"/>
                <w:lang w:val="et-EE"/>
              </w:rPr>
              <w:t>luba</w:t>
            </w:r>
            <w:r w:rsidR="00793716">
              <w:rPr>
                <w:rFonts w:eastAsia="Times New Roman"/>
                <w:iCs/>
                <w:szCs w:val="24"/>
                <w:lang w:val="et-EE"/>
              </w:rPr>
              <w:t>,</w:t>
            </w:r>
            <w:r w:rsidR="00793716" w:rsidRPr="00595BAF">
              <w:rPr>
                <w:rFonts w:eastAsia="Times New Roman"/>
                <w:iCs/>
                <w:szCs w:val="24"/>
                <w:lang w:val="et-EE"/>
              </w:rPr>
              <w:t xml:space="preserve"> </w:t>
            </w:r>
            <w:r>
              <w:rPr>
                <w:rFonts w:eastAsia="Times New Roman"/>
                <w:iCs/>
                <w:szCs w:val="24"/>
                <w:lang w:val="et-EE"/>
              </w:rPr>
              <w:t>teostama</w:t>
            </w:r>
            <w:r w:rsidRPr="00595BAF">
              <w:rPr>
                <w:rFonts w:eastAsia="Times New Roman"/>
                <w:iCs/>
                <w:szCs w:val="24"/>
                <w:lang w:val="et-EE"/>
              </w:rPr>
              <w:t xml:space="preserve"> riiklikku järelevalvet ja teatam</w:t>
            </w:r>
            <w:r>
              <w:rPr>
                <w:rFonts w:eastAsia="Times New Roman"/>
                <w:iCs/>
                <w:szCs w:val="24"/>
                <w:lang w:val="et-EE"/>
              </w:rPr>
              <w:t>a</w:t>
            </w:r>
            <w:r w:rsidRPr="00595BAF">
              <w:rPr>
                <w:rFonts w:eastAsia="Times New Roman"/>
                <w:iCs/>
                <w:szCs w:val="24"/>
                <w:lang w:val="et-EE"/>
              </w:rPr>
              <w:t xml:space="preserve"> kahtlastest tehingutest ning lõhkeaine kadumisest ja vargusest. Radioaktiivsete kiirgusallikate julgeolek</w:t>
            </w:r>
            <w:r w:rsidR="00793716">
              <w:rPr>
                <w:rFonts w:eastAsia="Times New Roman"/>
                <w:iCs/>
                <w:szCs w:val="24"/>
                <w:lang w:val="et-EE"/>
              </w:rPr>
              <w:t xml:space="preserve"> on</w:t>
            </w:r>
            <w:r w:rsidRPr="00595BAF">
              <w:rPr>
                <w:rFonts w:eastAsia="Times New Roman"/>
                <w:iCs/>
                <w:szCs w:val="24"/>
                <w:lang w:val="et-EE"/>
              </w:rPr>
              <w:t xml:space="preserve"> reguleeri</w:t>
            </w:r>
            <w:r w:rsidR="00793716">
              <w:rPr>
                <w:rFonts w:eastAsia="Times New Roman"/>
                <w:iCs/>
                <w:szCs w:val="24"/>
                <w:lang w:val="et-EE"/>
              </w:rPr>
              <w:t>tud</w:t>
            </w:r>
            <w:r w:rsidRPr="00595BAF">
              <w:rPr>
                <w:rFonts w:eastAsia="Times New Roman"/>
                <w:iCs/>
                <w:szCs w:val="24"/>
                <w:lang w:val="et-EE"/>
              </w:rPr>
              <w:t xml:space="preserve"> kiirgusseadus</w:t>
            </w:r>
            <w:r w:rsidR="00793716">
              <w:rPr>
                <w:rFonts w:eastAsia="Times New Roman"/>
                <w:iCs/>
                <w:szCs w:val="24"/>
                <w:lang w:val="et-EE"/>
              </w:rPr>
              <w:t>es</w:t>
            </w:r>
            <w:r w:rsidRPr="00595BAF">
              <w:rPr>
                <w:rFonts w:eastAsia="Times New Roman"/>
                <w:iCs/>
                <w:szCs w:val="24"/>
                <w:lang w:val="et-EE"/>
              </w:rPr>
              <w:t>, mis on kooskõlas EL</w:t>
            </w:r>
            <w:r>
              <w:rPr>
                <w:rFonts w:eastAsia="Times New Roman"/>
                <w:iCs/>
                <w:szCs w:val="24"/>
                <w:lang w:val="et-EE"/>
              </w:rPr>
              <w:t>i</w:t>
            </w:r>
            <w:r w:rsidRPr="00595BAF">
              <w:rPr>
                <w:rFonts w:eastAsia="Times New Roman"/>
                <w:iCs/>
                <w:szCs w:val="24"/>
                <w:lang w:val="et-EE"/>
              </w:rPr>
              <w:t xml:space="preserve"> nõukogu direktiiviga </w:t>
            </w:r>
            <w:del w:id="90" w:author="Ülle Leht" w:date="2025-07-17T10:51:00Z">
              <w:r w:rsidRPr="00595BAF" w:rsidDel="00540EDB">
                <w:rPr>
                  <w:rFonts w:eastAsia="Times New Roman"/>
                  <w:iCs/>
                  <w:szCs w:val="24"/>
                  <w:lang w:val="et-EE"/>
                </w:rPr>
                <w:delText>2003/122/</w:delText>
              </w:r>
            </w:del>
            <w:ins w:id="91" w:author="Ülle Leht" w:date="2025-07-17T10:51:00Z">
              <w:r w:rsidR="00540EDB">
                <w:rPr>
                  <w:rFonts w:eastAsia="Times New Roman"/>
                  <w:iCs/>
                  <w:szCs w:val="24"/>
                  <w:lang w:val="et-EE"/>
                </w:rPr>
                <w:t>2013/59/</w:t>
              </w:r>
            </w:ins>
            <w:r w:rsidRPr="00595BAF">
              <w:rPr>
                <w:rFonts w:eastAsia="Times New Roman"/>
                <w:iCs/>
                <w:szCs w:val="24"/>
                <w:lang w:val="et-EE"/>
              </w:rPr>
              <w:t>Euratom ning muude rahvusvaheliste konventsioonide ja standarditega. Eesti arenda</w:t>
            </w:r>
            <w:r w:rsidR="00793716">
              <w:rPr>
                <w:rFonts w:eastAsia="Times New Roman"/>
                <w:iCs/>
                <w:szCs w:val="24"/>
                <w:lang w:val="et-EE"/>
              </w:rPr>
              <w:t>b</w:t>
            </w:r>
            <w:r w:rsidRPr="00595BAF">
              <w:rPr>
                <w:rFonts w:eastAsia="Times New Roman"/>
                <w:iCs/>
                <w:szCs w:val="24"/>
                <w:lang w:val="et-EE"/>
              </w:rPr>
              <w:t xml:space="preserve"> lisasuutlikkust </w:t>
            </w:r>
            <w:r w:rsidR="00793716">
              <w:rPr>
                <w:rFonts w:eastAsia="Times New Roman"/>
                <w:iCs/>
                <w:szCs w:val="24"/>
                <w:lang w:val="et-EE"/>
              </w:rPr>
              <w:t xml:space="preserve">tuvastada </w:t>
            </w:r>
            <w:r w:rsidR="00793716" w:rsidRPr="00595BAF">
              <w:rPr>
                <w:rFonts w:eastAsia="Times New Roman"/>
                <w:iCs/>
                <w:szCs w:val="24"/>
                <w:lang w:val="et-EE"/>
              </w:rPr>
              <w:t>ja tõkesta</w:t>
            </w:r>
            <w:r w:rsidR="00793716">
              <w:rPr>
                <w:rFonts w:eastAsia="Times New Roman"/>
                <w:iCs/>
                <w:szCs w:val="24"/>
                <w:lang w:val="et-EE"/>
              </w:rPr>
              <w:t>da</w:t>
            </w:r>
            <w:r w:rsidR="00793716" w:rsidRPr="00595BAF">
              <w:rPr>
                <w:rFonts w:eastAsia="Times New Roman"/>
                <w:iCs/>
                <w:szCs w:val="24"/>
                <w:lang w:val="et-EE"/>
              </w:rPr>
              <w:t xml:space="preserve"> </w:t>
            </w:r>
            <w:r w:rsidR="00A17969">
              <w:rPr>
                <w:rFonts w:eastAsia="Times New Roman"/>
                <w:iCs/>
                <w:szCs w:val="24"/>
                <w:lang w:val="et-EE"/>
              </w:rPr>
              <w:t>i</w:t>
            </w:r>
            <w:r w:rsidR="00793716" w:rsidRPr="00595BAF">
              <w:rPr>
                <w:rFonts w:eastAsia="Times New Roman"/>
                <w:iCs/>
                <w:szCs w:val="24"/>
                <w:lang w:val="et-EE"/>
              </w:rPr>
              <w:t xml:space="preserve">nternetis </w:t>
            </w:r>
            <w:r w:rsidRPr="00595BAF">
              <w:rPr>
                <w:rFonts w:eastAsia="Times New Roman"/>
                <w:iCs/>
                <w:szCs w:val="24"/>
                <w:lang w:val="et-EE"/>
              </w:rPr>
              <w:t>terroris</w:t>
            </w:r>
            <w:r w:rsidR="00C721BD">
              <w:rPr>
                <w:rFonts w:eastAsia="Times New Roman"/>
                <w:iCs/>
                <w:szCs w:val="24"/>
                <w:lang w:val="et-EE"/>
              </w:rPr>
              <w:t>tlikke</w:t>
            </w:r>
            <w:r w:rsidRPr="00595BAF">
              <w:rPr>
                <w:rFonts w:eastAsia="Times New Roman"/>
                <w:iCs/>
                <w:szCs w:val="24"/>
                <w:lang w:val="et-EE"/>
              </w:rPr>
              <w:t xml:space="preserve"> tegevus</w:t>
            </w:r>
            <w:r w:rsidR="00793716">
              <w:rPr>
                <w:rFonts w:eastAsia="Times New Roman"/>
                <w:iCs/>
                <w:szCs w:val="24"/>
                <w:lang w:val="et-EE"/>
              </w:rPr>
              <w:t>i</w:t>
            </w:r>
            <w:r w:rsidRPr="00595BAF">
              <w:rPr>
                <w:rFonts w:eastAsia="Times New Roman"/>
                <w:iCs/>
                <w:szCs w:val="24"/>
                <w:lang w:val="et-EE"/>
              </w:rPr>
              <w:t xml:space="preserve"> (ELi algatus võidelda terroristliku infosisu vastu </w:t>
            </w:r>
            <w:r w:rsidR="00A17969">
              <w:rPr>
                <w:rFonts w:eastAsia="Times New Roman"/>
                <w:iCs/>
                <w:szCs w:val="24"/>
                <w:lang w:val="et-EE"/>
              </w:rPr>
              <w:t>i</w:t>
            </w:r>
            <w:r w:rsidRPr="00595BAF">
              <w:rPr>
                <w:rFonts w:eastAsia="Times New Roman"/>
                <w:iCs/>
                <w:szCs w:val="24"/>
                <w:lang w:val="et-EE"/>
              </w:rPr>
              <w:t>nternetis koostöös erasektori</w:t>
            </w:r>
            <w:r w:rsidR="00322D14">
              <w:rPr>
                <w:rFonts w:eastAsia="Times New Roman"/>
                <w:iCs/>
                <w:szCs w:val="24"/>
                <w:lang w:val="et-EE"/>
              </w:rPr>
              <w:t xml:space="preserve"> ja </w:t>
            </w:r>
            <w:r w:rsidRPr="00595BAF">
              <w:rPr>
                <w:rFonts w:eastAsia="Times New Roman"/>
                <w:iCs/>
                <w:szCs w:val="24"/>
                <w:lang w:val="et-EE"/>
              </w:rPr>
              <w:t>ELi internetifoorum</w:t>
            </w:r>
            <w:r>
              <w:rPr>
                <w:rFonts w:eastAsia="Times New Roman"/>
                <w:iCs/>
                <w:szCs w:val="24"/>
                <w:lang w:val="et-EE"/>
              </w:rPr>
              <w:t>iga</w:t>
            </w:r>
            <w:r w:rsidRPr="00595BAF">
              <w:rPr>
                <w:rFonts w:eastAsia="Times New Roman"/>
                <w:iCs/>
                <w:szCs w:val="24"/>
                <w:lang w:val="et-EE"/>
              </w:rPr>
              <w:t xml:space="preserve">). </w:t>
            </w:r>
            <w:ins w:id="92" w:author="Ülle Leht" w:date="2025-07-11T11:11:00Z">
              <w:r w:rsidR="00225168">
                <w:rPr>
                  <w:rFonts w:eastAsia="Times New Roman"/>
                  <w:iCs/>
                  <w:szCs w:val="24"/>
                  <w:lang w:val="et-EE"/>
                </w:rPr>
                <w:t>Terroristliku veebisisu vastase määruse rakendamist rahastatakse riigieelarvest</w:t>
              </w:r>
            </w:ins>
            <w:ins w:id="93" w:author="Ülle Leht" w:date="2025-07-11T11:12:00Z">
              <w:r w:rsidR="00225168">
                <w:rPr>
                  <w:rFonts w:eastAsia="Times New Roman"/>
                  <w:iCs/>
                  <w:szCs w:val="24"/>
                  <w:lang w:val="et-EE"/>
                </w:rPr>
                <w:t xml:space="preserve">. </w:t>
              </w:r>
            </w:ins>
            <w:r w:rsidRPr="00595BAF">
              <w:rPr>
                <w:rFonts w:eastAsia="Times New Roman"/>
                <w:iCs/>
                <w:szCs w:val="24"/>
                <w:lang w:val="et-EE"/>
              </w:rPr>
              <w:t xml:space="preserve">Veebikonstaablid (internetis töötavad politseinikud) teevad koostööd Europoli </w:t>
            </w:r>
            <w:r w:rsidR="00322D14">
              <w:rPr>
                <w:rFonts w:eastAsia="Times New Roman"/>
                <w:iCs/>
                <w:szCs w:val="24"/>
                <w:lang w:val="et-EE"/>
              </w:rPr>
              <w:t xml:space="preserve">Euroopa </w:t>
            </w:r>
            <w:r w:rsidRPr="00595BAF">
              <w:rPr>
                <w:rFonts w:eastAsia="Times New Roman"/>
                <w:iCs/>
                <w:szCs w:val="24"/>
                <w:lang w:val="et-EE"/>
              </w:rPr>
              <w:t xml:space="preserve">terrorismivastase võitluse keskuse </w:t>
            </w:r>
            <w:r w:rsidR="00A17969">
              <w:rPr>
                <w:rFonts w:eastAsia="Times New Roman"/>
                <w:iCs/>
                <w:szCs w:val="24"/>
                <w:lang w:val="et-EE"/>
              </w:rPr>
              <w:t>i</w:t>
            </w:r>
            <w:r w:rsidRPr="00595BAF">
              <w:rPr>
                <w:rFonts w:eastAsia="Times New Roman"/>
                <w:iCs/>
                <w:szCs w:val="24"/>
                <w:lang w:val="et-EE"/>
              </w:rPr>
              <w:t>nterneti</w:t>
            </w:r>
            <w:r w:rsidR="00A17969">
              <w:rPr>
                <w:rFonts w:eastAsia="Times New Roman"/>
                <w:iCs/>
                <w:szCs w:val="24"/>
                <w:lang w:val="et-EE"/>
              </w:rPr>
              <w:t xml:space="preserve">sisust teavitamise </w:t>
            </w:r>
            <w:r w:rsidRPr="00595BAF">
              <w:rPr>
                <w:rFonts w:eastAsia="Times New Roman"/>
                <w:iCs/>
                <w:szCs w:val="24"/>
                <w:lang w:val="et-EE"/>
              </w:rPr>
              <w:t>üksusega, et võidelda ebaseadusliku veebisisu ja vägivaldse propaganda vastu.</w:t>
            </w:r>
          </w:p>
          <w:p w14:paraId="45F33048" w14:textId="18D1FC2D" w:rsidR="007A3CAB" w:rsidRPr="00595BAF" w:rsidRDefault="007A3CAB" w:rsidP="00440193">
            <w:pPr>
              <w:spacing w:after="200"/>
              <w:rPr>
                <w:rFonts w:eastAsia="Times New Roman"/>
                <w:iCs/>
                <w:szCs w:val="24"/>
                <w:lang w:val="et-EE"/>
              </w:rPr>
            </w:pPr>
            <w:r w:rsidRPr="00595BAF">
              <w:rPr>
                <w:rFonts w:eastAsia="Times New Roman"/>
                <w:iCs/>
                <w:szCs w:val="24"/>
                <w:lang w:val="et-EE"/>
              </w:rPr>
              <w:t>Rahapesu</w:t>
            </w:r>
            <w:r w:rsidR="003E21FB">
              <w:rPr>
                <w:rFonts w:eastAsia="Times New Roman"/>
                <w:iCs/>
                <w:szCs w:val="24"/>
                <w:lang w:val="et-EE"/>
              </w:rPr>
              <w:t xml:space="preserve"> ja terrorismi </w:t>
            </w:r>
            <w:r w:rsidR="00484D2D">
              <w:rPr>
                <w:rFonts w:eastAsia="Times New Roman"/>
                <w:iCs/>
                <w:szCs w:val="24"/>
                <w:lang w:val="et-EE"/>
              </w:rPr>
              <w:t xml:space="preserve">rahastamise </w:t>
            </w:r>
            <w:r w:rsidR="00484D2D" w:rsidRPr="00484D2D">
              <w:rPr>
                <w:rFonts w:eastAsia="Times New Roman"/>
                <w:iCs/>
                <w:szCs w:val="24"/>
                <w:lang w:val="et-EE"/>
              </w:rPr>
              <w:t>tõkestamise</w:t>
            </w:r>
            <w:r w:rsidRPr="00484D2D">
              <w:rPr>
                <w:rFonts w:eastAsia="Times New Roman"/>
                <w:iCs/>
                <w:szCs w:val="24"/>
                <w:lang w:val="et-EE"/>
              </w:rPr>
              <w:t xml:space="preserve"> seadus, millega võet</w:t>
            </w:r>
            <w:r w:rsidR="00790210" w:rsidRPr="00484D2D">
              <w:rPr>
                <w:rFonts w:eastAsia="Times New Roman"/>
                <w:iCs/>
                <w:szCs w:val="24"/>
                <w:lang w:val="et-EE"/>
              </w:rPr>
              <w:t>i</w:t>
            </w:r>
            <w:r w:rsidRPr="00484D2D">
              <w:rPr>
                <w:rFonts w:eastAsia="Times New Roman"/>
                <w:iCs/>
                <w:szCs w:val="24"/>
                <w:lang w:val="et-EE"/>
              </w:rPr>
              <w:t xml:space="preserve"> üle viies rahapesu andmebüroo direktiiv, võeti vastu 2020. aasta juulis.</w:t>
            </w:r>
          </w:p>
          <w:p w14:paraId="1D900935" w14:textId="128C2B6A"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Küberkuritegevuse </w:t>
            </w:r>
            <w:r w:rsidR="00A17969">
              <w:rPr>
                <w:rFonts w:eastAsia="Times New Roman"/>
                <w:iCs/>
                <w:szCs w:val="24"/>
                <w:lang w:val="et-EE"/>
              </w:rPr>
              <w:t>vallas</w:t>
            </w:r>
            <w:r w:rsidR="00A17969" w:rsidRPr="00595BAF">
              <w:rPr>
                <w:rFonts w:eastAsia="Times New Roman"/>
                <w:iCs/>
                <w:szCs w:val="24"/>
                <w:lang w:val="et-EE"/>
              </w:rPr>
              <w:t xml:space="preserve"> </w:t>
            </w:r>
            <w:r w:rsidRPr="00595BAF">
              <w:rPr>
                <w:rFonts w:eastAsia="Times New Roman"/>
                <w:iCs/>
                <w:szCs w:val="24"/>
                <w:lang w:val="et-EE"/>
              </w:rPr>
              <w:t xml:space="preserve">on Eesti kehtestanud </w:t>
            </w:r>
            <w:r w:rsidR="00BC336F">
              <w:rPr>
                <w:rFonts w:eastAsia="Times New Roman"/>
                <w:iCs/>
                <w:szCs w:val="24"/>
                <w:lang w:val="et-EE"/>
              </w:rPr>
              <w:t xml:space="preserve">asjakohased </w:t>
            </w:r>
            <w:r w:rsidRPr="00595BAF">
              <w:rPr>
                <w:rFonts w:eastAsia="Times New Roman"/>
                <w:iCs/>
                <w:szCs w:val="24"/>
                <w:lang w:val="et-EE"/>
              </w:rPr>
              <w:t>õigusaktid</w:t>
            </w:r>
            <w:r w:rsidR="002710D3">
              <w:rPr>
                <w:rFonts w:eastAsia="Times New Roman"/>
                <w:iCs/>
                <w:szCs w:val="24"/>
                <w:lang w:val="et-EE"/>
              </w:rPr>
              <w:t>,</w:t>
            </w:r>
            <w:r w:rsidRPr="00595BAF">
              <w:rPr>
                <w:rFonts w:eastAsia="Times New Roman"/>
                <w:iCs/>
                <w:szCs w:val="24"/>
                <w:lang w:val="et-EE"/>
              </w:rPr>
              <w:t xml:space="preserve"> Budapesti konventsiooni rakendamise </w:t>
            </w:r>
            <w:r w:rsidR="002710D3">
              <w:rPr>
                <w:rFonts w:eastAsia="Times New Roman"/>
                <w:iCs/>
                <w:szCs w:val="24"/>
                <w:lang w:val="et-EE"/>
              </w:rPr>
              <w:t>ja</w:t>
            </w:r>
            <w:r w:rsidR="002710D3" w:rsidRPr="00595BAF">
              <w:rPr>
                <w:rFonts w:eastAsia="Times New Roman"/>
                <w:iCs/>
                <w:szCs w:val="24"/>
                <w:lang w:val="et-EE"/>
              </w:rPr>
              <w:t xml:space="preserve"> </w:t>
            </w:r>
            <w:r w:rsidRPr="00595BAF">
              <w:rPr>
                <w:rFonts w:eastAsia="Times New Roman"/>
                <w:iCs/>
                <w:szCs w:val="24"/>
                <w:lang w:val="et-EE"/>
              </w:rPr>
              <w:t xml:space="preserve">ebaseadusliku tegevuse karistamise. Sisemine operatiivkoostöö õiguskaitse- ja õigusasutuste vahel toimib hästi </w:t>
            </w:r>
            <w:r w:rsidR="00A17969">
              <w:rPr>
                <w:rFonts w:eastAsia="Times New Roman"/>
                <w:iCs/>
                <w:szCs w:val="24"/>
                <w:lang w:val="et-EE"/>
              </w:rPr>
              <w:t>ning</w:t>
            </w:r>
            <w:r w:rsidR="00A17969" w:rsidRPr="00595BAF">
              <w:rPr>
                <w:rFonts w:eastAsia="Times New Roman"/>
                <w:iCs/>
                <w:szCs w:val="24"/>
                <w:lang w:val="et-EE"/>
              </w:rPr>
              <w:t xml:space="preserve"> </w:t>
            </w:r>
            <w:r w:rsidRPr="00595BAF">
              <w:rPr>
                <w:rFonts w:eastAsia="Times New Roman"/>
                <w:iCs/>
                <w:szCs w:val="24"/>
                <w:lang w:val="et-EE"/>
              </w:rPr>
              <w:t>Eesti ootab uut e-tõendit käsitlevat õigusakti.</w:t>
            </w:r>
          </w:p>
          <w:p w14:paraId="495CF2D5" w14:textId="54E9A8EC"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Eesti on ratifitseerinud Euroopa Nõukogu konventsiooni laste kaitse kohta seksuaalse </w:t>
            </w:r>
            <w:r w:rsidR="00A17969">
              <w:rPr>
                <w:rFonts w:eastAsia="Times New Roman"/>
                <w:iCs/>
                <w:szCs w:val="24"/>
                <w:lang w:val="et-EE"/>
              </w:rPr>
              <w:t>ärakasutamise</w:t>
            </w:r>
            <w:r w:rsidR="00A17969" w:rsidRPr="00595BAF">
              <w:rPr>
                <w:rFonts w:eastAsia="Times New Roman"/>
                <w:iCs/>
                <w:szCs w:val="24"/>
                <w:lang w:val="et-EE"/>
              </w:rPr>
              <w:t xml:space="preserve"> </w:t>
            </w:r>
            <w:r w:rsidRPr="00595BAF">
              <w:rPr>
                <w:rFonts w:eastAsia="Times New Roman"/>
                <w:iCs/>
                <w:szCs w:val="24"/>
                <w:lang w:val="et-EE"/>
              </w:rPr>
              <w:t xml:space="preserve">ja kuritarvitamise eest </w:t>
            </w:r>
            <w:r w:rsidR="00BC336F">
              <w:rPr>
                <w:rFonts w:eastAsia="Times New Roman"/>
                <w:iCs/>
                <w:szCs w:val="24"/>
                <w:lang w:val="et-EE"/>
              </w:rPr>
              <w:t xml:space="preserve">ehk </w:t>
            </w:r>
            <w:r w:rsidRPr="00595BAF">
              <w:rPr>
                <w:rFonts w:eastAsia="Times New Roman"/>
                <w:iCs/>
                <w:szCs w:val="24"/>
                <w:lang w:val="et-EE"/>
              </w:rPr>
              <w:t>Lanzarote konventsioon</w:t>
            </w:r>
            <w:r w:rsidR="00BC336F">
              <w:rPr>
                <w:rFonts w:eastAsia="Times New Roman"/>
                <w:iCs/>
                <w:szCs w:val="24"/>
                <w:lang w:val="et-EE"/>
              </w:rPr>
              <w:t>i</w:t>
            </w:r>
            <w:r w:rsidRPr="00595BAF">
              <w:rPr>
                <w:rFonts w:eastAsia="Times New Roman"/>
                <w:iCs/>
                <w:szCs w:val="24"/>
                <w:lang w:val="et-EE"/>
              </w:rPr>
              <w:t>. Eesti õigus on kooskõlas Lanzarote konventsiooni kriminaalõigussätetega. Konventsiooni ratifitseerimiseks vajalikud tegevused on kirjas „Laste ja perede arengukavas aastateks 2012–2020</w:t>
            </w:r>
            <w:r w:rsidR="00115AE2">
              <w:rPr>
                <w:rFonts w:eastAsia="Times New Roman"/>
                <w:iCs/>
                <w:szCs w:val="24"/>
                <w:lang w:val="et-EE"/>
              </w:rPr>
              <w:t>“</w:t>
            </w:r>
            <w:r w:rsidRPr="00595BAF">
              <w:rPr>
                <w:rFonts w:eastAsia="Times New Roman"/>
                <w:iCs/>
                <w:szCs w:val="24"/>
                <w:lang w:val="et-EE"/>
              </w:rPr>
              <w:t xml:space="preserve"> ja „Vägivalla ennetamise strateegias aastateks 2015–2020</w:t>
            </w:r>
            <w:r w:rsidR="00115AE2">
              <w:rPr>
                <w:rFonts w:eastAsia="Times New Roman"/>
                <w:iCs/>
                <w:szCs w:val="24"/>
                <w:lang w:val="et-EE"/>
              </w:rPr>
              <w:t>“</w:t>
            </w:r>
            <w:r w:rsidRPr="00595BAF">
              <w:rPr>
                <w:rFonts w:eastAsia="Times New Roman"/>
                <w:iCs/>
                <w:szCs w:val="24"/>
                <w:lang w:val="et-EE"/>
              </w:rPr>
              <w:t>. Teemasid on käsitletud ka Vabariigi Valitsuse tegevusprogrammis 2019–2023, mi</w:t>
            </w:r>
            <w:r w:rsidR="00115AE2">
              <w:rPr>
                <w:rFonts w:eastAsia="Times New Roman"/>
                <w:iCs/>
                <w:szCs w:val="24"/>
                <w:lang w:val="et-EE"/>
              </w:rPr>
              <w:t>lles</w:t>
            </w:r>
            <w:r w:rsidRPr="00595BAF">
              <w:rPr>
                <w:rFonts w:eastAsia="Times New Roman"/>
                <w:iCs/>
                <w:szCs w:val="24"/>
                <w:lang w:val="et-EE"/>
              </w:rPr>
              <w:t xml:space="preserve"> tõst</w:t>
            </w:r>
            <w:r w:rsidR="00115AE2">
              <w:rPr>
                <w:rFonts w:eastAsia="Times New Roman"/>
                <w:iCs/>
                <w:szCs w:val="24"/>
                <w:lang w:val="et-EE"/>
              </w:rPr>
              <w:t>etakse</w:t>
            </w:r>
            <w:r w:rsidRPr="00595BAF">
              <w:rPr>
                <w:rFonts w:eastAsia="Times New Roman"/>
                <w:iCs/>
                <w:szCs w:val="24"/>
                <w:lang w:val="et-EE"/>
              </w:rPr>
              <w:t xml:space="preserve"> esile alaealistega seotud seksuaalkuritegude vasta</w:t>
            </w:r>
            <w:r w:rsidR="00115AE2">
              <w:rPr>
                <w:rFonts w:eastAsia="Times New Roman"/>
                <w:iCs/>
                <w:szCs w:val="24"/>
                <w:lang w:val="et-EE"/>
              </w:rPr>
              <w:t>n</w:t>
            </w:r>
            <w:r w:rsidRPr="00595BAF">
              <w:rPr>
                <w:rFonts w:eastAsia="Times New Roman"/>
                <w:iCs/>
                <w:szCs w:val="24"/>
                <w:lang w:val="et-EE"/>
              </w:rPr>
              <w:t>e võitlus ja süütegude toimepanijate</w:t>
            </w:r>
            <w:r w:rsidR="00115AE2">
              <w:rPr>
                <w:rFonts w:eastAsia="Times New Roman"/>
                <w:iCs/>
                <w:szCs w:val="24"/>
                <w:lang w:val="et-EE"/>
              </w:rPr>
              <w:t xml:space="preserve"> vastutusele võtmine</w:t>
            </w:r>
            <w:r w:rsidRPr="00595BAF">
              <w:rPr>
                <w:rFonts w:eastAsia="Times New Roman"/>
                <w:iCs/>
                <w:szCs w:val="24"/>
                <w:lang w:val="et-EE"/>
              </w:rPr>
              <w:t>.</w:t>
            </w:r>
          </w:p>
          <w:p w14:paraId="0DDCBA63" w14:textId="3904F4ED" w:rsidR="007A3CAB" w:rsidRPr="00595BAF" w:rsidRDefault="007A3CAB" w:rsidP="00440193">
            <w:pPr>
              <w:spacing w:after="200"/>
              <w:rPr>
                <w:rFonts w:eastAsia="Times New Roman"/>
                <w:iCs/>
                <w:szCs w:val="24"/>
                <w:lang w:val="et-EE"/>
              </w:rPr>
            </w:pPr>
            <w:r w:rsidRPr="00595BAF">
              <w:rPr>
                <w:rFonts w:eastAsia="Times New Roman"/>
                <w:iCs/>
                <w:szCs w:val="24"/>
                <w:lang w:val="et-EE"/>
              </w:rPr>
              <w:t xml:space="preserve">Kahjuks ei ole võimalik </w:t>
            </w:r>
            <w:r w:rsidR="00115AE2">
              <w:rPr>
                <w:rFonts w:eastAsia="Times New Roman"/>
                <w:iCs/>
                <w:szCs w:val="24"/>
                <w:lang w:val="et-EE"/>
              </w:rPr>
              <w:t>tegeleda</w:t>
            </w:r>
            <w:r w:rsidR="00115AE2" w:rsidRPr="00595BAF">
              <w:rPr>
                <w:rFonts w:eastAsia="Times New Roman"/>
                <w:iCs/>
                <w:szCs w:val="24"/>
                <w:lang w:val="et-EE"/>
              </w:rPr>
              <w:t xml:space="preserve"> </w:t>
            </w:r>
            <w:r w:rsidRPr="00595BAF">
              <w:rPr>
                <w:rFonts w:eastAsia="Times New Roman"/>
                <w:iCs/>
                <w:szCs w:val="24"/>
                <w:lang w:val="et-EE"/>
              </w:rPr>
              <w:t>kõi</w:t>
            </w:r>
            <w:r w:rsidR="00115AE2">
              <w:rPr>
                <w:rFonts w:eastAsia="Times New Roman"/>
                <w:iCs/>
                <w:szCs w:val="24"/>
                <w:lang w:val="et-EE"/>
              </w:rPr>
              <w:t>g</w:t>
            </w:r>
            <w:r w:rsidRPr="00595BAF">
              <w:rPr>
                <w:rFonts w:eastAsia="Times New Roman"/>
                <w:iCs/>
                <w:szCs w:val="24"/>
                <w:lang w:val="et-EE"/>
              </w:rPr>
              <w:t xml:space="preserve">i järgnevalt kirjeldatud </w:t>
            </w:r>
            <w:r w:rsidR="00115AE2">
              <w:rPr>
                <w:rFonts w:eastAsia="Times New Roman"/>
                <w:iCs/>
                <w:szCs w:val="24"/>
                <w:lang w:val="et-EE"/>
              </w:rPr>
              <w:t>katsumustega</w:t>
            </w:r>
            <w:r w:rsidR="00115AE2" w:rsidRPr="00595BAF">
              <w:rPr>
                <w:rFonts w:eastAsia="Times New Roman"/>
                <w:iCs/>
                <w:szCs w:val="24"/>
                <w:lang w:val="et-EE"/>
              </w:rPr>
              <w:t xml:space="preserve"> </w:t>
            </w:r>
            <w:r w:rsidRPr="00595BAF">
              <w:rPr>
                <w:rFonts w:eastAsia="Times New Roman"/>
                <w:iCs/>
                <w:szCs w:val="24"/>
                <w:lang w:val="et-EE"/>
              </w:rPr>
              <w:t xml:space="preserve">üksnes ISFi rahastuse abil. </w:t>
            </w:r>
            <w:r w:rsidR="0015773D">
              <w:rPr>
                <w:rFonts w:eastAsia="Times New Roman"/>
                <w:iCs/>
                <w:szCs w:val="24"/>
                <w:lang w:val="et-EE"/>
              </w:rPr>
              <w:t>R</w:t>
            </w:r>
            <w:r w:rsidR="00FD6E22">
              <w:rPr>
                <w:rFonts w:eastAsia="Times New Roman"/>
                <w:iCs/>
                <w:szCs w:val="24"/>
                <w:lang w:val="et-EE"/>
              </w:rPr>
              <w:t xml:space="preserve">akenduskava </w:t>
            </w:r>
            <w:r w:rsidRPr="00595BAF">
              <w:rPr>
                <w:rFonts w:eastAsia="Times New Roman"/>
                <w:iCs/>
                <w:szCs w:val="24"/>
                <w:lang w:val="et-EE"/>
              </w:rPr>
              <w:t xml:space="preserve">eesmärk on käsitleda </w:t>
            </w:r>
            <w:r>
              <w:rPr>
                <w:rFonts w:eastAsia="Times New Roman"/>
                <w:iCs/>
                <w:szCs w:val="24"/>
                <w:lang w:val="et-EE"/>
              </w:rPr>
              <w:t>probleeme</w:t>
            </w:r>
            <w:r w:rsidRPr="00595BAF">
              <w:rPr>
                <w:rFonts w:eastAsia="Times New Roman"/>
                <w:iCs/>
                <w:szCs w:val="24"/>
                <w:lang w:val="et-EE"/>
              </w:rPr>
              <w:t xml:space="preserve"> võimalikult ulatuslikult, </w:t>
            </w:r>
            <w:r w:rsidR="00115AE2">
              <w:rPr>
                <w:rFonts w:eastAsia="Times New Roman"/>
                <w:iCs/>
                <w:szCs w:val="24"/>
                <w:lang w:val="et-EE"/>
              </w:rPr>
              <w:t>kuid</w:t>
            </w:r>
            <w:r w:rsidR="00115AE2" w:rsidRPr="00595BAF">
              <w:rPr>
                <w:rFonts w:eastAsia="Times New Roman"/>
                <w:iCs/>
                <w:szCs w:val="24"/>
                <w:lang w:val="et-EE"/>
              </w:rPr>
              <w:t xml:space="preserve"> </w:t>
            </w:r>
            <w:r w:rsidRPr="00595BAF">
              <w:rPr>
                <w:rFonts w:eastAsia="Times New Roman"/>
                <w:iCs/>
                <w:szCs w:val="24"/>
                <w:lang w:val="et-EE"/>
              </w:rPr>
              <w:t>samas paindlik</w:t>
            </w:r>
            <w:r w:rsidR="00115AE2">
              <w:rPr>
                <w:rFonts w:eastAsia="Times New Roman"/>
                <w:iCs/>
                <w:szCs w:val="24"/>
                <w:lang w:val="et-EE"/>
              </w:rPr>
              <w:t>ult</w:t>
            </w:r>
            <w:r w:rsidRPr="00595BAF">
              <w:rPr>
                <w:rFonts w:eastAsia="Times New Roman"/>
                <w:iCs/>
                <w:szCs w:val="24"/>
                <w:lang w:val="et-EE"/>
              </w:rPr>
              <w:t>, et reageerida tulevastele sündmustele ja muutuvatele prioriteetidele. Rahastatavad meetmed sõltuvad ressurssidest ja prioriteetidest. Täpsed meetmed ja rahastamisallikad lepitakse kokku riiklike protseduuride</w:t>
            </w:r>
            <w:r w:rsidR="007400E4">
              <w:rPr>
                <w:rFonts w:eastAsia="Times New Roman"/>
                <w:iCs/>
                <w:szCs w:val="24"/>
                <w:lang w:val="et-EE"/>
              </w:rPr>
              <w:t xml:space="preserve"> </w:t>
            </w:r>
            <w:r w:rsidR="0015773D">
              <w:rPr>
                <w:rFonts w:eastAsia="Times New Roman"/>
                <w:iCs/>
                <w:szCs w:val="24"/>
                <w:lang w:val="et-EE"/>
              </w:rPr>
              <w:t>järgi</w:t>
            </w:r>
            <w:r w:rsidRPr="00595BAF">
              <w:rPr>
                <w:rFonts w:eastAsia="Times New Roman"/>
                <w:iCs/>
                <w:szCs w:val="24"/>
                <w:lang w:val="et-EE"/>
              </w:rPr>
              <w:t>.</w:t>
            </w:r>
          </w:p>
          <w:p w14:paraId="28C42325" w14:textId="3C96D577" w:rsidR="00241E74" w:rsidRPr="003E689B" w:rsidRDefault="00F273C7" w:rsidP="00440193">
            <w:r>
              <w:rPr>
                <w:rFonts w:eastAsia="Times New Roman"/>
                <w:iCs/>
                <w:szCs w:val="24"/>
                <w:lang w:val="et-EE"/>
              </w:rPr>
              <w:t>Rakenduskavas</w:t>
            </w:r>
            <w:r w:rsidR="007A3CAB" w:rsidRPr="00595BAF">
              <w:rPr>
                <w:rFonts w:eastAsia="Times New Roman"/>
                <w:iCs/>
                <w:szCs w:val="24"/>
                <w:lang w:val="et-EE"/>
              </w:rPr>
              <w:t xml:space="preserve"> </w:t>
            </w:r>
            <w:r w:rsidR="007A3CAB">
              <w:rPr>
                <w:rFonts w:eastAsia="Times New Roman"/>
                <w:iCs/>
                <w:szCs w:val="24"/>
                <w:lang w:val="et-EE"/>
              </w:rPr>
              <w:t>võ</w:t>
            </w:r>
            <w:r w:rsidR="007400E4">
              <w:rPr>
                <w:rFonts w:eastAsia="Times New Roman"/>
                <w:iCs/>
                <w:szCs w:val="24"/>
                <w:lang w:val="et-EE"/>
              </w:rPr>
              <w:t>etakse</w:t>
            </w:r>
            <w:r w:rsidR="007A3CAB">
              <w:rPr>
                <w:rFonts w:eastAsia="Times New Roman"/>
                <w:iCs/>
                <w:szCs w:val="24"/>
                <w:lang w:val="et-EE"/>
              </w:rPr>
              <w:t xml:space="preserve"> arvesse</w:t>
            </w:r>
            <w:r w:rsidR="007A3CAB" w:rsidRPr="00595BAF">
              <w:rPr>
                <w:rFonts w:eastAsia="Times New Roman"/>
                <w:iCs/>
                <w:szCs w:val="24"/>
                <w:lang w:val="et-EE"/>
              </w:rPr>
              <w:t xml:space="preserve"> haldussuutlikkust ja </w:t>
            </w:r>
            <w:r w:rsidR="007400E4">
              <w:rPr>
                <w:rFonts w:eastAsia="Times New Roman"/>
                <w:iCs/>
                <w:szCs w:val="24"/>
                <w:lang w:val="et-EE"/>
              </w:rPr>
              <w:t>tõhusust</w:t>
            </w:r>
            <w:r w:rsidR="007400E4" w:rsidRPr="00595BAF">
              <w:rPr>
                <w:rFonts w:eastAsia="Times New Roman"/>
                <w:iCs/>
                <w:szCs w:val="24"/>
                <w:lang w:val="et-EE"/>
              </w:rPr>
              <w:t xml:space="preserve"> </w:t>
            </w:r>
            <w:r w:rsidR="007A3CAB" w:rsidRPr="00595BAF">
              <w:rPr>
                <w:rFonts w:eastAsia="Times New Roman"/>
                <w:iCs/>
                <w:szCs w:val="24"/>
                <w:lang w:val="et-EE"/>
              </w:rPr>
              <w:t>ning võimaluse</w:t>
            </w:r>
            <w:r w:rsidR="007400E4">
              <w:rPr>
                <w:rFonts w:eastAsia="Times New Roman"/>
                <w:iCs/>
                <w:szCs w:val="24"/>
                <w:lang w:val="et-EE"/>
              </w:rPr>
              <w:t xml:space="preserve"> korra</w:t>
            </w:r>
            <w:r w:rsidR="007A3CAB" w:rsidRPr="00595BAF">
              <w:rPr>
                <w:rFonts w:eastAsia="Times New Roman"/>
                <w:iCs/>
                <w:szCs w:val="24"/>
                <w:lang w:val="et-EE"/>
              </w:rPr>
              <w:t>l rakendatakse lihtsustamismeetmeid, et vähendada halduskoormust ning suurendada mõjusust, tõhusust ja säästlikkust</w:t>
            </w:r>
            <w:r w:rsidR="007A3CAB" w:rsidRPr="00EC6072">
              <w:rPr>
                <w:rFonts w:eastAsia="Times New Roman"/>
                <w:iCs/>
                <w:noProof/>
                <w:lang w:val="et-EE"/>
              </w:rPr>
              <w:t>.</w:t>
            </w:r>
          </w:p>
        </w:tc>
      </w:tr>
    </w:tbl>
    <w:p w14:paraId="5E4432B5" w14:textId="77FC4966" w:rsidR="00BD5A38" w:rsidRPr="00D04B5E" w:rsidRDefault="00E1709C" w:rsidP="005757BD">
      <w:pPr>
        <w:numPr>
          <w:ilvl w:val="0"/>
          <w:numId w:val="32"/>
        </w:numPr>
        <w:spacing w:before="240" w:after="240"/>
        <w:ind w:left="360"/>
        <w:rPr>
          <w:rFonts w:eastAsia="Times New Roman"/>
          <w:b/>
          <w:noProof/>
          <w:szCs w:val="24"/>
          <w:lang w:val="et-EE"/>
        </w:rPr>
      </w:pPr>
      <w:r w:rsidRPr="00D04B5E">
        <w:rPr>
          <w:b/>
          <w:lang w:val="et-EE"/>
        </w:rPr>
        <w:lastRenderedPageBreak/>
        <w:t>Erieesmärgid</w:t>
      </w:r>
    </w:p>
    <w:p w14:paraId="34CF8CB0" w14:textId="317ECDC2" w:rsidR="00CE2437" w:rsidRDefault="000E6EF4" w:rsidP="005757BD">
      <w:pPr>
        <w:ind w:firstLine="360"/>
        <w:rPr>
          <w:b/>
          <w:lang w:val="et-EE"/>
        </w:rPr>
      </w:pPr>
      <w:r w:rsidRPr="00D04B5E">
        <w:rPr>
          <w:b/>
          <w:bCs/>
          <w:noProof/>
          <w:lang w:val="et-EE"/>
        </w:rPr>
        <w:lastRenderedPageBreak/>
        <w:t>2.1.</w:t>
      </w:r>
      <w:r w:rsidRPr="00D04B5E">
        <w:rPr>
          <w:b/>
          <w:noProof/>
          <w:lang w:val="et-EE"/>
        </w:rPr>
        <w:t xml:space="preserve"> </w:t>
      </w:r>
      <w:bookmarkStart w:id="94" w:name="_Hlk88756209"/>
      <w:r w:rsidR="00B50045" w:rsidRPr="00D04B5E">
        <w:rPr>
          <w:b/>
          <w:lang w:val="et-EE"/>
        </w:rPr>
        <w:t>Erieesmärgi nimetus</w:t>
      </w:r>
    </w:p>
    <w:p w14:paraId="60B0A3B6" w14:textId="1C300989" w:rsidR="0043799F" w:rsidRPr="00D04B5E" w:rsidRDefault="00CE2437" w:rsidP="00440193">
      <w:pPr>
        <w:rPr>
          <w:b/>
          <w:lang w:val="et-EE"/>
        </w:rPr>
      </w:pPr>
      <w:bookmarkStart w:id="95" w:name="_Hlk90460178"/>
      <w:r>
        <w:rPr>
          <w:b/>
          <w:lang w:val="et-EE"/>
        </w:rPr>
        <w:t>T</w:t>
      </w:r>
      <w:r w:rsidR="00BD5A38" w:rsidRPr="00D04B5E">
        <w:rPr>
          <w:b/>
          <w:lang w:val="et-EE"/>
        </w:rPr>
        <w:t>õhustada ja hõlbustada teabevahetust</w:t>
      </w:r>
      <w:r w:rsidR="005F2979" w:rsidRPr="00D04B5E">
        <w:rPr>
          <w:b/>
          <w:lang w:val="et-EE"/>
        </w:rPr>
        <w:t xml:space="preserve"> </w:t>
      </w:r>
      <w:r w:rsidR="00BD5A38" w:rsidRPr="00D04B5E">
        <w:rPr>
          <w:b/>
          <w:lang w:val="et-EE"/>
        </w:rPr>
        <w:t>pädevates asutustes ja asjaomastes liidu organites, ametites ja asutustes ning nende vahel ning asjakohasel juhul kolmandate riikide ja rahvusvaheliste organisatsioonidega</w:t>
      </w:r>
      <w:bookmarkEnd w:id="95"/>
    </w:p>
    <w:bookmarkEnd w:id="94"/>
    <w:p w14:paraId="6D9BF8F2" w14:textId="06E1312D" w:rsidR="004144EB" w:rsidRPr="00BD5A38" w:rsidRDefault="000E6EF4" w:rsidP="005757BD">
      <w:pPr>
        <w:spacing w:before="240" w:after="240"/>
        <w:ind w:left="360"/>
        <w:rPr>
          <w:rFonts w:eastAsia="Times New Roman"/>
          <w:b/>
          <w:iCs/>
          <w:noProof/>
          <w:szCs w:val="24"/>
        </w:rPr>
      </w:pPr>
      <w:r w:rsidRPr="00D04B5E">
        <w:rPr>
          <w:rFonts w:eastAsia="Times New Roman"/>
          <w:b/>
          <w:bCs/>
          <w:iCs/>
          <w:noProof/>
          <w:szCs w:val="24"/>
          <w:lang w:val="et-EE"/>
        </w:rPr>
        <w:t>2.1.1.</w:t>
      </w:r>
      <w:r w:rsidRPr="00D04B5E">
        <w:rPr>
          <w:rFonts w:eastAsia="Times New Roman"/>
          <w:b/>
          <w:iCs/>
          <w:noProof/>
          <w:szCs w:val="24"/>
          <w:lang w:val="et-EE"/>
        </w:rPr>
        <w:t xml:space="preserve"> </w:t>
      </w:r>
      <w:r w:rsidR="00E1709C" w:rsidRPr="00D04B5E">
        <w:rPr>
          <w:rFonts w:eastAsia="Times New Roman"/>
          <w:b/>
          <w:bCs/>
          <w:iCs/>
          <w:noProof/>
          <w:szCs w:val="24"/>
          <w:lang w:val="et-EE"/>
        </w:rPr>
        <w:t>Erieesmärgi kirjeldus</w:t>
      </w:r>
    </w:p>
    <w:tbl>
      <w:tblPr>
        <w:tblStyle w:val="TableGrid"/>
        <w:tblW w:w="0" w:type="auto"/>
        <w:tblLook w:val="04A0" w:firstRow="1" w:lastRow="0" w:firstColumn="1" w:lastColumn="0" w:noHBand="0" w:noVBand="1"/>
      </w:tblPr>
      <w:tblGrid>
        <w:gridCol w:w="9628"/>
      </w:tblGrid>
      <w:tr w:rsidR="00FC6E9B" w14:paraId="18D2DD37" w14:textId="77777777" w:rsidTr="001C0C56">
        <w:tc>
          <w:tcPr>
            <w:tcW w:w="9628" w:type="dxa"/>
          </w:tcPr>
          <w:p w14:paraId="38C92D12" w14:textId="600F4FA6" w:rsidR="00FC6E9B" w:rsidRDefault="00FC6E9B" w:rsidP="00440193">
            <w:pPr>
              <w:spacing w:after="80"/>
              <w:rPr>
                <w:rFonts w:eastAsia="Times New Roman"/>
                <w:iCs/>
                <w:noProof/>
              </w:rPr>
            </w:pPr>
            <w:r w:rsidRPr="006E4A6B">
              <w:rPr>
                <w:i/>
                <w:iCs/>
                <w:color w:val="808080" w:themeColor="background1" w:themeShade="80"/>
              </w:rPr>
              <w:t xml:space="preserve">Käesolevas </w:t>
            </w:r>
            <w:r w:rsidR="00A458C9">
              <w:rPr>
                <w:i/>
                <w:iCs/>
                <w:color w:val="808080" w:themeColor="background1" w:themeShade="80"/>
              </w:rPr>
              <w:t>punktis</w:t>
            </w:r>
            <w:r w:rsidRPr="006E4A6B">
              <w:rPr>
                <w:i/>
                <w:iCs/>
                <w:color w:val="808080" w:themeColor="background1" w:themeShade="80"/>
              </w:rPr>
              <w:t xml:space="preserve"> kirjeldatakse iga erieesmärgi puhul esialgset olukorda, peamisi katsumusi ja pakutakse välja lahendused, mida fondist toetatakse. Siin kirjeldatakse, milliseid rakendusmeetmeid fondi toetusel käsitletakse; samuti esitatakse esialgne loetelu meetmetest, mis kuuluvad AMIFi, ISFi või BMVI määruse artiklite 3 ja 5 kohaldamisalasse. Täpsemalt: tegevustoetuse puhul esitatakse selgitus kooskõlas AMIFi määruse artikliga 21, ISFi määruse artikliga 16 või BMVI määruse artiklitega 16 ja 17. See sisaldab soovituslikku loetelu toetusesaajatest koos nende seadusjärgsete kohustustega ja põhiülesandeid, mida tuleb toetada. Rahastamisvahendite kavandatud kasutamine, kui kohaldatav.</w:t>
            </w:r>
          </w:p>
        </w:tc>
      </w:tr>
      <w:tr w:rsidR="004144EB" w14:paraId="51C1B194" w14:textId="77777777" w:rsidTr="001C0C56">
        <w:tc>
          <w:tcPr>
            <w:tcW w:w="9628" w:type="dxa"/>
          </w:tcPr>
          <w:p w14:paraId="785C9805" w14:textId="544690C7" w:rsidR="00121775" w:rsidRPr="00750488" w:rsidRDefault="00121775" w:rsidP="00440193">
            <w:pPr>
              <w:spacing w:after="80"/>
              <w:rPr>
                <w:rFonts w:eastAsia="Times New Roman"/>
                <w:iCs/>
                <w:lang w:val="et-EE"/>
              </w:rPr>
            </w:pPr>
            <w:bookmarkStart w:id="96" w:name="_Hlk88481567"/>
            <w:r w:rsidRPr="00750488">
              <w:rPr>
                <w:rFonts w:eastAsia="Times New Roman"/>
                <w:iCs/>
                <w:lang w:val="et-EE"/>
              </w:rPr>
              <w:t xml:space="preserve">Turvalisuse tagamise </w:t>
            </w:r>
            <w:r w:rsidR="005B31AD">
              <w:rPr>
                <w:rFonts w:eastAsia="Times New Roman"/>
                <w:iCs/>
                <w:lang w:val="et-EE"/>
              </w:rPr>
              <w:t>põhi</w:t>
            </w:r>
            <w:r w:rsidRPr="00750488">
              <w:rPr>
                <w:rFonts w:eastAsia="Times New Roman"/>
                <w:iCs/>
                <w:lang w:val="et-EE"/>
              </w:rPr>
              <w:t xml:space="preserve">tegur on </w:t>
            </w:r>
            <w:r w:rsidR="005B31AD">
              <w:rPr>
                <w:rFonts w:eastAsia="Times New Roman"/>
                <w:iCs/>
                <w:lang w:val="et-EE"/>
              </w:rPr>
              <w:t xml:space="preserve">luua ja ajakohastada </w:t>
            </w:r>
            <w:r w:rsidRPr="00750488">
              <w:rPr>
                <w:rFonts w:eastAsia="Times New Roman"/>
                <w:iCs/>
                <w:lang w:val="et-EE"/>
              </w:rPr>
              <w:t>turvalis</w:t>
            </w:r>
            <w:r w:rsidR="005B31AD">
              <w:rPr>
                <w:rFonts w:eastAsia="Times New Roman"/>
                <w:iCs/>
                <w:lang w:val="et-EE"/>
              </w:rPr>
              <w:t>i</w:t>
            </w:r>
            <w:r w:rsidRPr="00750488">
              <w:rPr>
                <w:rFonts w:eastAsia="Times New Roman"/>
                <w:iCs/>
                <w:lang w:val="et-EE"/>
              </w:rPr>
              <w:t xml:space="preserve"> infosüsteeme ja e-lahendus</w:t>
            </w:r>
            <w:r w:rsidR="005B31AD">
              <w:rPr>
                <w:rFonts w:eastAsia="Times New Roman"/>
                <w:iCs/>
                <w:lang w:val="et-EE"/>
              </w:rPr>
              <w:t>i</w:t>
            </w:r>
            <w:r w:rsidRPr="00750488">
              <w:rPr>
                <w:rFonts w:eastAsia="Times New Roman"/>
                <w:iCs/>
                <w:lang w:val="et-EE"/>
              </w:rPr>
              <w:t xml:space="preserve">. Kuigi digiteerimine on juba aastaid olnud üks Eesti lipulaevadest, on see alarahastatud ja turul ei ole piisavalt arendajaid. Samal ajal tuleb täita uusi liikmesriikidele esitatavaid nõudeid, et tagada turvalisusega seotud teabevahetus ja Europoli andmeid käsitleva liidu </w:t>
            </w:r>
            <w:r w:rsidRPr="00750488">
              <w:rPr>
                <w:rFonts w:eastAsia="Times New Roman"/>
                <w:i/>
                <w:iCs/>
                <w:lang w:val="et-EE"/>
              </w:rPr>
              <w:t>acquis</w:t>
            </w:r>
            <w:r w:rsidRPr="00750488">
              <w:rPr>
                <w:rFonts w:eastAsia="Times New Roman"/>
                <w:iCs/>
                <w:lang w:val="et-EE"/>
              </w:rPr>
              <w:t xml:space="preserve">’ täielik ja ühetaoline rakendamine. Ka ELi infosüsteemide puudujääkidega tegelemiseks tuleb suunata </w:t>
            </w:r>
            <w:r>
              <w:rPr>
                <w:rFonts w:eastAsia="Times New Roman"/>
                <w:iCs/>
                <w:lang w:val="et-EE"/>
              </w:rPr>
              <w:t>piisavalt</w:t>
            </w:r>
            <w:r w:rsidRPr="00750488">
              <w:rPr>
                <w:rFonts w:eastAsia="Times New Roman"/>
                <w:iCs/>
                <w:lang w:val="et-EE"/>
              </w:rPr>
              <w:t xml:space="preserve"> vahend</w:t>
            </w:r>
            <w:r w:rsidR="006024A2">
              <w:rPr>
                <w:rFonts w:eastAsia="Times New Roman"/>
                <w:iCs/>
                <w:lang w:val="et-EE"/>
              </w:rPr>
              <w:t>e</w:t>
            </w:r>
            <w:r w:rsidRPr="00750488">
              <w:rPr>
                <w:rFonts w:eastAsia="Times New Roman"/>
                <w:iCs/>
                <w:lang w:val="et-EE"/>
              </w:rPr>
              <w:t xml:space="preserve">id. Eesti on edukalt loonud ja kohandanud riiklikke IT-süsteeme, et tagada tõhus ühendus </w:t>
            </w:r>
            <w:r w:rsidR="00101DEE">
              <w:rPr>
                <w:rFonts w:eastAsia="Times New Roman"/>
                <w:iCs/>
                <w:lang w:val="et-EE"/>
              </w:rPr>
              <w:t>ELi</w:t>
            </w:r>
            <w:r w:rsidR="00101DEE" w:rsidRPr="00750488">
              <w:rPr>
                <w:rFonts w:eastAsia="Times New Roman"/>
                <w:iCs/>
                <w:lang w:val="et-EE"/>
              </w:rPr>
              <w:t xml:space="preserve"> </w:t>
            </w:r>
            <w:r w:rsidRPr="00750488">
              <w:rPr>
                <w:rFonts w:eastAsia="Times New Roman"/>
                <w:iCs/>
                <w:lang w:val="et-EE"/>
              </w:rPr>
              <w:t xml:space="preserve">turvalisusega seotud infosüsteemidega, ning sellega tegeletakse ka </w:t>
            </w:r>
            <w:r>
              <w:rPr>
                <w:rFonts w:eastAsia="Times New Roman"/>
                <w:iCs/>
                <w:lang w:val="et-EE"/>
              </w:rPr>
              <w:t>e</w:t>
            </w:r>
            <w:r w:rsidRPr="00750488">
              <w:rPr>
                <w:rFonts w:eastAsia="Times New Roman"/>
                <w:iCs/>
                <w:lang w:val="et-EE"/>
              </w:rPr>
              <w:t>daspidi.</w:t>
            </w:r>
          </w:p>
          <w:p w14:paraId="1340FF97" w14:textId="322CF8B0" w:rsidR="00121775" w:rsidRPr="00750488" w:rsidRDefault="00121775" w:rsidP="00440193">
            <w:pPr>
              <w:spacing w:after="80"/>
              <w:rPr>
                <w:rFonts w:eastAsia="Times New Roman"/>
                <w:iCs/>
                <w:lang w:val="et-EE"/>
              </w:rPr>
            </w:pPr>
            <w:r w:rsidRPr="00750488">
              <w:rPr>
                <w:rFonts w:eastAsia="Times New Roman"/>
                <w:iCs/>
                <w:lang w:val="et-EE"/>
              </w:rPr>
              <w:t>Eesti kavatseb kasutada ISF</w:t>
            </w:r>
            <w:r>
              <w:rPr>
                <w:rFonts w:eastAsia="Times New Roman"/>
                <w:iCs/>
                <w:lang w:val="et-EE"/>
              </w:rPr>
              <w:t>i</w:t>
            </w:r>
            <w:r w:rsidRPr="00750488">
              <w:rPr>
                <w:rFonts w:eastAsia="Times New Roman"/>
                <w:iCs/>
                <w:lang w:val="et-EE"/>
              </w:rPr>
              <w:t xml:space="preserve"> vahendeid</w:t>
            </w:r>
            <w:r w:rsidR="00677F52" w:rsidRPr="00750488">
              <w:rPr>
                <w:rFonts w:eastAsia="Times New Roman"/>
                <w:iCs/>
                <w:lang w:val="et-EE"/>
              </w:rPr>
              <w:t xml:space="preserve"> peamiselt</w:t>
            </w:r>
            <w:r w:rsidR="00677F52">
              <w:rPr>
                <w:rFonts w:eastAsia="Times New Roman"/>
                <w:iCs/>
                <w:lang w:val="et-EE"/>
              </w:rPr>
              <w:t xml:space="preserve"> selleks</w:t>
            </w:r>
            <w:r w:rsidR="005B31AD">
              <w:rPr>
                <w:rFonts w:eastAsia="Times New Roman"/>
                <w:iCs/>
                <w:lang w:val="et-EE"/>
              </w:rPr>
              <w:t>, et luua, kohandada ja hooldada</w:t>
            </w:r>
            <w:r w:rsidRPr="00750488">
              <w:rPr>
                <w:rFonts w:eastAsia="Times New Roman"/>
                <w:iCs/>
                <w:lang w:val="et-EE"/>
              </w:rPr>
              <w:t xml:space="preserve"> </w:t>
            </w:r>
            <w:r w:rsidR="00101DEE">
              <w:rPr>
                <w:rFonts w:eastAsia="Times New Roman"/>
                <w:iCs/>
                <w:lang w:val="et-EE"/>
              </w:rPr>
              <w:t>ISFi</w:t>
            </w:r>
            <w:r w:rsidR="00101DEE" w:rsidRPr="00750488">
              <w:rPr>
                <w:rFonts w:eastAsia="Times New Roman"/>
                <w:iCs/>
                <w:lang w:val="et-EE"/>
              </w:rPr>
              <w:t xml:space="preserve"> </w:t>
            </w:r>
            <w:r w:rsidRPr="00750488">
              <w:rPr>
                <w:rFonts w:eastAsia="Times New Roman"/>
                <w:iCs/>
                <w:lang w:val="et-EE"/>
              </w:rPr>
              <w:t>eesmärkidele vastava</w:t>
            </w:r>
            <w:r w:rsidR="00677F52">
              <w:rPr>
                <w:rFonts w:eastAsia="Times New Roman"/>
                <w:iCs/>
                <w:lang w:val="et-EE"/>
              </w:rPr>
              <w:t>id</w:t>
            </w:r>
            <w:r w:rsidRPr="00750488">
              <w:rPr>
                <w:rFonts w:eastAsia="Times New Roman"/>
                <w:iCs/>
                <w:lang w:val="et-EE"/>
              </w:rPr>
              <w:t xml:space="preserve"> info- ja sidesüsteeme. Samuti on vaja tagada süsteemide kasutamise koolitus.</w:t>
            </w:r>
          </w:p>
          <w:p w14:paraId="3F99FC6D" w14:textId="24B00021" w:rsidR="00121775" w:rsidRPr="00750488" w:rsidRDefault="00677F52" w:rsidP="00440193">
            <w:pPr>
              <w:spacing w:after="80"/>
              <w:rPr>
                <w:rFonts w:eastAsia="Times New Roman"/>
                <w:iCs/>
                <w:lang w:val="et-EE"/>
              </w:rPr>
            </w:pPr>
            <w:r>
              <w:rPr>
                <w:rFonts w:eastAsia="Times New Roman"/>
                <w:iCs/>
                <w:lang w:val="et-EE"/>
              </w:rPr>
              <w:t>E</w:t>
            </w:r>
            <w:r w:rsidR="00121775" w:rsidRPr="00750488">
              <w:rPr>
                <w:rFonts w:eastAsia="Times New Roman"/>
                <w:iCs/>
                <w:lang w:val="et-EE"/>
              </w:rPr>
              <w:t>rieesmärgi raames kaaluta</w:t>
            </w:r>
            <w:r>
              <w:rPr>
                <w:rFonts w:eastAsia="Times New Roman"/>
                <w:iCs/>
                <w:lang w:val="et-EE"/>
              </w:rPr>
              <w:t>kse</w:t>
            </w:r>
            <w:r w:rsidR="00121775" w:rsidRPr="00750488">
              <w:rPr>
                <w:rFonts w:eastAsia="Times New Roman"/>
                <w:iCs/>
                <w:lang w:val="et-EE"/>
              </w:rPr>
              <w:t xml:space="preserve"> võimalik</w:t>
            </w:r>
            <w:r>
              <w:rPr>
                <w:rFonts w:eastAsia="Times New Roman"/>
                <w:iCs/>
                <w:lang w:val="et-EE"/>
              </w:rPr>
              <w:t>ke</w:t>
            </w:r>
            <w:r w:rsidR="00121775" w:rsidRPr="00750488">
              <w:rPr>
                <w:rFonts w:eastAsia="Times New Roman"/>
                <w:iCs/>
                <w:lang w:val="et-EE"/>
              </w:rPr>
              <w:t xml:space="preserve"> tegevus</w:t>
            </w:r>
            <w:r>
              <w:rPr>
                <w:rFonts w:eastAsia="Times New Roman"/>
                <w:iCs/>
                <w:lang w:val="et-EE"/>
              </w:rPr>
              <w:t>i, mis</w:t>
            </w:r>
            <w:r w:rsidR="00121775" w:rsidRPr="00750488">
              <w:rPr>
                <w:rFonts w:eastAsia="Times New Roman"/>
                <w:iCs/>
                <w:lang w:val="et-EE"/>
              </w:rPr>
              <w:t xml:space="preserve"> keskenduvad peamiselt ISF</w:t>
            </w:r>
            <w:r w:rsidR="00121775">
              <w:rPr>
                <w:rFonts w:eastAsia="Times New Roman"/>
                <w:iCs/>
                <w:lang w:val="et-EE"/>
              </w:rPr>
              <w:t>i</w:t>
            </w:r>
            <w:r w:rsidR="00121775" w:rsidRPr="00750488">
              <w:rPr>
                <w:rFonts w:eastAsia="Times New Roman"/>
                <w:iCs/>
                <w:lang w:val="et-EE"/>
              </w:rPr>
              <w:t xml:space="preserve"> määruse II</w:t>
            </w:r>
            <w:r w:rsidR="006024A2">
              <w:rPr>
                <w:rFonts w:eastAsia="Times New Roman"/>
                <w:iCs/>
                <w:lang w:val="et-EE"/>
              </w:rPr>
              <w:t> </w:t>
            </w:r>
            <w:r w:rsidRPr="00750488">
              <w:rPr>
                <w:rFonts w:eastAsia="Times New Roman"/>
                <w:iCs/>
                <w:lang w:val="et-EE"/>
              </w:rPr>
              <w:t xml:space="preserve">lisa </w:t>
            </w:r>
            <w:r w:rsidR="00121775" w:rsidRPr="00750488">
              <w:rPr>
                <w:rFonts w:eastAsia="Times New Roman"/>
                <w:iCs/>
                <w:lang w:val="et-EE"/>
              </w:rPr>
              <w:t>rakendusmeetmele d</w:t>
            </w:r>
            <w:r>
              <w:rPr>
                <w:rFonts w:eastAsia="Times New Roman"/>
                <w:iCs/>
                <w:lang w:val="et-EE"/>
              </w:rPr>
              <w:t>:</w:t>
            </w:r>
            <w:r w:rsidR="00121775">
              <w:rPr>
                <w:rFonts w:eastAsia="Times New Roman"/>
                <w:iCs/>
                <w:lang w:val="et-EE"/>
              </w:rPr>
              <w:t xml:space="preserve"> </w:t>
            </w:r>
            <w:r w:rsidR="006024A2">
              <w:rPr>
                <w:rFonts w:eastAsia="Times New Roman"/>
                <w:iCs/>
                <w:lang w:val="et-EE"/>
              </w:rPr>
              <w:t xml:space="preserve">toetada </w:t>
            </w:r>
            <w:r w:rsidR="00121775" w:rsidRPr="00750488">
              <w:rPr>
                <w:rFonts w:eastAsia="Times New Roman"/>
                <w:iCs/>
                <w:lang w:val="et-EE"/>
              </w:rPr>
              <w:t>asjakohase</w:t>
            </w:r>
            <w:r w:rsidR="006024A2">
              <w:rPr>
                <w:rFonts w:eastAsia="Times New Roman"/>
                <w:iCs/>
                <w:lang w:val="et-EE"/>
              </w:rPr>
              <w:t>id</w:t>
            </w:r>
            <w:r w:rsidR="00121775" w:rsidRPr="00750488">
              <w:rPr>
                <w:rFonts w:eastAsia="Times New Roman"/>
                <w:iCs/>
                <w:lang w:val="et-EE"/>
              </w:rPr>
              <w:t xml:space="preserve"> riiklik</w:t>
            </w:r>
            <w:r w:rsidR="006024A2">
              <w:rPr>
                <w:rFonts w:eastAsia="Times New Roman"/>
                <w:iCs/>
                <w:lang w:val="et-EE"/>
              </w:rPr>
              <w:t>k</w:t>
            </w:r>
            <w:r w:rsidR="00121775" w:rsidRPr="00750488">
              <w:rPr>
                <w:rFonts w:eastAsia="Times New Roman"/>
                <w:iCs/>
                <w:lang w:val="et-EE"/>
              </w:rPr>
              <w:t>e meetme</w:t>
            </w:r>
            <w:r w:rsidR="006024A2">
              <w:rPr>
                <w:rFonts w:eastAsia="Times New Roman"/>
                <w:iCs/>
                <w:lang w:val="et-EE"/>
              </w:rPr>
              <w:t>id</w:t>
            </w:r>
            <w:r w:rsidR="00121775" w:rsidRPr="00750488">
              <w:rPr>
                <w:rFonts w:eastAsia="Times New Roman"/>
                <w:iCs/>
                <w:lang w:val="et-EE"/>
              </w:rPr>
              <w:t>. Rakendusmeede a on samuti prioriteet</w:t>
            </w:r>
            <w:r>
              <w:rPr>
                <w:rFonts w:eastAsia="Times New Roman"/>
                <w:iCs/>
                <w:lang w:val="et-EE"/>
              </w:rPr>
              <w:t>:</w:t>
            </w:r>
            <w:r w:rsidR="00121775" w:rsidRPr="00750488">
              <w:rPr>
                <w:rFonts w:eastAsia="Times New Roman"/>
                <w:iCs/>
                <w:lang w:val="et-EE"/>
              </w:rPr>
              <w:t xml:space="preserve"> tagada liidu julgeolekualase </w:t>
            </w:r>
            <w:r w:rsidR="00121775" w:rsidRPr="001B761F">
              <w:rPr>
                <w:rFonts w:eastAsia="Times New Roman"/>
                <w:i/>
                <w:lang w:val="et-EE"/>
              </w:rPr>
              <w:t>acquis</w:t>
            </w:r>
            <w:r w:rsidR="00121775" w:rsidRPr="00750488">
              <w:rPr>
                <w:rFonts w:eastAsia="Times New Roman"/>
                <w:iCs/>
                <w:lang w:val="et-EE"/>
              </w:rPr>
              <w:t>’ ühetaoline kohaldamine, toetades asjakohase teabe vahetamist.</w:t>
            </w:r>
          </w:p>
          <w:p w14:paraId="1175C0C2" w14:textId="024D3BFA" w:rsidR="00121775" w:rsidRPr="00750488" w:rsidRDefault="00121775" w:rsidP="00440193">
            <w:pPr>
              <w:spacing w:after="80"/>
              <w:rPr>
                <w:rFonts w:eastAsia="Times New Roman"/>
                <w:iCs/>
                <w:lang w:val="et-EE"/>
              </w:rPr>
            </w:pPr>
            <w:r w:rsidRPr="00750488">
              <w:rPr>
                <w:rFonts w:eastAsia="Times New Roman"/>
                <w:iCs/>
                <w:lang w:val="et-EE"/>
              </w:rPr>
              <w:t xml:space="preserve">Vajaduse korral võib rakendusmeetmeid b ja c kaaluda rakendamise </w:t>
            </w:r>
            <w:r w:rsidR="00677F52" w:rsidRPr="00750488">
              <w:rPr>
                <w:rFonts w:eastAsia="Times New Roman"/>
                <w:iCs/>
                <w:lang w:val="et-EE"/>
              </w:rPr>
              <w:t xml:space="preserve">hilisemas </w:t>
            </w:r>
            <w:r w:rsidRPr="00750488">
              <w:rPr>
                <w:rFonts w:eastAsia="Times New Roman"/>
                <w:iCs/>
                <w:lang w:val="et-EE"/>
              </w:rPr>
              <w:t xml:space="preserve">etapis. </w:t>
            </w:r>
            <w:r w:rsidR="001B761F">
              <w:rPr>
                <w:rFonts w:eastAsia="Times New Roman"/>
                <w:iCs/>
                <w:lang w:val="et-EE"/>
              </w:rPr>
              <w:t xml:space="preserve">Rakenduskava </w:t>
            </w:r>
            <w:r w:rsidRPr="00750488">
              <w:rPr>
                <w:rFonts w:eastAsia="Times New Roman"/>
                <w:iCs/>
                <w:lang w:val="et-EE"/>
              </w:rPr>
              <w:t>koostamise</w:t>
            </w:r>
            <w:r w:rsidR="00714B3A">
              <w:rPr>
                <w:rFonts w:eastAsia="Times New Roman"/>
                <w:iCs/>
                <w:lang w:val="et-EE"/>
              </w:rPr>
              <w:t xml:space="preserve"> ajal ei ole</w:t>
            </w:r>
            <w:r w:rsidRPr="00750488">
              <w:rPr>
                <w:rFonts w:eastAsia="Times New Roman"/>
                <w:iCs/>
                <w:lang w:val="et-EE"/>
              </w:rPr>
              <w:t xml:space="preserve"> konkreetseid meetmeid </w:t>
            </w:r>
            <w:r>
              <w:rPr>
                <w:rFonts w:eastAsia="Times New Roman"/>
                <w:iCs/>
                <w:lang w:val="et-EE"/>
              </w:rPr>
              <w:t>planeerit</w:t>
            </w:r>
            <w:r w:rsidR="00714B3A">
              <w:rPr>
                <w:rFonts w:eastAsia="Times New Roman"/>
                <w:iCs/>
                <w:lang w:val="et-EE"/>
              </w:rPr>
              <w:t>ud</w:t>
            </w:r>
            <w:r w:rsidRPr="00750488">
              <w:rPr>
                <w:rFonts w:eastAsia="Times New Roman"/>
                <w:iCs/>
                <w:lang w:val="et-EE"/>
              </w:rPr>
              <w:t>.</w:t>
            </w:r>
          </w:p>
          <w:p w14:paraId="6D70A02D" w14:textId="46584EF0" w:rsidR="00121775" w:rsidRPr="00750488" w:rsidRDefault="00121775" w:rsidP="00440193">
            <w:pPr>
              <w:spacing w:after="80"/>
              <w:rPr>
                <w:rFonts w:eastAsia="Times New Roman"/>
                <w:iCs/>
                <w:lang w:val="et-EE"/>
              </w:rPr>
            </w:pPr>
            <w:r>
              <w:rPr>
                <w:rFonts w:eastAsia="Times New Roman"/>
                <w:iCs/>
                <w:lang w:val="et-EE"/>
              </w:rPr>
              <w:t>Kavatsetakse</w:t>
            </w:r>
            <w:r w:rsidRPr="00750488">
              <w:rPr>
                <w:rFonts w:eastAsia="Times New Roman"/>
                <w:iCs/>
                <w:lang w:val="et-EE"/>
              </w:rPr>
              <w:t xml:space="preserve"> </w:t>
            </w:r>
            <w:r w:rsidR="00D917AB">
              <w:rPr>
                <w:rFonts w:eastAsia="Times New Roman"/>
                <w:iCs/>
                <w:lang w:val="et-EE"/>
              </w:rPr>
              <w:t>rakendada</w:t>
            </w:r>
            <w:r w:rsidR="00D917AB" w:rsidRPr="00750488">
              <w:rPr>
                <w:rFonts w:eastAsia="Times New Roman"/>
                <w:iCs/>
                <w:lang w:val="et-EE"/>
              </w:rPr>
              <w:t xml:space="preserve"> </w:t>
            </w:r>
            <w:r w:rsidRPr="00750488">
              <w:rPr>
                <w:rFonts w:eastAsia="Times New Roman"/>
                <w:iCs/>
                <w:lang w:val="et-EE"/>
              </w:rPr>
              <w:t xml:space="preserve">järgmisi </w:t>
            </w:r>
            <w:r w:rsidR="00101DEE">
              <w:rPr>
                <w:rFonts w:eastAsia="Times New Roman"/>
                <w:iCs/>
                <w:lang w:val="et-EE"/>
              </w:rPr>
              <w:t xml:space="preserve">ISFi määruse </w:t>
            </w:r>
            <w:r w:rsidR="00101DEE" w:rsidRPr="00750488">
              <w:rPr>
                <w:rFonts w:eastAsia="Times New Roman"/>
                <w:iCs/>
                <w:lang w:val="et-EE"/>
              </w:rPr>
              <w:t xml:space="preserve">II </w:t>
            </w:r>
            <w:r w:rsidRPr="00750488">
              <w:rPr>
                <w:rFonts w:eastAsia="Times New Roman"/>
                <w:iCs/>
                <w:lang w:val="et-EE"/>
              </w:rPr>
              <w:t xml:space="preserve">lisas toodud meetmeid, </w:t>
            </w:r>
            <w:r w:rsidR="00133B6F">
              <w:rPr>
                <w:rFonts w:eastAsia="Times New Roman"/>
                <w:iCs/>
                <w:lang w:val="et-EE"/>
              </w:rPr>
              <w:t>sh teha järgmisi tegevusi.</w:t>
            </w:r>
          </w:p>
          <w:p w14:paraId="14BDC60D" w14:textId="18DA91B2" w:rsidR="00121775" w:rsidRPr="00133B6F" w:rsidRDefault="00121775" w:rsidP="00440193">
            <w:pPr>
              <w:spacing w:after="80"/>
              <w:rPr>
                <w:rFonts w:eastAsia="Times New Roman"/>
                <w:b/>
                <w:bCs/>
                <w:iCs/>
                <w:lang w:val="et-EE"/>
              </w:rPr>
            </w:pPr>
            <w:r w:rsidRPr="00133B6F">
              <w:rPr>
                <w:rFonts w:eastAsia="Times New Roman"/>
                <w:b/>
                <w:bCs/>
                <w:iCs/>
                <w:lang w:val="et-EE"/>
              </w:rPr>
              <w:t>a) Tagada liidu julgeoleku</w:t>
            </w:r>
            <w:r w:rsidR="002F2C2B" w:rsidRPr="00133B6F">
              <w:rPr>
                <w:rFonts w:eastAsia="Times New Roman"/>
                <w:b/>
                <w:bCs/>
                <w:iCs/>
                <w:lang w:val="et-EE"/>
              </w:rPr>
              <w:t>valdkonna</w:t>
            </w:r>
            <w:r w:rsidRPr="00133B6F">
              <w:rPr>
                <w:rFonts w:eastAsia="Times New Roman"/>
                <w:b/>
                <w:bCs/>
                <w:iCs/>
                <w:lang w:val="et-EE"/>
              </w:rPr>
              <w:t xml:space="preserve"> </w:t>
            </w:r>
            <w:r w:rsidR="002F2C2B" w:rsidRPr="00133B6F">
              <w:rPr>
                <w:rFonts w:eastAsia="Times New Roman"/>
                <w:b/>
                <w:bCs/>
                <w:i/>
                <w:lang w:val="et-EE"/>
              </w:rPr>
              <w:t>acquis</w:t>
            </w:r>
            <w:r w:rsidR="002F2C2B" w:rsidRPr="00133B6F">
              <w:rPr>
                <w:rFonts w:eastAsia="Times New Roman"/>
                <w:b/>
                <w:bCs/>
                <w:iCs/>
                <w:lang w:val="et-EE"/>
              </w:rPr>
              <w:t xml:space="preserve">’ ühtne </w:t>
            </w:r>
            <w:r w:rsidRPr="00133B6F">
              <w:rPr>
                <w:rFonts w:eastAsia="Times New Roman"/>
                <w:b/>
                <w:bCs/>
                <w:iCs/>
                <w:lang w:val="et-EE"/>
              </w:rPr>
              <w:t>kohaldamine, toetades asjakohase teabe vahetamist näiteks P</w:t>
            </w:r>
            <w:r w:rsidR="002F2C2B" w:rsidRPr="00133B6F">
              <w:rPr>
                <w:rFonts w:eastAsia="Times New Roman"/>
                <w:b/>
                <w:bCs/>
                <w:iCs/>
                <w:lang w:val="et-EE"/>
              </w:rPr>
              <w:t>rüm</w:t>
            </w:r>
            <w:r w:rsidRPr="00133B6F">
              <w:rPr>
                <w:rFonts w:eastAsia="Times New Roman"/>
                <w:b/>
                <w:bCs/>
                <w:iCs/>
                <w:lang w:val="et-EE"/>
              </w:rPr>
              <w:t>i</w:t>
            </w:r>
            <w:r w:rsidR="002F2C2B" w:rsidRPr="00133B6F">
              <w:rPr>
                <w:rFonts w:eastAsia="Times New Roman"/>
                <w:b/>
                <w:bCs/>
                <w:iCs/>
                <w:lang w:val="et-EE"/>
              </w:rPr>
              <w:t xml:space="preserve"> lepingu</w:t>
            </w:r>
            <w:r w:rsidRPr="00133B6F">
              <w:rPr>
                <w:rFonts w:eastAsia="Times New Roman"/>
                <w:b/>
                <w:bCs/>
                <w:iCs/>
                <w:lang w:val="et-EE"/>
              </w:rPr>
              <w:t xml:space="preserve">, ELi broneeringuinfo ja SIS </w:t>
            </w:r>
            <w:r w:rsidR="002F2C2B" w:rsidRPr="00133B6F">
              <w:rPr>
                <w:rFonts w:eastAsia="Times New Roman"/>
                <w:b/>
                <w:bCs/>
                <w:iCs/>
                <w:lang w:val="et-EE"/>
              </w:rPr>
              <w:t>raames</w:t>
            </w:r>
            <w:r w:rsidRPr="00133B6F">
              <w:rPr>
                <w:rFonts w:eastAsia="Times New Roman"/>
                <w:b/>
                <w:bCs/>
                <w:iCs/>
                <w:lang w:val="et-EE"/>
              </w:rPr>
              <w:t>, sealhulgas rakendades kvaliteedikontrolli- ja hindamismehhanismide</w:t>
            </w:r>
            <w:r w:rsidR="00101DEE">
              <w:rPr>
                <w:rFonts w:eastAsia="Times New Roman"/>
                <w:b/>
                <w:bCs/>
                <w:iCs/>
                <w:lang w:val="et-EE"/>
              </w:rPr>
              <w:t>,</w:t>
            </w:r>
            <w:r w:rsidRPr="00133B6F">
              <w:rPr>
                <w:rFonts w:eastAsia="Times New Roman"/>
                <w:b/>
                <w:bCs/>
                <w:iCs/>
                <w:lang w:val="et-EE"/>
              </w:rPr>
              <w:t xml:space="preserve"> </w:t>
            </w:r>
            <w:r w:rsidR="00101DEE">
              <w:rPr>
                <w:rFonts w:eastAsia="Times New Roman"/>
                <w:b/>
                <w:bCs/>
                <w:iCs/>
                <w:lang w:val="et-EE"/>
              </w:rPr>
              <w:t>näiteks</w:t>
            </w:r>
            <w:r w:rsidR="00101DEE" w:rsidRPr="00133B6F">
              <w:rPr>
                <w:rFonts w:eastAsia="Times New Roman"/>
                <w:b/>
                <w:bCs/>
                <w:iCs/>
                <w:lang w:val="et-EE"/>
              </w:rPr>
              <w:t xml:space="preserve"> </w:t>
            </w:r>
            <w:r w:rsidRPr="00133B6F">
              <w:rPr>
                <w:rFonts w:eastAsia="Times New Roman"/>
                <w:b/>
                <w:bCs/>
                <w:iCs/>
                <w:lang w:val="et-EE"/>
              </w:rPr>
              <w:t>Schengeni hindamis</w:t>
            </w:r>
            <w:r w:rsidR="00101DEE">
              <w:rPr>
                <w:rFonts w:eastAsia="Times New Roman"/>
                <w:b/>
                <w:bCs/>
                <w:iCs/>
                <w:lang w:val="et-EE"/>
              </w:rPr>
              <w:t>- ja järelevalve</w:t>
            </w:r>
            <w:r w:rsidRPr="00133B6F">
              <w:rPr>
                <w:rFonts w:eastAsia="Times New Roman"/>
                <w:b/>
                <w:bCs/>
                <w:iCs/>
                <w:lang w:val="et-EE"/>
              </w:rPr>
              <w:t>mehhanism</w:t>
            </w:r>
            <w:r w:rsidR="00101DEE">
              <w:rPr>
                <w:rFonts w:eastAsia="Times New Roman"/>
                <w:b/>
                <w:bCs/>
                <w:iCs/>
                <w:lang w:val="et-EE"/>
              </w:rPr>
              <w:t>i</w:t>
            </w:r>
            <w:r w:rsidRPr="00133B6F">
              <w:rPr>
                <w:rFonts w:eastAsia="Times New Roman"/>
                <w:b/>
                <w:bCs/>
                <w:iCs/>
                <w:lang w:val="et-EE"/>
              </w:rPr>
              <w:t xml:space="preserve"> </w:t>
            </w:r>
            <w:r w:rsidR="00101DEE">
              <w:rPr>
                <w:rFonts w:eastAsia="Times New Roman"/>
                <w:b/>
                <w:bCs/>
                <w:iCs/>
                <w:lang w:val="et-EE"/>
              </w:rPr>
              <w:t>või muude</w:t>
            </w:r>
            <w:r w:rsidR="00101DEE" w:rsidRPr="00133B6F">
              <w:rPr>
                <w:rFonts w:eastAsia="Times New Roman"/>
                <w:b/>
                <w:bCs/>
                <w:iCs/>
                <w:lang w:val="et-EE"/>
              </w:rPr>
              <w:t xml:space="preserve"> kvaliteedikontrolli- ja hindamismehhanismide</w:t>
            </w:r>
            <w:r w:rsidR="00101DEE" w:rsidRPr="00133B6F" w:rsidDel="00101DEE">
              <w:rPr>
                <w:rFonts w:eastAsia="Times New Roman"/>
                <w:b/>
                <w:bCs/>
                <w:iCs/>
                <w:lang w:val="et-EE"/>
              </w:rPr>
              <w:t xml:space="preserve"> </w:t>
            </w:r>
            <w:r w:rsidR="00101DEE">
              <w:rPr>
                <w:rFonts w:eastAsia="Times New Roman"/>
                <w:b/>
                <w:bCs/>
                <w:iCs/>
                <w:lang w:val="et-EE"/>
              </w:rPr>
              <w:t xml:space="preserve">kaudu </w:t>
            </w:r>
            <w:r w:rsidR="00101DEE" w:rsidRPr="00133B6F">
              <w:rPr>
                <w:rFonts w:eastAsia="Times New Roman"/>
                <w:b/>
                <w:bCs/>
                <w:iCs/>
                <w:lang w:val="et-EE"/>
              </w:rPr>
              <w:t>saadud soovitusi</w:t>
            </w:r>
            <w:r w:rsidRPr="00133B6F">
              <w:rPr>
                <w:rFonts w:eastAsia="Times New Roman"/>
                <w:b/>
                <w:bCs/>
                <w:iCs/>
                <w:lang w:val="et-EE"/>
              </w:rPr>
              <w:t>.</w:t>
            </w:r>
          </w:p>
          <w:p w14:paraId="4F63A32F" w14:textId="39E89638" w:rsidR="00121775" w:rsidRPr="00750488" w:rsidRDefault="00D917AB" w:rsidP="00440193">
            <w:pPr>
              <w:spacing w:after="80"/>
              <w:rPr>
                <w:rFonts w:eastAsia="Times New Roman"/>
                <w:iCs/>
                <w:lang w:val="et-EE"/>
              </w:rPr>
            </w:pPr>
            <w:r>
              <w:rPr>
                <w:rFonts w:eastAsia="Times New Roman"/>
                <w:iCs/>
                <w:lang w:val="et-EE"/>
              </w:rPr>
              <w:t>A</w:t>
            </w:r>
            <w:r w:rsidR="00121775" w:rsidRPr="00750488">
              <w:rPr>
                <w:rFonts w:eastAsia="Times New Roman"/>
                <w:iCs/>
                <w:lang w:val="et-EE"/>
              </w:rPr>
              <w:t xml:space="preserve">sjakohaste õigusaktide kohaldamise </w:t>
            </w:r>
            <w:r>
              <w:rPr>
                <w:rFonts w:eastAsia="Times New Roman"/>
                <w:iCs/>
                <w:lang w:val="et-EE"/>
              </w:rPr>
              <w:t>p</w:t>
            </w:r>
            <w:r w:rsidRPr="00750488">
              <w:rPr>
                <w:rFonts w:eastAsia="Times New Roman"/>
                <w:iCs/>
                <w:lang w:val="et-EE"/>
              </w:rPr>
              <w:t>raegu</w:t>
            </w:r>
            <w:r>
              <w:rPr>
                <w:rFonts w:eastAsia="Times New Roman"/>
                <w:iCs/>
                <w:lang w:val="et-EE"/>
              </w:rPr>
              <w:t>st</w:t>
            </w:r>
            <w:r w:rsidRPr="00750488">
              <w:rPr>
                <w:rFonts w:eastAsia="Times New Roman"/>
                <w:iCs/>
                <w:lang w:val="et-EE"/>
              </w:rPr>
              <w:t xml:space="preserve"> olukord</w:t>
            </w:r>
            <w:r>
              <w:rPr>
                <w:rFonts w:eastAsia="Times New Roman"/>
                <w:iCs/>
                <w:lang w:val="et-EE"/>
              </w:rPr>
              <w:t>a</w:t>
            </w:r>
            <w:r w:rsidRPr="00750488">
              <w:rPr>
                <w:rFonts w:eastAsia="Times New Roman"/>
                <w:iCs/>
                <w:lang w:val="et-EE"/>
              </w:rPr>
              <w:t xml:space="preserve"> </w:t>
            </w:r>
            <w:r w:rsidR="00121775" w:rsidRPr="00750488">
              <w:rPr>
                <w:rFonts w:eastAsia="Times New Roman"/>
                <w:iCs/>
                <w:lang w:val="et-EE"/>
              </w:rPr>
              <w:t>(PNR, SIS, P</w:t>
            </w:r>
            <w:r w:rsidR="00D24387">
              <w:rPr>
                <w:rFonts w:eastAsia="Times New Roman"/>
                <w:iCs/>
                <w:lang w:val="et-EE"/>
              </w:rPr>
              <w:t>rüm</w:t>
            </w:r>
            <w:r w:rsidR="00121775" w:rsidRPr="00750488">
              <w:rPr>
                <w:rFonts w:eastAsia="Times New Roman"/>
                <w:iCs/>
                <w:lang w:val="et-EE"/>
              </w:rPr>
              <w:t xml:space="preserve">) on kirjeldatud </w:t>
            </w:r>
            <w:r w:rsidR="00133B6F">
              <w:rPr>
                <w:rFonts w:eastAsia="Times New Roman"/>
                <w:iCs/>
                <w:lang w:val="et-EE"/>
              </w:rPr>
              <w:t>punktis</w:t>
            </w:r>
            <w:r w:rsidR="001E6309">
              <w:rPr>
                <w:rFonts w:eastAsia="Times New Roman"/>
                <w:iCs/>
                <w:lang w:val="et-EE"/>
              </w:rPr>
              <w:t xml:space="preserve"> 1</w:t>
            </w:r>
            <w:r w:rsidR="00121775" w:rsidRPr="00750488">
              <w:rPr>
                <w:rFonts w:eastAsia="Times New Roman"/>
                <w:iCs/>
                <w:lang w:val="et-EE"/>
              </w:rPr>
              <w:t>.</w:t>
            </w:r>
          </w:p>
          <w:p w14:paraId="3C782056" w14:textId="5E1649EB" w:rsidR="00121775" w:rsidRPr="00750488" w:rsidRDefault="00121775" w:rsidP="00440193">
            <w:pPr>
              <w:spacing w:after="80"/>
              <w:rPr>
                <w:rFonts w:eastAsia="Times New Roman"/>
                <w:iCs/>
                <w:lang w:val="et-EE"/>
              </w:rPr>
            </w:pPr>
            <w:r w:rsidRPr="00750488">
              <w:rPr>
                <w:rFonts w:eastAsia="Times New Roman"/>
                <w:iCs/>
                <w:lang w:val="et-EE"/>
              </w:rPr>
              <w:t xml:space="preserve">Üks prioriteete on </w:t>
            </w:r>
            <w:r w:rsidR="00052CD8">
              <w:rPr>
                <w:rFonts w:eastAsia="Times New Roman"/>
                <w:iCs/>
                <w:lang w:val="et-EE"/>
              </w:rPr>
              <w:t>endiselt</w:t>
            </w:r>
            <w:r w:rsidR="00052CD8" w:rsidRPr="00750488">
              <w:rPr>
                <w:rFonts w:eastAsia="Times New Roman"/>
                <w:iCs/>
                <w:lang w:val="et-EE"/>
              </w:rPr>
              <w:t xml:space="preserve"> </w:t>
            </w:r>
            <w:r w:rsidRPr="00750488">
              <w:rPr>
                <w:rFonts w:eastAsia="Times New Roman"/>
                <w:iCs/>
                <w:lang w:val="et-EE"/>
              </w:rPr>
              <w:t xml:space="preserve">tagada </w:t>
            </w:r>
            <w:r>
              <w:rPr>
                <w:rFonts w:eastAsia="Times New Roman"/>
                <w:iCs/>
                <w:lang w:val="et-EE"/>
              </w:rPr>
              <w:t>PNR</w:t>
            </w:r>
            <w:r w:rsidR="001E6309">
              <w:rPr>
                <w:rFonts w:eastAsia="Times New Roman"/>
                <w:iCs/>
                <w:lang w:val="et-EE"/>
              </w:rPr>
              <w:t>i</w:t>
            </w:r>
            <w:r w:rsidRPr="00750488">
              <w:rPr>
                <w:rFonts w:eastAsia="Times New Roman"/>
                <w:iCs/>
                <w:lang w:val="et-EE"/>
              </w:rPr>
              <w:t xml:space="preserve"> </w:t>
            </w:r>
            <w:r w:rsidR="001E6309">
              <w:rPr>
                <w:rFonts w:eastAsia="Times New Roman"/>
                <w:iCs/>
                <w:lang w:val="et-EE"/>
              </w:rPr>
              <w:t>andmebaasi</w:t>
            </w:r>
            <w:r w:rsidR="001E6309" w:rsidRPr="00750488">
              <w:rPr>
                <w:rFonts w:eastAsia="Times New Roman"/>
                <w:iCs/>
                <w:lang w:val="et-EE"/>
              </w:rPr>
              <w:t xml:space="preserve"> </w:t>
            </w:r>
            <w:r w:rsidRPr="00750488">
              <w:rPr>
                <w:rFonts w:eastAsia="Times New Roman"/>
                <w:iCs/>
                <w:lang w:val="et-EE"/>
              </w:rPr>
              <w:t>edasine areng ja haldamine. PNR</w:t>
            </w:r>
            <w:r>
              <w:rPr>
                <w:rFonts w:eastAsia="Times New Roman"/>
                <w:iCs/>
                <w:lang w:val="et-EE"/>
              </w:rPr>
              <w:t xml:space="preserve">i </w:t>
            </w:r>
            <w:r w:rsidRPr="00750488">
              <w:rPr>
                <w:rFonts w:eastAsia="Times New Roman"/>
                <w:iCs/>
                <w:lang w:val="et-EE"/>
              </w:rPr>
              <w:t xml:space="preserve">andmebaas on töötatud </w:t>
            </w:r>
            <w:r w:rsidR="00052CD8" w:rsidRPr="00750488">
              <w:rPr>
                <w:rFonts w:eastAsia="Times New Roman"/>
                <w:iCs/>
                <w:lang w:val="et-EE"/>
              </w:rPr>
              <w:t xml:space="preserve">välja </w:t>
            </w:r>
            <w:r w:rsidRPr="00750488">
              <w:rPr>
                <w:rFonts w:eastAsia="Times New Roman"/>
                <w:iCs/>
                <w:lang w:val="et-EE"/>
              </w:rPr>
              <w:t>ISF</w:t>
            </w:r>
            <w:r>
              <w:rPr>
                <w:rFonts w:eastAsia="Times New Roman"/>
                <w:iCs/>
                <w:lang w:val="et-EE"/>
              </w:rPr>
              <w:t>i</w:t>
            </w:r>
            <w:r w:rsidRPr="00750488">
              <w:rPr>
                <w:rFonts w:eastAsia="Times New Roman"/>
                <w:iCs/>
                <w:lang w:val="et-EE"/>
              </w:rPr>
              <w:t xml:space="preserve"> programmi </w:t>
            </w:r>
            <w:r w:rsidR="001E6309" w:rsidRPr="00750488">
              <w:rPr>
                <w:rFonts w:eastAsia="Times New Roman"/>
                <w:iCs/>
                <w:lang w:val="et-EE"/>
              </w:rPr>
              <w:t>2014</w:t>
            </w:r>
            <w:r w:rsidR="001E6309">
              <w:rPr>
                <w:rFonts w:eastAsia="Times New Roman"/>
                <w:iCs/>
                <w:lang w:val="et-EE"/>
              </w:rPr>
              <w:t>–</w:t>
            </w:r>
            <w:r w:rsidR="001E6309" w:rsidRPr="00750488">
              <w:rPr>
                <w:rFonts w:eastAsia="Times New Roman"/>
                <w:iCs/>
                <w:lang w:val="et-EE"/>
              </w:rPr>
              <w:t xml:space="preserve">2020 </w:t>
            </w:r>
            <w:r w:rsidRPr="00750488">
              <w:rPr>
                <w:rFonts w:eastAsia="Times New Roman"/>
                <w:iCs/>
                <w:lang w:val="et-EE"/>
              </w:rPr>
              <w:t xml:space="preserve">raames, kuid projekti tulemuste </w:t>
            </w:r>
            <w:r w:rsidR="00D24387">
              <w:rPr>
                <w:rFonts w:eastAsia="Times New Roman"/>
                <w:iCs/>
                <w:lang w:val="et-EE"/>
              </w:rPr>
              <w:t>kestlikuks</w:t>
            </w:r>
            <w:r w:rsidR="00D24387" w:rsidRPr="00750488">
              <w:rPr>
                <w:rFonts w:eastAsia="Times New Roman"/>
                <w:iCs/>
                <w:lang w:val="et-EE"/>
              </w:rPr>
              <w:t xml:space="preserve"> </w:t>
            </w:r>
            <w:r w:rsidRPr="00750488">
              <w:rPr>
                <w:rFonts w:eastAsia="Times New Roman"/>
                <w:iCs/>
                <w:lang w:val="et-EE"/>
              </w:rPr>
              <w:t xml:space="preserve">arenguks on vaja tagada pidev rahastamine. </w:t>
            </w:r>
            <w:r w:rsidR="00571D62">
              <w:rPr>
                <w:rFonts w:eastAsia="Times New Roman"/>
                <w:iCs/>
                <w:lang w:val="et-EE"/>
              </w:rPr>
              <w:t xml:space="preserve">Et tagada </w:t>
            </w:r>
            <w:r w:rsidR="009B5226">
              <w:rPr>
                <w:rFonts w:eastAsia="Times New Roman"/>
                <w:iCs/>
                <w:lang w:val="et-EE"/>
              </w:rPr>
              <w:t xml:space="preserve">andmebaasi </w:t>
            </w:r>
            <w:r w:rsidRPr="00750488">
              <w:rPr>
                <w:rFonts w:eastAsia="Times New Roman"/>
                <w:iCs/>
                <w:lang w:val="et-EE"/>
              </w:rPr>
              <w:t xml:space="preserve">usaldusväärsus ja broneeringuinfo </w:t>
            </w:r>
            <w:r w:rsidRPr="00750488">
              <w:rPr>
                <w:rFonts w:eastAsia="Times New Roman"/>
                <w:iCs/>
                <w:lang w:val="et-EE"/>
              </w:rPr>
              <w:lastRenderedPageBreak/>
              <w:t>direktiivi</w:t>
            </w:r>
            <w:ins w:id="97" w:author="Ülle Leht" w:date="2025-07-11T11:15:00Z">
              <w:r w:rsidR="00466055">
                <w:rPr>
                  <w:rFonts w:eastAsia="Times New Roman"/>
                  <w:iCs/>
                  <w:lang w:val="et-EE"/>
                </w:rPr>
                <w:t xml:space="preserve"> ning API määrus</w:t>
              </w:r>
            </w:ins>
            <w:ins w:id="98" w:author="Ülle Leht" w:date="2025-07-11T11:16:00Z">
              <w:r w:rsidR="00466055">
                <w:rPr>
                  <w:rFonts w:eastAsia="Times New Roman"/>
                  <w:iCs/>
                  <w:lang w:val="et-EE"/>
                </w:rPr>
                <w:t xml:space="preserve">e </w:t>
              </w:r>
            </w:ins>
            <w:del w:id="99" w:author="Ülle Leht" w:date="2025-07-11T11:15:00Z">
              <w:r w:rsidRPr="00750488" w:rsidDel="00466055">
                <w:rPr>
                  <w:rFonts w:eastAsia="Times New Roman"/>
                  <w:iCs/>
                  <w:lang w:val="et-EE"/>
                </w:rPr>
                <w:delText xml:space="preserve"> </w:delText>
              </w:r>
            </w:del>
            <w:r w:rsidRPr="00750488">
              <w:rPr>
                <w:rFonts w:eastAsia="Times New Roman"/>
                <w:iCs/>
                <w:lang w:val="et-EE"/>
              </w:rPr>
              <w:t>nõuete täitmi</w:t>
            </w:r>
            <w:r w:rsidR="00571D62">
              <w:rPr>
                <w:rFonts w:eastAsia="Times New Roman"/>
                <w:iCs/>
                <w:lang w:val="et-EE"/>
              </w:rPr>
              <w:t>n</w:t>
            </w:r>
            <w:r w:rsidRPr="00750488">
              <w:rPr>
                <w:rFonts w:eastAsia="Times New Roman"/>
                <w:iCs/>
                <w:lang w:val="et-EE"/>
              </w:rPr>
              <w:t>e</w:t>
            </w:r>
            <w:r w:rsidR="00571D62">
              <w:rPr>
                <w:rFonts w:eastAsia="Times New Roman"/>
                <w:iCs/>
                <w:lang w:val="et-EE"/>
              </w:rPr>
              <w:t>,</w:t>
            </w:r>
            <w:r w:rsidRPr="00750488">
              <w:rPr>
                <w:rFonts w:eastAsia="Times New Roman"/>
                <w:iCs/>
                <w:lang w:val="et-EE"/>
              </w:rPr>
              <w:t xml:space="preserve"> </w:t>
            </w:r>
            <w:r w:rsidR="00651EF0">
              <w:rPr>
                <w:rFonts w:eastAsia="Times New Roman"/>
                <w:iCs/>
                <w:lang w:val="et-EE"/>
              </w:rPr>
              <w:t xml:space="preserve">arendatakse </w:t>
            </w:r>
            <w:r w:rsidR="009B5226">
              <w:rPr>
                <w:rFonts w:eastAsia="Times New Roman"/>
                <w:iCs/>
                <w:lang w:val="et-EE"/>
              </w:rPr>
              <w:t>andmebaasi</w:t>
            </w:r>
            <w:r w:rsidRPr="00750488">
              <w:rPr>
                <w:rFonts w:eastAsia="Times New Roman"/>
                <w:iCs/>
                <w:lang w:val="et-EE"/>
              </w:rPr>
              <w:t xml:space="preserve"> edasi</w:t>
            </w:r>
            <w:r w:rsidR="00BC4090">
              <w:rPr>
                <w:rFonts w:eastAsia="Times New Roman"/>
                <w:iCs/>
                <w:lang w:val="et-EE"/>
              </w:rPr>
              <w:t xml:space="preserve"> ning korraldatakse õppevisiite</w:t>
            </w:r>
            <w:r w:rsidRPr="00750488">
              <w:rPr>
                <w:rFonts w:eastAsia="Times New Roman"/>
                <w:iCs/>
                <w:lang w:val="et-EE"/>
              </w:rPr>
              <w:t>.</w:t>
            </w:r>
            <w:r w:rsidR="00651EF0">
              <w:rPr>
                <w:rFonts w:eastAsia="Times New Roman"/>
                <w:iCs/>
                <w:lang w:val="et-EE"/>
              </w:rPr>
              <w:t xml:space="preserve"> </w:t>
            </w:r>
            <w:r w:rsidR="003A5A45">
              <w:rPr>
                <w:rFonts w:eastAsia="Times New Roman"/>
                <w:iCs/>
                <w:lang w:val="et-EE"/>
              </w:rPr>
              <w:t>PNRi andmebaas suhtleb Europoli infosüsteemiga.</w:t>
            </w:r>
          </w:p>
          <w:p w14:paraId="677D4A0C" w14:textId="544703E4" w:rsidR="00121775" w:rsidRDefault="00121775" w:rsidP="00440193">
            <w:pPr>
              <w:spacing w:after="80"/>
              <w:rPr>
                <w:rFonts w:eastAsia="Times New Roman"/>
                <w:iCs/>
                <w:lang w:val="et-EE"/>
              </w:rPr>
            </w:pPr>
            <w:r w:rsidRPr="00750488">
              <w:rPr>
                <w:rFonts w:eastAsia="Times New Roman"/>
                <w:iCs/>
                <w:lang w:val="et-EE"/>
              </w:rPr>
              <w:t>SIS uued funktsio</w:t>
            </w:r>
            <w:r w:rsidR="00571D62">
              <w:rPr>
                <w:rFonts w:eastAsia="Times New Roman"/>
                <w:iCs/>
                <w:lang w:val="et-EE"/>
              </w:rPr>
              <w:t>onid</w:t>
            </w:r>
            <w:r w:rsidRPr="00750488">
              <w:rPr>
                <w:rFonts w:eastAsia="Times New Roman"/>
                <w:iCs/>
                <w:lang w:val="et-EE"/>
              </w:rPr>
              <w:t xml:space="preserve"> </w:t>
            </w:r>
            <w:r w:rsidR="00BC4090">
              <w:rPr>
                <w:rFonts w:eastAsia="Times New Roman"/>
                <w:iCs/>
                <w:lang w:val="et-EE"/>
              </w:rPr>
              <w:t>töötatakse välja</w:t>
            </w:r>
            <w:r w:rsidR="00571D62" w:rsidRPr="00750488">
              <w:rPr>
                <w:rFonts w:eastAsia="Times New Roman"/>
                <w:iCs/>
                <w:lang w:val="et-EE"/>
              </w:rPr>
              <w:t xml:space="preserve"> </w:t>
            </w:r>
            <w:r w:rsidRPr="00750488">
              <w:rPr>
                <w:rFonts w:eastAsia="Times New Roman"/>
                <w:iCs/>
                <w:lang w:val="et-EE"/>
              </w:rPr>
              <w:t>202</w:t>
            </w:r>
            <w:r w:rsidR="00BC4090">
              <w:rPr>
                <w:rFonts w:eastAsia="Times New Roman"/>
                <w:iCs/>
                <w:lang w:val="et-EE"/>
              </w:rPr>
              <w:t>2</w:t>
            </w:r>
            <w:r w:rsidRPr="00750488">
              <w:rPr>
                <w:rFonts w:eastAsia="Times New Roman"/>
                <w:iCs/>
                <w:lang w:val="et-EE"/>
              </w:rPr>
              <w:t>. aasta</w:t>
            </w:r>
            <w:r w:rsidR="00BC4090">
              <w:rPr>
                <w:rFonts w:eastAsia="Times New Roman"/>
                <w:iCs/>
                <w:lang w:val="et-EE"/>
              </w:rPr>
              <w:t>l</w:t>
            </w:r>
            <w:r w:rsidRPr="00750488">
              <w:rPr>
                <w:rFonts w:eastAsia="Times New Roman"/>
                <w:iCs/>
                <w:lang w:val="et-EE"/>
              </w:rPr>
              <w:t xml:space="preserve">. Kui tulevikus SIS ajakava </w:t>
            </w:r>
            <w:r w:rsidR="00571D62" w:rsidRPr="00750488">
              <w:rPr>
                <w:rFonts w:eastAsia="Times New Roman"/>
                <w:iCs/>
                <w:lang w:val="et-EE"/>
              </w:rPr>
              <w:t>muud</w:t>
            </w:r>
            <w:r w:rsidR="00571D62">
              <w:rPr>
                <w:rFonts w:eastAsia="Times New Roman"/>
                <w:iCs/>
                <w:lang w:val="et-EE"/>
              </w:rPr>
              <w:t xml:space="preserve">etakse </w:t>
            </w:r>
            <w:r w:rsidRPr="00750488">
              <w:rPr>
                <w:rFonts w:eastAsia="Times New Roman"/>
                <w:iCs/>
                <w:lang w:val="et-EE"/>
              </w:rPr>
              <w:t xml:space="preserve">või </w:t>
            </w:r>
            <w:r w:rsidR="00571D62">
              <w:rPr>
                <w:rFonts w:eastAsia="Times New Roman"/>
                <w:iCs/>
                <w:lang w:val="et-EE"/>
              </w:rPr>
              <w:t xml:space="preserve">sõlmitakse </w:t>
            </w:r>
            <w:r w:rsidRPr="00750488">
              <w:rPr>
                <w:rFonts w:eastAsia="Times New Roman"/>
                <w:iCs/>
                <w:lang w:val="et-EE"/>
              </w:rPr>
              <w:t>uu</w:t>
            </w:r>
            <w:r w:rsidR="00571D62">
              <w:rPr>
                <w:rFonts w:eastAsia="Times New Roman"/>
                <w:iCs/>
                <w:lang w:val="et-EE"/>
              </w:rPr>
              <w:t>si</w:t>
            </w:r>
            <w:r w:rsidRPr="00750488">
              <w:rPr>
                <w:rFonts w:eastAsia="Times New Roman"/>
                <w:iCs/>
                <w:lang w:val="et-EE"/>
              </w:rPr>
              <w:t xml:space="preserve"> lepingu</w:t>
            </w:r>
            <w:r w:rsidR="00571D62">
              <w:rPr>
                <w:rFonts w:eastAsia="Times New Roman"/>
                <w:iCs/>
                <w:lang w:val="et-EE"/>
              </w:rPr>
              <w:t>id</w:t>
            </w:r>
            <w:r>
              <w:rPr>
                <w:rFonts w:eastAsia="Times New Roman"/>
                <w:iCs/>
                <w:lang w:val="et-EE"/>
              </w:rPr>
              <w:t>, võib nende</w:t>
            </w:r>
            <w:r w:rsidR="00571D62">
              <w:rPr>
                <w:rFonts w:eastAsia="Times New Roman"/>
                <w:iCs/>
                <w:lang w:val="et-EE"/>
              </w:rPr>
              <w:t>ga tegelemiseks</w:t>
            </w:r>
            <w:r>
              <w:rPr>
                <w:rFonts w:eastAsia="Times New Roman"/>
                <w:iCs/>
                <w:lang w:val="et-EE"/>
              </w:rPr>
              <w:t xml:space="preserve"> </w:t>
            </w:r>
            <w:r w:rsidRPr="00750488">
              <w:rPr>
                <w:rFonts w:eastAsia="Times New Roman"/>
                <w:iCs/>
                <w:lang w:val="et-EE"/>
              </w:rPr>
              <w:t>kaaluda ISFi rahast</w:t>
            </w:r>
            <w:r w:rsidR="00571D62">
              <w:rPr>
                <w:rFonts w:eastAsia="Times New Roman"/>
                <w:iCs/>
                <w:lang w:val="et-EE"/>
              </w:rPr>
              <w:t>u</w:t>
            </w:r>
            <w:r w:rsidRPr="00750488">
              <w:rPr>
                <w:rFonts w:eastAsia="Times New Roman"/>
                <w:iCs/>
                <w:lang w:val="et-EE"/>
              </w:rPr>
              <w:t>st. Lisaks tuleb pidevalt käsitleda kavandatavaid meetmeid ELi suuremahuliste infosüsteemide koostalitlusvõime loomiseks. Eesti kavatseb selleks kasutada BMVI</w:t>
            </w:r>
            <w:r w:rsidR="00577FFC">
              <w:rPr>
                <w:rFonts w:eastAsia="Times New Roman"/>
                <w:iCs/>
                <w:lang w:val="et-EE"/>
              </w:rPr>
              <w:t xml:space="preserve"> vahendeid</w:t>
            </w:r>
            <w:r w:rsidRPr="00750488">
              <w:rPr>
                <w:rFonts w:eastAsia="Times New Roman"/>
                <w:iCs/>
                <w:lang w:val="et-EE"/>
              </w:rPr>
              <w:t>. Vajaduse korral võib ISFi määruse eesmärkide saavutamiseks vajalikke arendus</w:t>
            </w:r>
            <w:r w:rsidR="00571D62">
              <w:rPr>
                <w:rFonts w:eastAsia="Times New Roman"/>
                <w:iCs/>
                <w:lang w:val="et-EE"/>
              </w:rPr>
              <w:t>projekte</w:t>
            </w:r>
            <w:r w:rsidRPr="00750488">
              <w:rPr>
                <w:rFonts w:eastAsia="Times New Roman"/>
                <w:iCs/>
                <w:lang w:val="et-EE"/>
              </w:rPr>
              <w:t xml:space="preserve"> rahastada ISF</w:t>
            </w:r>
            <w:r>
              <w:rPr>
                <w:rFonts w:eastAsia="Times New Roman"/>
                <w:iCs/>
                <w:lang w:val="et-EE"/>
              </w:rPr>
              <w:t>i</w:t>
            </w:r>
            <w:r w:rsidR="00B80D53">
              <w:rPr>
                <w:rFonts w:eastAsia="Times New Roman"/>
                <w:iCs/>
                <w:lang w:val="et-EE"/>
              </w:rPr>
              <w:t>st</w:t>
            </w:r>
            <w:r w:rsidRPr="00750488">
              <w:rPr>
                <w:rFonts w:eastAsia="Times New Roman"/>
                <w:iCs/>
                <w:lang w:val="et-EE"/>
              </w:rPr>
              <w:t>.</w:t>
            </w:r>
          </w:p>
          <w:p w14:paraId="238F7CB1" w14:textId="5524F741" w:rsidR="00926BB8" w:rsidRDefault="004E7310" w:rsidP="00440193">
            <w:pPr>
              <w:spacing w:after="80"/>
              <w:rPr>
                <w:rFonts w:eastAsia="Times New Roman"/>
                <w:iCs/>
                <w:lang w:val="et-EE"/>
              </w:rPr>
            </w:pPr>
            <w:del w:id="100" w:author="Ülle Leht" w:date="2025-07-11T11:16:00Z">
              <w:r w:rsidDel="004458FD">
                <w:rPr>
                  <w:rFonts w:eastAsia="Times New Roman"/>
                  <w:iCs/>
                  <w:lang w:val="et-EE"/>
                </w:rPr>
                <w:delText>Vajadusel k</w:delText>
              </w:r>
              <w:r w:rsidR="00926BB8" w:rsidRPr="004E7310" w:rsidDel="004458FD">
                <w:rPr>
                  <w:rFonts w:eastAsia="Times New Roman"/>
                  <w:iCs/>
                  <w:lang w:val="et-EE"/>
                </w:rPr>
                <w:delText xml:space="preserve">aalutakse </w:delText>
              </w:r>
            </w:del>
            <w:ins w:id="101" w:author="Ülle Leht" w:date="2025-07-11T11:16:00Z">
              <w:r w:rsidR="004458FD">
                <w:rPr>
                  <w:rFonts w:eastAsia="Times New Roman"/>
                  <w:iCs/>
                  <w:lang w:val="et-EE"/>
                </w:rPr>
                <w:t xml:space="preserve">Rahastatakse </w:t>
              </w:r>
            </w:ins>
            <w:ins w:id="102" w:author="Ülle Leht" w:date="2025-07-11T11:17:00Z">
              <w:r w:rsidR="004458FD">
                <w:rPr>
                  <w:rFonts w:eastAsia="Times New Roman"/>
                  <w:iCs/>
                  <w:lang w:val="et-EE"/>
                </w:rPr>
                <w:t xml:space="preserve">ka </w:t>
              </w:r>
            </w:ins>
            <w:r w:rsidR="00926BB8" w:rsidRPr="004E7310">
              <w:rPr>
                <w:rFonts w:eastAsia="Times New Roman"/>
                <w:iCs/>
                <w:lang w:val="et-EE"/>
              </w:rPr>
              <w:t xml:space="preserve">Prümi </w:t>
            </w:r>
            <w:ins w:id="103" w:author="Ülle Leht" w:date="2025-07-11T11:16:00Z">
              <w:r w:rsidR="004458FD">
                <w:rPr>
                  <w:rFonts w:eastAsia="Times New Roman"/>
                  <w:iCs/>
                  <w:lang w:val="et-EE"/>
                </w:rPr>
                <w:t xml:space="preserve">II </w:t>
              </w:r>
            </w:ins>
            <w:del w:id="104" w:author="Ülle Leht" w:date="2025-07-11T11:17:00Z">
              <w:r w:rsidR="00B2485B" w:rsidRPr="004E7310" w:rsidDel="004458FD">
                <w:rPr>
                  <w:rFonts w:eastAsia="Times New Roman"/>
                  <w:iCs/>
                  <w:lang w:val="et-EE"/>
                </w:rPr>
                <w:delText>lepinguga</w:delText>
              </w:r>
              <w:r w:rsidR="00926BB8" w:rsidRPr="004E7310" w:rsidDel="004458FD">
                <w:rPr>
                  <w:rFonts w:eastAsia="Times New Roman"/>
                  <w:iCs/>
                  <w:lang w:val="et-EE"/>
                </w:rPr>
                <w:delText xml:space="preserve"> </w:delText>
              </w:r>
            </w:del>
            <w:ins w:id="105" w:author="Ülle Leht" w:date="2025-07-11T11:17:00Z">
              <w:r w:rsidR="004458FD">
                <w:rPr>
                  <w:rFonts w:eastAsia="Times New Roman"/>
                  <w:iCs/>
                  <w:lang w:val="et-EE"/>
                </w:rPr>
                <w:t>määruse nõuete täitmisega</w:t>
              </w:r>
              <w:r w:rsidR="004458FD" w:rsidRPr="004E7310">
                <w:rPr>
                  <w:rFonts w:eastAsia="Times New Roman"/>
                  <w:iCs/>
                  <w:lang w:val="et-EE"/>
                </w:rPr>
                <w:t xml:space="preserve"> </w:t>
              </w:r>
            </w:ins>
            <w:r w:rsidR="00926BB8" w:rsidRPr="004E7310">
              <w:rPr>
                <w:rFonts w:eastAsia="Times New Roman"/>
                <w:iCs/>
                <w:lang w:val="et-EE"/>
              </w:rPr>
              <w:t xml:space="preserve">seotud </w:t>
            </w:r>
            <w:del w:id="106" w:author="Ülle Leht" w:date="2025-07-11T11:16:00Z">
              <w:r w:rsidR="00926BB8" w:rsidRPr="004E7310" w:rsidDel="004458FD">
                <w:rPr>
                  <w:rFonts w:eastAsia="Times New Roman"/>
                  <w:iCs/>
                  <w:lang w:val="et-EE"/>
                </w:rPr>
                <w:delText>arendus</w:delText>
              </w:r>
              <w:r w:rsidR="00BD6606" w:rsidRPr="004E7310" w:rsidDel="004458FD">
                <w:rPr>
                  <w:rFonts w:eastAsia="Times New Roman"/>
                  <w:iCs/>
                  <w:lang w:val="et-EE"/>
                </w:rPr>
                <w:delText>projektide</w:delText>
              </w:r>
              <w:r w:rsidR="00926BB8" w:rsidRPr="004E7310" w:rsidDel="004458FD">
                <w:rPr>
                  <w:rFonts w:eastAsia="Times New Roman"/>
                  <w:iCs/>
                  <w:lang w:val="et-EE"/>
                </w:rPr>
                <w:delText xml:space="preserve"> rahastamist</w:delText>
              </w:r>
            </w:del>
            <w:ins w:id="107" w:author="Ülle Leht" w:date="2025-07-11T11:17:00Z">
              <w:r w:rsidR="004458FD">
                <w:rPr>
                  <w:rFonts w:eastAsia="Times New Roman"/>
                  <w:iCs/>
                  <w:lang w:val="et-EE"/>
                </w:rPr>
                <w:t>projekte</w:t>
              </w:r>
            </w:ins>
            <w:r w:rsidR="00926BB8" w:rsidRPr="004E7310">
              <w:rPr>
                <w:rFonts w:eastAsia="Times New Roman"/>
                <w:iCs/>
                <w:lang w:val="et-EE"/>
              </w:rPr>
              <w:t>.</w:t>
            </w:r>
          </w:p>
          <w:p w14:paraId="56ACFABC" w14:textId="5753456D" w:rsidR="00B66A21" w:rsidRPr="00BC4090" w:rsidRDefault="00B66A21" w:rsidP="00440193">
            <w:pPr>
              <w:spacing w:after="80"/>
              <w:rPr>
                <w:rFonts w:eastAsia="Times New Roman"/>
                <w:b/>
                <w:iCs/>
                <w:lang w:val="et-EE"/>
              </w:rPr>
            </w:pPr>
            <w:r w:rsidRPr="00BC4090">
              <w:rPr>
                <w:rFonts w:eastAsia="Times New Roman"/>
                <w:b/>
                <w:iCs/>
                <w:lang w:val="et-EE"/>
              </w:rPr>
              <w:t xml:space="preserve">ISF määruse III lisaga seotud meetmete esialgne loetelu: </w:t>
            </w:r>
          </w:p>
          <w:p w14:paraId="309B3B58" w14:textId="100D3F31" w:rsidR="00B66A21" w:rsidRDefault="00B66A21" w:rsidP="00440193">
            <w:pPr>
              <w:spacing w:after="80"/>
              <w:rPr>
                <w:ins w:id="108" w:author="Ülle Leht" w:date="2025-07-11T11:18:00Z"/>
              </w:rPr>
            </w:pPr>
            <w:r>
              <w:rPr>
                <w:rFonts w:eastAsia="Times New Roman"/>
                <w:iCs/>
                <w:lang w:val="et-EE"/>
              </w:rPr>
              <w:t xml:space="preserve">- </w:t>
            </w:r>
            <w:r w:rsidR="00B55D0A">
              <w:t>võtta kasutusele, kohandada ja hooldada käesoleva määruse eesmärkide saavutamisele kaasa aitavaid IKT-süsteeme, pakkuda selliste süsteemide kasutamisalast koolitust ning nende komponentide koostalitlusvõimet ja andmete kvaliteeti testida ja parandada;</w:t>
            </w:r>
          </w:p>
          <w:p w14:paraId="673DE908" w14:textId="6AFAF4D1" w:rsidR="00F87750" w:rsidRDefault="00F87750" w:rsidP="00440193">
            <w:pPr>
              <w:spacing w:after="80"/>
              <w:rPr>
                <w:ins w:id="109" w:author="Ülle Leht" w:date="2025-07-11T11:21:00Z"/>
              </w:rPr>
            </w:pPr>
            <w:ins w:id="110" w:author="Ülle Leht" w:date="2025-07-11T11:18:00Z">
              <w:r>
                <w:t>-seadmete soetamine;</w:t>
              </w:r>
            </w:ins>
          </w:p>
          <w:p w14:paraId="388EE57F" w14:textId="64AC1CB9" w:rsidR="00F87750" w:rsidRDefault="00F87750" w:rsidP="00440193">
            <w:pPr>
              <w:spacing w:after="80"/>
            </w:pPr>
            <w:ins w:id="111" w:author="Ülle Leht" w:date="2025-07-11T11:21:00Z">
              <w:r>
                <w:t>-</w:t>
              </w:r>
              <w:r>
                <w:rPr>
                  <w:color w:val="000000"/>
                  <w:shd w:val="clear" w:color="auto" w:fill="FFFFFF"/>
                </w:rPr>
                <w:t>asjaomaste õiguskaitse- ja kohtuasutuste ning haldusasutuste töötajate ja ekspertide haridus ja koolitus;</w:t>
              </w:r>
            </w:ins>
          </w:p>
          <w:p w14:paraId="645FD653" w14:textId="37966D0B" w:rsidR="00141263" w:rsidRDefault="00141263" w:rsidP="00440193">
            <w:pPr>
              <w:spacing w:after="80"/>
            </w:pPr>
            <w:r>
              <w:rPr>
                <w:rFonts w:eastAsia="Times New Roman"/>
                <w:iCs/>
                <w:lang w:val="et-EE"/>
              </w:rPr>
              <w:t>- t</w:t>
            </w:r>
            <w:r>
              <w:t>öötajate kulude rahastamine, kes on seotud fondist toetatavate meetmetega, või meetmetega, mis nõuavad töötajate kaasamist tehnilistel või julgeolekuga seotud põhjustel.</w:t>
            </w:r>
          </w:p>
          <w:p w14:paraId="4A4797C4" w14:textId="77777777" w:rsidR="00141263" w:rsidRPr="00750488" w:rsidRDefault="00141263" w:rsidP="00141263">
            <w:pPr>
              <w:spacing w:after="80"/>
              <w:rPr>
                <w:rFonts w:eastAsia="Times New Roman"/>
                <w:iCs/>
                <w:lang w:val="et-EE"/>
              </w:rPr>
            </w:pPr>
            <w:r>
              <w:rPr>
                <w:rFonts w:eastAsia="Times New Roman"/>
                <w:iCs/>
                <w:lang w:val="et-EE"/>
              </w:rPr>
              <w:t>Rakenduskava</w:t>
            </w:r>
            <w:r w:rsidRPr="00750488">
              <w:rPr>
                <w:rFonts w:eastAsia="Times New Roman"/>
                <w:iCs/>
                <w:lang w:val="et-EE"/>
              </w:rPr>
              <w:t xml:space="preserve"> rakendamise</w:t>
            </w:r>
            <w:r>
              <w:rPr>
                <w:rFonts w:eastAsia="Times New Roman"/>
                <w:iCs/>
                <w:lang w:val="et-EE"/>
              </w:rPr>
              <w:t>l</w:t>
            </w:r>
            <w:r w:rsidRPr="00750488">
              <w:rPr>
                <w:rFonts w:eastAsia="Times New Roman"/>
                <w:iCs/>
                <w:lang w:val="et-EE"/>
              </w:rPr>
              <w:t xml:space="preserve"> võib sõltuvalt tegelikest vajadustest ja olemasolevatest ressurssidest kaaluda ka teiste ISFi meetmete rakendamist.</w:t>
            </w:r>
          </w:p>
          <w:p w14:paraId="06818267" w14:textId="54ECE17B" w:rsidR="00500DBF" w:rsidRPr="00BC4090" w:rsidRDefault="00500DBF" w:rsidP="00500DBF">
            <w:pPr>
              <w:spacing w:after="80"/>
              <w:rPr>
                <w:rFonts w:eastAsia="Times New Roman"/>
                <w:b/>
                <w:iCs/>
                <w:lang w:val="et-EE"/>
              </w:rPr>
            </w:pPr>
            <w:r w:rsidRPr="00BC4090">
              <w:rPr>
                <w:rFonts w:eastAsia="Times New Roman"/>
                <w:b/>
                <w:iCs/>
                <w:lang w:val="et-EE"/>
              </w:rPr>
              <w:t xml:space="preserve">ISF määruse IV lisaga seotud meetmete esialgne loetelu: </w:t>
            </w:r>
          </w:p>
          <w:p w14:paraId="3E63054F" w14:textId="77777777" w:rsidR="00BC4090" w:rsidRDefault="00500DBF" w:rsidP="00440193">
            <w:pPr>
              <w:spacing w:after="80"/>
            </w:pPr>
            <w:r>
              <w:rPr>
                <w:rFonts w:eastAsia="Times New Roman"/>
                <w:iCs/>
                <w:lang w:val="et-EE"/>
              </w:rPr>
              <w:t xml:space="preserve">- </w:t>
            </w:r>
            <w:r w:rsidR="00431ADD">
              <w:t>p</w:t>
            </w:r>
            <w:r>
              <w:t>rojektid, mille eesmärk on ELi infosüsteemide ja riiklikke IKT-süsteemide koostalitlusvõime parandamine liidu või liikmesriigi õiguses sätestatud ulatuses.</w:t>
            </w:r>
          </w:p>
          <w:p w14:paraId="4C8EA126" w14:textId="4A97D8BF" w:rsidR="00121775" w:rsidRPr="00577FFC" w:rsidRDefault="00121775" w:rsidP="00440193">
            <w:pPr>
              <w:spacing w:after="80"/>
              <w:rPr>
                <w:rFonts w:eastAsia="Times New Roman"/>
                <w:b/>
                <w:bCs/>
                <w:iCs/>
                <w:lang w:val="et-EE"/>
              </w:rPr>
            </w:pPr>
            <w:r w:rsidRPr="001472B5">
              <w:rPr>
                <w:rFonts w:eastAsia="Times New Roman"/>
                <w:b/>
                <w:bCs/>
                <w:iCs/>
                <w:lang w:val="et-EE"/>
              </w:rPr>
              <w:t xml:space="preserve">d) </w:t>
            </w:r>
            <w:r w:rsidR="00571D62" w:rsidRPr="00577FFC">
              <w:rPr>
                <w:rFonts w:eastAsia="Times New Roman"/>
                <w:b/>
                <w:bCs/>
                <w:iCs/>
                <w:lang w:val="et-EE"/>
              </w:rPr>
              <w:t>Toetada a</w:t>
            </w:r>
            <w:r w:rsidRPr="00577FFC">
              <w:rPr>
                <w:rFonts w:eastAsia="Times New Roman"/>
                <w:b/>
                <w:bCs/>
                <w:iCs/>
                <w:lang w:val="et-EE"/>
              </w:rPr>
              <w:t>sjakohas</w:t>
            </w:r>
            <w:r w:rsidR="00571D62" w:rsidRPr="00577FFC">
              <w:rPr>
                <w:rFonts w:eastAsia="Times New Roman"/>
                <w:b/>
                <w:bCs/>
                <w:iCs/>
                <w:lang w:val="et-EE"/>
              </w:rPr>
              <w:t>eid</w:t>
            </w:r>
            <w:r w:rsidRPr="00577FFC">
              <w:rPr>
                <w:rFonts w:eastAsia="Times New Roman"/>
                <w:b/>
                <w:bCs/>
                <w:iCs/>
                <w:lang w:val="et-EE"/>
              </w:rPr>
              <w:t xml:space="preserve"> riiklik</w:t>
            </w:r>
            <w:r w:rsidR="00001A1A">
              <w:rPr>
                <w:rFonts w:eastAsia="Times New Roman"/>
                <w:b/>
                <w:bCs/>
                <w:iCs/>
                <w:lang w:val="et-EE"/>
              </w:rPr>
              <w:t>k</w:t>
            </w:r>
            <w:r w:rsidRPr="00577FFC">
              <w:rPr>
                <w:rFonts w:eastAsia="Times New Roman"/>
                <w:b/>
                <w:bCs/>
                <w:iCs/>
                <w:lang w:val="et-EE"/>
              </w:rPr>
              <w:t>e meetme</w:t>
            </w:r>
            <w:r w:rsidR="00571D62" w:rsidRPr="00577FFC">
              <w:rPr>
                <w:rFonts w:eastAsia="Times New Roman"/>
                <w:b/>
                <w:bCs/>
                <w:iCs/>
                <w:lang w:val="et-EE"/>
              </w:rPr>
              <w:t>id</w:t>
            </w:r>
            <w:r w:rsidRPr="00577FFC">
              <w:rPr>
                <w:rFonts w:eastAsia="Times New Roman"/>
                <w:b/>
                <w:bCs/>
                <w:iCs/>
                <w:lang w:val="et-EE"/>
              </w:rPr>
              <w:t>, sealhulgas turvalisusega seotud riiklike andmebaaside omavaheli</w:t>
            </w:r>
            <w:r w:rsidR="00571D62" w:rsidRPr="00577FFC">
              <w:rPr>
                <w:rFonts w:eastAsia="Times New Roman"/>
                <w:b/>
                <w:bCs/>
                <w:iCs/>
                <w:lang w:val="et-EE"/>
              </w:rPr>
              <w:t>st</w:t>
            </w:r>
            <w:r w:rsidRPr="00577FFC">
              <w:rPr>
                <w:rFonts w:eastAsia="Times New Roman"/>
                <w:b/>
                <w:bCs/>
                <w:iCs/>
                <w:lang w:val="et-EE"/>
              </w:rPr>
              <w:t xml:space="preserve"> </w:t>
            </w:r>
            <w:r w:rsidR="00CC7AE4">
              <w:rPr>
                <w:rFonts w:eastAsia="Times New Roman"/>
                <w:b/>
                <w:bCs/>
                <w:iCs/>
                <w:lang w:val="et-EE"/>
              </w:rPr>
              <w:t>seotust</w:t>
            </w:r>
            <w:r w:rsidR="00CC7AE4" w:rsidRPr="00577FFC">
              <w:rPr>
                <w:rFonts w:eastAsia="Times New Roman"/>
                <w:b/>
                <w:bCs/>
                <w:iCs/>
                <w:lang w:val="et-EE"/>
              </w:rPr>
              <w:t xml:space="preserve"> </w:t>
            </w:r>
            <w:r w:rsidRPr="00577FFC">
              <w:rPr>
                <w:rFonts w:eastAsia="Times New Roman"/>
                <w:b/>
                <w:bCs/>
                <w:iCs/>
                <w:lang w:val="et-EE"/>
              </w:rPr>
              <w:t xml:space="preserve">ja </w:t>
            </w:r>
            <w:r w:rsidR="00CC7AE4">
              <w:rPr>
                <w:rFonts w:eastAsia="Times New Roman"/>
                <w:b/>
                <w:bCs/>
                <w:iCs/>
                <w:lang w:val="et-EE"/>
              </w:rPr>
              <w:t>kõnealuste andmebaaside</w:t>
            </w:r>
            <w:r w:rsidR="00CC7AE4" w:rsidRPr="00577FFC">
              <w:rPr>
                <w:rFonts w:eastAsia="Times New Roman"/>
                <w:b/>
                <w:bCs/>
                <w:iCs/>
                <w:lang w:val="et-EE"/>
              </w:rPr>
              <w:t xml:space="preserve"> </w:t>
            </w:r>
            <w:r w:rsidR="00571D62" w:rsidRPr="00577FFC">
              <w:rPr>
                <w:rFonts w:eastAsia="Times New Roman"/>
                <w:b/>
                <w:bCs/>
                <w:iCs/>
                <w:lang w:val="et-EE"/>
              </w:rPr>
              <w:t>sidumist</w:t>
            </w:r>
            <w:r w:rsidRPr="00577FFC">
              <w:rPr>
                <w:rFonts w:eastAsia="Times New Roman"/>
                <w:b/>
                <w:bCs/>
                <w:iCs/>
                <w:lang w:val="et-EE"/>
              </w:rPr>
              <w:t xml:space="preserve"> liidu andmebaasidega, kui see on asja</w:t>
            </w:r>
            <w:r w:rsidR="00CC7AE4">
              <w:rPr>
                <w:rFonts w:eastAsia="Times New Roman"/>
                <w:b/>
                <w:bCs/>
                <w:iCs/>
                <w:lang w:val="et-EE"/>
              </w:rPr>
              <w:t>omaste</w:t>
            </w:r>
            <w:r w:rsidRPr="00577FFC">
              <w:rPr>
                <w:rFonts w:eastAsia="Times New Roman"/>
                <w:b/>
                <w:bCs/>
                <w:iCs/>
                <w:lang w:val="et-EE"/>
              </w:rPr>
              <w:t xml:space="preserve"> õigus</w:t>
            </w:r>
            <w:r w:rsidR="00CC7AE4">
              <w:rPr>
                <w:rFonts w:eastAsia="Times New Roman"/>
                <w:b/>
                <w:bCs/>
                <w:iCs/>
                <w:lang w:val="et-EE"/>
              </w:rPr>
              <w:t>like alustega</w:t>
            </w:r>
            <w:r w:rsidR="00571D62" w:rsidRPr="00577FFC">
              <w:rPr>
                <w:rFonts w:eastAsia="Times New Roman"/>
                <w:b/>
                <w:bCs/>
                <w:iCs/>
                <w:lang w:val="et-EE"/>
              </w:rPr>
              <w:t xml:space="preserve"> </w:t>
            </w:r>
            <w:r w:rsidR="00CC7AE4" w:rsidRPr="00577FFC">
              <w:rPr>
                <w:rFonts w:eastAsia="Times New Roman"/>
                <w:b/>
                <w:bCs/>
                <w:iCs/>
                <w:lang w:val="et-EE"/>
              </w:rPr>
              <w:t xml:space="preserve">ette nähtud </w:t>
            </w:r>
            <w:r w:rsidR="00CC7AE4">
              <w:rPr>
                <w:rFonts w:eastAsia="Times New Roman"/>
                <w:b/>
                <w:bCs/>
                <w:iCs/>
                <w:lang w:val="et-EE"/>
              </w:rPr>
              <w:t>ja</w:t>
            </w:r>
            <w:r w:rsidR="00CC7AE4" w:rsidRPr="00577FFC">
              <w:rPr>
                <w:rFonts w:eastAsia="Times New Roman"/>
                <w:b/>
                <w:bCs/>
                <w:iCs/>
                <w:lang w:val="et-EE"/>
              </w:rPr>
              <w:t xml:space="preserve"> </w:t>
            </w:r>
            <w:r w:rsidR="00CC7AE4">
              <w:rPr>
                <w:rFonts w:eastAsia="Times New Roman"/>
                <w:b/>
                <w:bCs/>
                <w:iCs/>
                <w:lang w:val="et-EE"/>
              </w:rPr>
              <w:t>vajalik</w:t>
            </w:r>
            <w:r w:rsidR="00CC7AE4" w:rsidRPr="00577FFC">
              <w:rPr>
                <w:rFonts w:eastAsia="Times New Roman"/>
                <w:b/>
                <w:bCs/>
                <w:iCs/>
                <w:lang w:val="et-EE"/>
              </w:rPr>
              <w:t xml:space="preserve"> </w:t>
            </w:r>
            <w:r w:rsidRPr="00577FFC">
              <w:rPr>
                <w:rFonts w:eastAsia="Times New Roman"/>
                <w:b/>
                <w:bCs/>
                <w:iCs/>
                <w:lang w:val="et-EE"/>
              </w:rPr>
              <w:t>artikli 3 lõike</w:t>
            </w:r>
            <w:r w:rsidR="00CC7AE4">
              <w:rPr>
                <w:rFonts w:eastAsia="Times New Roman"/>
                <w:b/>
                <w:bCs/>
                <w:iCs/>
                <w:lang w:val="et-EE"/>
              </w:rPr>
              <w:t> </w:t>
            </w:r>
            <w:r w:rsidRPr="00577FFC">
              <w:rPr>
                <w:rFonts w:eastAsia="Times New Roman"/>
                <w:b/>
                <w:bCs/>
                <w:iCs/>
                <w:lang w:val="et-EE"/>
              </w:rPr>
              <w:t>2 punktis</w:t>
            </w:r>
            <w:r w:rsidR="00001A1A">
              <w:rPr>
                <w:rFonts w:eastAsia="Times New Roman"/>
                <w:b/>
                <w:bCs/>
                <w:iCs/>
                <w:lang w:val="et-EE"/>
              </w:rPr>
              <w:t> </w:t>
            </w:r>
            <w:r w:rsidRPr="00577FFC">
              <w:rPr>
                <w:rFonts w:eastAsia="Times New Roman"/>
                <w:b/>
                <w:bCs/>
                <w:iCs/>
                <w:lang w:val="et-EE"/>
              </w:rPr>
              <w:t>a sätestatud erieesmärkide rakendamiseks.</w:t>
            </w:r>
          </w:p>
          <w:p w14:paraId="16C91323" w14:textId="36E20B2C" w:rsidR="00121775" w:rsidRPr="00750488" w:rsidRDefault="001472B5" w:rsidP="00440193">
            <w:pPr>
              <w:spacing w:after="80"/>
              <w:rPr>
                <w:rFonts w:eastAsia="Times New Roman"/>
                <w:iCs/>
                <w:lang w:val="et-EE"/>
              </w:rPr>
            </w:pPr>
            <w:r>
              <w:rPr>
                <w:rFonts w:eastAsia="Times New Roman"/>
                <w:iCs/>
                <w:lang w:val="et-EE"/>
              </w:rPr>
              <w:t>Rakenduskava</w:t>
            </w:r>
            <w:r w:rsidR="00121775" w:rsidRPr="00750488">
              <w:rPr>
                <w:rFonts w:eastAsia="Times New Roman"/>
                <w:iCs/>
                <w:lang w:val="et-EE"/>
              </w:rPr>
              <w:t xml:space="preserve"> peamine eesmärk on </w:t>
            </w:r>
            <w:r w:rsidR="00E63644">
              <w:rPr>
                <w:rFonts w:eastAsia="Times New Roman"/>
                <w:iCs/>
                <w:lang w:val="et-EE"/>
              </w:rPr>
              <w:t xml:space="preserve">toetada </w:t>
            </w:r>
            <w:r w:rsidR="00121775" w:rsidRPr="00750488">
              <w:rPr>
                <w:rFonts w:eastAsia="Times New Roman"/>
                <w:iCs/>
                <w:lang w:val="et-EE"/>
              </w:rPr>
              <w:t>asjakohas</w:t>
            </w:r>
            <w:r w:rsidR="00E63644">
              <w:rPr>
                <w:rFonts w:eastAsia="Times New Roman"/>
                <w:iCs/>
                <w:lang w:val="et-EE"/>
              </w:rPr>
              <w:t>eid</w:t>
            </w:r>
            <w:r w:rsidR="00121775" w:rsidRPr="00750488">
              <w:rPr>
                <w:rFonts w:eastAsia="Times New Roman"/>
                <w:iCs/>
                <w:lang w:val="et-EE"/>
              </w:rPr>
              <w:t xml:space="preserve"> riiklik</w:t>
            </w:r>
            <w:r w:rsidR="00E63644">
              <w:rPr>
                <w:rFonts w:eastAsia="Times New Roman"/>
                <w:iCs/>
                <w:lang w:val="et-EE"/>
              </w:rPr>
              <w:t>k</w:t>
            </w:r>
            <w:r w:rsidR="00121775" w:rsidRPr="00750488">
              <w:rPr>
                <w:rFonts w:eastAsia="Times New Roman"/>
                <w:iCs/>
                <w:lang w:val="et-EE"/>
              </w:rPr>
              <w:t>e meetme</w:t>
            </w:r>
            <w:r w:rsidR="00E63644">
              <w:rPr>
                <w:rFonts w:eastAsia="Times New Roman"/>
                <w:iCs/>
                <w:lang w:val="et-EE"/>
              </w:rPr>
              <w:t>id</w:t>
            </w:r>
            <w:r w:rsidR="00121775" w:rsidRPr="00750488">
              <w:rPr>
                <w:rFonts w:eastAsia="Times New Roman"/>
                <w:iCs/>
                <w:lang w:val="et-EE"/>
              </w:rPr>
              <w:t xml:space="preserve">. </w:t>
            </w:r>
            <w:r w:rsidR="00E63644">
              <w:rPr>
                <w:rFonts w:eastAsia="Times New Roman"/>
                <w:iCs/>
                <w:lang w:val="et-EE"/>
              </w:rPr>
              <w:t>Katsumus</w:t>
            </w:r>
            <w:r w:rsidR="00E63644" w:rsidRPr="00750488">
              <w:rPr>
                <w:rFonts w:eastAsia="Times New Roman"/>
                <w:iCs/>
                <w:lang w:val="et-EE"/>
              </w:rPr>
              <w:t xml:space="preserve"> on</w:t>
            </w:r>
            <w:r w:rsidR="00E63644">
              <w:rPr>
                <w:rFonts w:eastAsia="Times New Roman"/>
                <w:iCs/>
                <w:lang w:val="et-EE"/>
              </w:rPr>
              <w:t>, kuidas</w:t>
            </w:r>
            <w:r w:rsidR="00E63644" w:rsidRPr="00750488">
              <w:rPr>
                <w:rFonts w:eastAsia="Times New Roman"/>
                <w:iCs/>
                <w:lang w:val="et-EE"/>
              </w:rPr>
              <w:t xml:space="preserve"> </w:t>
            </w:r>
            <w:r w:rsidR="00121775" w:rsidRPr="00750488">
              <w:rPr>
                <w:rFonts w:eastAsia="Times New Roman"/>
                <w:iCs/>
                <w:lang w:val="et-EE"/>
              </w:rPr>
              <w:t>tea</w:t>
            </w:r>
            <w:r w:rsidR="00E63644">
              <w:rPr>
                <w:rFonts w:eastAsia="Times New Roman"/>
                <w:iCs/>
                <w:lang w:val="et-EE"/>
              </w:rPr>
              <w:t>v</w:t>
            </w:r>
            <w:r w:rsidR="00121775" w:rsidRPr="00750488">
              <w:rPr>
                <w:rFonts w:eastAsia="Times New Roman"/>
                <w:iCs/>
                <w:lang w:val="et-EE"/>
              </w:rPr>
              <w:t>e</w:t>
            </w:r>
            <w:r w:rsidR="00E63644">
              <w:rPr>
                <w:rFonts w:eastAsia="Times New Roman"/>
                <w:iCs/>
                <w:lang w:val="et-EE"/>
              </w:rPr>
              <w:t>t</w:t>
            </w:r>
            <w:r w:rsidR="00121775" w:rsidRPr="00750488">
              <w:rPr>
                <w:rFonts w:eastAsia="Times New Roman"/>
                <w:iCs/>
                <w:lang w:val="et-EE"/>
              </w:rPr>
              <w:t xml:space="preserve"> parem</w:t>
            </w:r>
            <w:r w:rsidR="00E63644">
              <w:rPr>
                <w:rFonts w:eastAsia="Times New Roman"/>
                <w:iCs/>
                <w:lang w:val="et-EE"/>
              </w:rPr>
              <w:t>ini</w:t>
            </w:r>
            <w:r w:rsidR="00121775" w:rsidRPr="00750488">
              <w:rPr>
                <w:rFonts w:eastAsia="Times New Roman"/>
                <w:iCs/>
                <w:lang w:val="et-EE"/>
              </w:rPr>
              <w:t xml:space="preserve"> kogu</w:t>
            </w:r>
            <w:r w:rsidR="00E63644">
              <w:rPr>
                <w:rFonts w:eastAsia="Times New Roman"/>
                <w:iCs/>
                <w:lang w:val="et-EE"/>
              </w:rPr>
              <w:t>da</w:t>
            </w:r>
            <w:r w:rsidR="00121775" w:rsidRPr="00750488">
              <w:rPr>
                <w:rFonts w:eastAsia="Times New Roman"/>
                <w:iCs/>
                <w:lang w:val="et-EE"/>
              </w:rPr>
              <w:t>, analüüsi</w:t>
            </w:r>
            <w:r w:rsidR="00E63644">
              <w:rPr>
                <w:rFonts w:eastAsia="Times New Roman"/>
                <w:iCs/>
                <w:lang w:val="et-EE"/>
              </w:rPr>
              <w:t>da</w:t>
            </w:r>
            <w:r w:rsidR="00121775" w:rsidRPr="00750488">
              <w:rPr>
                <w:rFonts w:eastAsia="Times New Roman"/>
                <w:iCs/>
                <w:lang w:val="et-EE"/>
              </w:rPr>
              <w:t xml:space="preserve"> </w:t>
            </w:r>
            <w:r w:rsidR="00030BF6">
              <w:rPr>
                <w:rFonts w:eastAsia="Times New Roman"/>
                <w:iCs/>
                <w:lang w:val="et-EE"/>
              </w:rPr>
              <w:t>ning</w:t>
            </w:r>
            <w:r w:rsidR="00030BF6" w:rsidRPr="00750488">
              <w:rPr>
                <w:rFonts w:eastAsia="Times New Roman"/>
                <w:iCs/>
                <w:lang w:val="et-EE"/>
              </w:rPr>
              <w:t xml:space="preserve"> </w:t>
            </w:r>
            <w:r w:rsidR="00121775" w:rsidRPr="00750488">
              <w:rPr>
                <w:rFonts w:eastAsia="Times New Roman"/>
                <w:iCs/>
                <w:lang w:val="et-EE"/>
              </w:rPr>
              <w:t>asjaomaste pädevate asutuste sees ja vahel</w:t>
            </w:r>
            <w:r w:rsidR="00E63644" w:rsidRPr="00750488">
              <w:rPr>
                <w:rFonts w:eastAsia="Times New Roman"/>
                <w:iCs/>
                <w:lang w:val="et-EE"/>
              </w:rPr>
              <w:t xml:space="preserve"> vaheta</w:t>
            </w:r>
            <w:r w:rsidR="00E63644">
              <w:rPr>
                <w:rFonts w:eastAsia="Times New Roman"/>
                <w:iCs/>
                <w:lang w:val="et-EE"/>
              </w:rPr>
              <w:t>da</w:t>
            </w:r>
            <w:r w:rsidR="00121775" w:rsidRPr="00750488">
              <w:rPr>
                <w:rFonts w:eastAsia="Times New Roman"/>
                <w:iCs/>
                <w:lang w:val="et-EE"/>
              </w:rPr>
              <w:t>.</w:t>
            </w:r>
          </w:p>
          <w:p w14:paraId="3AEFE182" w14:textId="6148AD45" w:rsidR="00121775" w:rsidRPr="00750488" w:rsidRDefault="00121775" w:rsidP="00440193">
            <w:pPr>
              <w:spacing w:after="80"/>
              <w:rPr>
                <w:rFonts w:eastAsia="Times New Roman"/>
                <w:iCs/>
                <w:lang w:val="et-EE"/>
              </w:rPr>
            </w:pPr>
            <w:r w:rsidRPr="00750488">
              <w:rPr>
                <w:rFonts w:eastAsia="Times New Roman"/>
                <w:iCs/>
                <w:lang w:val="et-EE"/>
              </w:rPr>
              <w:t xml:space="preserve">On oluline, et kõiki kuritegusid </w:t>
            </w:r>
            <w:r w:rsidR="00440193">
              <w:rPr>
                <w:rFonts w:eastAsia="Times New Roman"/>
                <w:iCs/>
                <w:lang w:val="et-EE"/>
              </w:rPr>
              <w:t>menetletaks</w:t>
            </w:r>
            <w:r w:rsidRPr="00750488">
              <w:rPr>
                <w:rFonts w:eastAsia="Times New Roman"/>
                <w:iCs/>
                <w:lang w:val="et-EE"/>
              </w:rPr>
              <w:t xml:space="preserve"> võimalikult kiiresti </w:t>
            </w:r>
            <w:r w:rsidR="00E63644">
              <w:rPr>
                <w:rFonts w:eastAsia="Times New Roman"/>
                <w:iCs/>
                <w:lang w:val="et-EE"/>
              </w:rPr>
              <w:t>ning</w:t>
            </w:r>
            <w:r w:rsidR="00E63644" w:rsidRPr="00750488">
              <w:rPr>
                <w:rFonts w:eastAsia="Times New Roman"/>
                <w:iCs/>
                <w:lang w:val="et-EE"/>
              </w:rPr>
              <w:t xml:space="preserve"> </w:t>
            </w:r>
            <w:r w:rsidRPr="00750488">
              <w:rPr>
                <w:rFonts w:eastAsia="Times New Roman"/>
                <w:iCs/>
                <w:lang w:val="et-EE"/>
              </w:rPr>
              <w:t xml:space="preserve">pädevatel asutustel oleks õiguspärane juurdepääs vajalikele riiklikele ja rahvusvahelistele andmebaasidele. Selleks tuleb </w:t>
            </w:r>
            <w:r w:rsidR="00030BF6" w:rsidRPr="00750488">
              <w:rPr>
                <w:rFonts w:eastAsia="Times New Roman"/>
                <w:iCs/>
                <w:lang w:val="et-EE"/>
              </w:rPr>
              <w:t xml:space="preserve">töötada </w:t>
            </w:r>
            <w:r w:rsidRPr="00750488">
              <w:rPr>
                <w:rFonts w:eastAsia="Times New Roman"/>
                <w:iCs/>
                <w:lang w:val="et-EE"/>
              </w:rPr>
              <w:t>välja asjakohased (riiklikud) infosüsteemid ja andmebaasid ning</w:t>
            </w:r>
            <w:r>
              <w:rPr>
                <w:rFonts w:eastAsia="Times New Roman"/>
                <w:iCs/>
                <w:lang w:val="et-EE"/>
              </w:rPr>
              <w:t xml:space="preserve"> tagada</w:t>
            </w:r>
            <w:r w:rsidRPr="00750488">
              <w:rPr>
                <w:rFonts w:eastAsia="Times New Roman"/>
                <w:iCs/>
                <w:lang w:val="et-EE"/>
              </w:rPr>
              <w:t xml:space="preserve"> nende koostalitlusvõime, võttes arvesse infoturbemeetme</w:t>
            </w:r>
            <w:r w:rsidR="005E3F75">
              <w:rPr>
                <w:rFonts w:eastAsia="Times New Roman"/>
                <w:iCs/>
                <w:lang w:val="et-EE"/>
              </w:rPr>
              <w:t>i</w:t>
            </w:r>
            <w:r w:rsidRPr="00750488">
              <w:rPr>
                <w:rFonts w:eastAsia="Times New Roman"/>
                <w:iCs/>
                <w:lang w:val="et-EE"/>
              </w:rPr>
              <w:t xml:space="preserve">d </w:t>
            </w:r>
            <w:r w:rsidR="00E63644">
              <w:rPr>
                <w:rFonts w:eastAsia="Times New Roman"/>
                <w:iCs/>
                <w:lang w:val="et-EE"/>
              </w:rPr>
              <w:t>ja</w:t>
            </w:r>
            <w:r w:rsidR="00E63644" w:rsidRPr="00750488">
              <w:rPr>
                <w:rFonts w:eastAsia="Times New Roman"/>
                <w:iCs/>
                <w:lang w:val="et-EE"/>
              </w:rPr>
              <w:t xml:space="preserve"> </w:t>
            </w:r>
            <w:r w:rsidRPr="00750488">
              <w:rPr>
                <w:rFonts w:eastAsia="Times New Roman"/>
                <w:iCs/>
                <w:lang w:val="et-EE"/>
              </w:rPr>
              <w:t>tagades tõhusa järelevalve.</w:t>
            </w:r>
          </w:p>
          <w:p w14:paraId="1FAB101F" w14:textId="4FA7289E" w:rsidR="00121775" w:rsidRPr="00750488" w:rsidRDefault="00121775" w:rsidP="00440193">
            <w:pPr>
              <w:spacing w:after="80"/>
              <w:rPr>
                <w:rFonts w:eastAsia="Times New Roman"/>
                <w:iCs/>
                <w:lang w:val="et-EE"/>
              </w:rPr>
            </w:pPr>
            <w:r w:rsidRPr="00750488">
              <w:rPr>
                <w:rFonts w:eastAsia="Times New Roman"/>
                <w:iCs/>
                <w:lang w:val="et-EE"/>
              </w:rPr>
              <w:t>Eestis on veel valdkondi, kus andmevahetus ei ole digitaalne ja tehakse palju tööd</w:t>
            </w:r>
            <w:r w:rsidR="003E7435">
              <w:rPr>
                <w:rFonts w:eastAsia="Times New Roman"/>
                <w:iCs/>
                <w:lang w:val="et-EE"/>
              </w:rPr>
              <w:t xml:space="preserve"> </w:t>
            </w:r>
            <w:r w:rsidR="003E7435" w:rsidRPr="00750488">
              <w:rPr>
                <w:rFonts w:eastAsia="Times New Roman"/>
                <w:iCs/>
                <w:lang w:val="et-EE"/>
              </w:rPr>
              <w:t>käsitsi</w:t>
            </w:r>
            <w:r w:rsidRPr="00750488">
              <w:rPr>
                <w:rFonts w:eastAsia="Times New Roman"/>
                <w:iCs/>
                <w:lang w:val="et-EE"/>
              </w:rPr>
              <w:t xml:space="preserve">. Kriminaalmenetlus ei ole täielikult digiteeritud </w:t>
            </w:r>
            <w:r w:rsidR="00E63644">
              <w:rPr>
                <w:rFonts w:eastAsia="Times New Roman"/>
                <w:iCs/>
                <w:lang w:val="et-EE"/>
              </w:rPr>
              <w:t xml:space="preserve">ja </w:t>
            </w:r>
            <w:r>
              <w:rPr>
                <w:rFonts w:eastAsia="Times New Roman"/>
                <w:iCs/>
                <w:lang w:val="et-EE"/>
              </w:rPr>
              <w:t>see</w:t>
            </w:r>
            <w:r w:rsidRPr="00750488">
              <w:rPr>
                <w:rFonts w:eastAsia="Times New Roman"/>
                <w:iCs/>
                <w:lang w:val="et-EE"/>
              </w:rPr>
              <w:t xml:space="preserve"> mõjutab menetluse kiirust. Politseiuurija ja kohtuekspertiisi teadlase suhtlust konkreetse juhtumi kohta tuleb tehnoloogia kasutamise abil veel parandada. </w:t>
            </w:r>
            <w:r w:rsidR="00DE7DE8">
              <w:rPr>
                <w:rFonts w:eastAsia="Times New Roman"/>
                <w:iCs/>
                <w:lang w:val="et-EE"/>
              </w:rPr>
              <w:t>V</w:t>
            </w:r>
            <w:r w:rsidRPr="00750488">
              <w:rPr>
                <w:rFonts w:eastAsia="Times New Roman"/>
                <w:iCs/>
                <w:lang w:val="et-EE"/>
              </w:rPr>
              <w:t xml:space="preserve">aja </w:t>
            </w:r>
            <w:r w:rsidR="00DE7DE8">
              <w:rPr>
                <w:rFonts w:eastAsia="Times New Roman"/>
                <w:iCs/>
                <w:lang w:val="et-EE"/>
              </w:rPr>
              <w:t xml:space="preserve">on </w:t>
            </w:r>
            <w:r w:rsidRPr="00750488">
              <w:rPr>
                <w:rFonts w:eastAsia="Times New Roman"/>
                <w:iCs/>
                <w:lang w:val="et-EE"/>
              </w:rPr>
              <w:t>uut üleriigilist seiret (nt inimes</w:t>
            </w:r>
            <w:r w:rsidR="00E63644">
              <w:rPr>
                <w:rFonts w:eastAsia="Times New Roman"/>
                <w:iCs/>
                <w:lang w:val="et-EE"/>
              </w:rPr>
              <w:t>te</w:t>
            </w:r>
            <w:r w:rsidRPr="00750488">
              <w:rPr>
                <w:rFonts w:eastAsia="Times New Roman"/>
                <w:iCs/>
                <w:lang w:val="et-EE"/>
              </w:rPr>
              <w:t>, sõiduki</w:t>
            </w:r>
            <w:r w:rsidR="00E63644">
              <w:rPr>
                <w:rFonts w:eastAsia="Times New Roman"/>
                <w:iCs/>
                <w:lang w:val="et-EE"/>
              </w:rPr>
              <w:t>te ja</w:t>
            </w:r>
            <w:r w:rsidRPr="00750488">
              <w:rPr>
                <w:rFonts w:eastAsia="Times New Roman"/>
                <w:iCs/>
                <w:lang w:val="et-EE"/>
              </w:rPr>
              <w:t xml:space="preserve"> eseme</w:t>
            </w:r>
            <w:r w:rsidR="00E63644">
              <w:rPr>
                <w:rFonts w:eastAsia="Times New Roman"/>
                <w:iCs/>
                <w:lang w:val="et-EE"/>
              </w:rPr>
              <w:t>te üle),</w:t>
            </w:r>
            <w:r w:rsidRPr="00750488">
              <w:rPr>
                <w:rFonts w:eastAsia="Times New Roman"/>
                <w:iCs/>
                <w:lang w:val="et-EE"/>
              </w:rPr>
              <w:t xml:space="preserve"> </w:t>
            </w:r>
            <w:r w:rsidR="00E63644">
              <w:rPr>
                <w:rFonts w:eastAsia="Times New Roman"/>
                <w:iCs/>
                <w:lang w:val="et-EE"/>
              </w:rPr>
              <w:t xml:space="preserve">mis oleks ühendatud </w:t>
            </w:r>
            <w:r w:rsidR="00E63644" w:rsidRPr="00750488">
              <w:rPr>
                <w:rFonts w:eastAsia="Times New Roman"/>
                <w:iCs/>
                <w:lang w:val="et-EE"/>
              </w:rPr>
              <w:t xml:space="preserve">SISga </w:t>
            </w:r>
            <w:r w:rsidRPr="00750488">
              <w:rPr>
                <w:rFonts w:eastAsia="Times New Roman"/>
                <w:iCs/>
                <w:lang w:val="et-EE"/>
              </w:rPr>
              <w:t xml:space="preserve">ning </w:t>
            </w:r>
            <w:r w:rsidR="00E63644" w:rsidRPr="00750488">
              <w:rPr>
                <w:rFonts w:eastAsia="Times New Roman"/>
                <w:iCs/>
                <w:lang w:val="et-EE"/>
              </w:rPr>
              <w:t>taga</w:t>
            </w:r>
            <w:r w:rsidR="00E63644">
              <w:rPr>
                <w:rFonts w:eastAsia="Times New Roman"/>
                <w:iCs/>
                <w:lang w:val="et-EE"/>
              </w:rPr>
              <w:t>ks</w:t>
            </w:r>
            <w:r w:rsidR="00E63644" w:rsidRPr="00750488">
              <w:rPr>
                <w:rFonts w:eastAsia="Times New Roman"/>
                <w:iCs/>
                <w:lang w:val="et-EE"/>
              </w:rPr>
              <w:t xml:space="preserve"> </w:t>
            </w:r>
            <w:r w:rsidRPr="00750488">
              <w:rPr>
                <w:rFonts w:eastAsia="Times New Roman"/>
                <w:iCs/>
                <w:lang w:val="et-EE"/>
              </w:rPr>
              <w:t xml:space="preserve">rahvusvaheliste kohustuste täitmise võitluses terrorismi ning raskete ja varjatud kuritegude </w:t>
            </w:r>
            <w:r w:rsidR="00E63644" w:rsidRPr="00750488">
              <w:rPr>
                <w:rFonts w:eastAsia="Times New Roman"/>
                <w:iCs/>
                <w:lang w:val="et-EE"/>
              </w:rPr>
              <w:t xml:space="preserve">vastu </w:t>
            </w:r>
            <w:r w:rsidRPr="00750488">
              <w:rPr>
                <w:rFonts w:eastAsia="Times New Roman"/>
                <w:iCs/>
                <w:lang w:val="et-EE"/>
              </w:rPr>
              <w:t>(nt küberkuritegevus, rahapesu</w:t>
            </w:r>
            <w:r w:rsidR="00E63644">
              <w:rPr>
                <w:rFonts w:eastAsia="Times New Roman"/>
                <w:iCs/>
                <w:lang w:val="et-EE"/>
              </w:rPr>
              <w:t xml:space="preserve"> ja</w:t>
            </w:r>
            <w:r w:rsidRPr="00750488">
              <w:rPr>
                <w:rFonts w:eastAsia="Times New Roman"/>
                <w:iCs/>
                <w:lang w:val="et-EE"/>
              </w:rPr>
              <w:t xml:space="preserve"> lastevast</w:t>
            </w:r>
            <w:r w:rsidR="004E76D3">
              <w:rPr>
                <w:rFonts w:eastAsia="Times New Roman"/>
                <w:iCs/>
                <w:lang w:val="et-EE"/>
              </w:rPr>
              <w:t>ased</w:t>
            </w:r>
            <w:r w:rsidRPr="00750488">
              <w:rPr>
                <w:rFonts w:eastAsia="Times New Roman"/>
                <w:iCs/>
                <w:lang w:val="et-EE"/>
              </w:rPr>
              <w:t xml:space="preserve"> seksuaalkuriteod). </w:t>
            </w:r>
            <w:r w:rsidRPr="00750488">
              <w:rPr>
                <w:rFonts w:eastAsia="Times New Roman"/>
                <w:iCs/>
                <w:lang w:val="et-EE"/>
              </w:rPr>
              <w:lastRenderedPageBreak/>
              <w:t>Eesti kavatseb sellesse valdkonda investeerida nii struktuurifond</w:t>
            </w:r>
            <w:r w:rsidR="00F923F8">
              <w:rPr>
                <w:rFonts w:eastAsia="Times New Roman"/>
                <w:iCs/>
                <w:lang w:val="et-EE"/>
              </w:rPr>
              <w:t>id</w:t>
            </w:r>
            <w:r w:rsidRPr="00750488">
              <w:rPr>
                <w:rFonts w:eastAsia="Times New Roman"/>
                <w:iCs/>
                <w:lang w:val="et-EE"/>
              </w:rPr>
              <w:t>e kui ka riigieelarve vahendeid</w:t>
            </w:r>
            <w:r w:rsidR="004E76D3">
              <w:rPr>
                <w:rFonts w:eastAsia="Times New Roman"/>
                <w:iCs/>
                <w:lang w:val="et-EE"/>
              </w:rPr>
              <w:t>,</w:t>
            </w:r>
            <w:r w:rsidRPr="00750488">
              <w:rPr>
                <w:rFonts w:eastAsia="Times New Roman"/>
                <w:iCs/>
                <w:lang w:val="et-EE"/>
              </w:rPr>
              <w:t xml:space="preserve"> kaalutakse ka ISF</w:t>
            </w:r>
            <w:r>
              <w:rPr>
                <w:rFonts w:eastAsia="Times New Roman"/>
                <w:iCs/>
                <w:lang w:val="et-EE"/>
              </w:rPr>
              <w:t>i</w:t>
            </w:r>
            <w:r w:rsidRPr="00750488">
              <w:rPr>
                <w:rFonts w:eastAsia="Times New Roman"/>
                <w:iCs/>
                <w:lang w:val="et-EE"/>
              </w:rPr>
              <w:t xml:space="preserve"> vahendite kasutamist.</w:t>
            </w:r>
          </w:p>
          <w:p w14:paraId="00962B37" w14:textId="0EDD655E" w:rsidR="00121775" w:rsidRPr="00750488" w:rsidRDefault="00121775" w:rsidP="00440193">
            <w:pPr>
              <w:spacing w:after="80"/>
              <w:rPr>
                <w:rFonts w:eastAsia="Times New Roman"/>
                <w:iCs/>
                <w:lang w:val="et-EE"/>
              </w:rPr>
            </w:pPr>
            <w:r w:rsidRPr="00750488">
              <w:rPr>
                <w:rFonts w:eastAsia="Times New Roman"/>
                <w:iCs/>
                <w:lang w:val="et-EE"/>
              </w:rPr>
              <w:t xml:space="preserve">Eestis on digitaalse kohtuekspertiisi arendamises vajakajäämisi. Kuna kuriteod liiguvad rohkem </w:t>
            </w:r>
            <w:r w:rsidR="004E76D3">
              <w:rPr>
                <w:rFonts w:eastAsia="Times New Roman"/>
                <w:iCs/>
                <w:lang w:val="et-EE"/>
              </w:rPr>
              <w:t>i</w:t>
            </w:r>
            <w:r w:rsidRPr="00750488">
              <w:rPr>
                <w:rFonts w:eastAsia="Times New Roman"/>
                <w:iCs/>
                <w:lang w:val="et-EE"/>
              </w:rPr>
              <w:t xml:space="preserve">nternetti, suureneb digiteerituse vajalikkus. Seega tuleks suurendada asjaomaste asutuste suutlikkust </w:t>
            </w:r>
            <w:r w:rsidR="004E76D3" w:rsidRPr="00750488">
              <w:rPr>
                <w:rFonts w:eastAsia="Times New Roman"/>
                <w:iCs/>
                <w:lang w:val="et-EE"/>
              </w:rPr>
              <w:t xml:space="preserve">tulla </w:t>
            </w:r>
            <w:r w:rsidRPr="00750488">
              <w:rPr>
                <w:rFonts w:eastAsia="Times New Roman"/>
                <w:iCs/>
                <w:lang w:val="et-EE"/>
              </w:rPr>
              <w:t>töömahuga toime. IKT-</w:t>
            </w:r>
            <w:r w:rsidR="00E17D0F">
              <w:rPr>
                <w:rFonts w:eastAsia="Times New Roman"/>
                <w:iCs/>
                <w:lang w:val="et-EE"/>
              </w:rPr>
              <w:t>seadmete</w:t>
            </w:r>
            <w:r w:rsidRPr="00750488">
              <w:rPr>
                <w:rFonts w:eastAsia="Times New Roman"/>
                <w:iCs/>
                <w:lang w:val="et-EE"/>
              </w:rPr>
              <w:t xml:space="preserve"> ja sektoripõhiste koolituste </w:t>
            </w:r>
            <w:r w:rsidR="004E76D3">
              <w:rPr>
                <w:rFonts w:eastAsia="Times New Roman"/>
                <w:iCs/>
                <w:lang w:val="et-EE"/>
              </w:rPr>
              <w:t>ebajärjekindel</w:t>
            </w:r>
            <w:r w:rsidR="004E76D3" w:rsidRPr="00750488">
              <w:rPr>
                <w:rFonts w:eastAsia="Times New Roman"/>
                <w:iCs/>
                <w:lang w:val="et-EE"/>
              </w:rPr>
              <w:t xml:space="preserve"> </w:t>
            </w:r>
            <w:r w:rsidRPr="00750488">
              <w:rPr>
                <w:rFonts w:eastAsia="Times New Roman"/>
                <w:iCs/>
                <w:lang w:val="et-EE"/>
              </w:rPr>
              <w:t xml:space="preserve">rahastamine ei taga valdkonna </w:t>
            </w:r>
            <w:r w:rsidR="004E76D3">
              <w:rPr>
                <w:rFonts w:eastAsia="Times New Roman"/>
                <w:iCs/>
                <w:lang w:val="et-EE"/>
              </w:rPr>
              <w:t>kestlikku</w:t>
            </w:r>
            <w:r w:rsidR="004E76D3" w:rsidRPr="00750488">
              <w:rPr>
                <w:rFonts w:eastAsia="Times New Roman"/>
                <w:iCs/>
                <w:lang w:val="et-EE"/>
              </w:rPr>
              <w:t xml:space="preserve"> </w:t>
            </w:r>
            <w:r w:rsidRPr="00750488">
              <w:rPr>
                <w:rFonts w:eastAsia="Times New Roman"/>
                <w:iCs/>
                <w:lang w:val="et-EE"/>
              </w:rPr>
              <w:t>ja süsteemset arengut. Operatiivseks töötamiseks on vaja automatiseeritud lahendusi.</w:t>
            </w:r>
          </w:p>
          <w:p w14:paraId="1C048811" w14:textId="4837D797" w:rsidR="00121775" w:rsidRPr="00750488" w:rsidRDefault="00121775" w:rsidP="00440193">
            <w:pPr>
              <w:spacing w:after="80"/>
              <w:rPr>
                <w:rFonts w:eastAsia="Times New Roman"/>
                <w:iCs/>
                <w:lang w:val="et-EE"/>
              </w:rPr>
            </w:pPr>
            <w:r w:rsidRPr="00750488">
              <w:rPr>
                <w:rFonts w:eastAsia="Times New Roman"/>
                <w:iCs/>
                <w:lang w:val="et-EE"/>
              </w:rPr>
              <w:t>Tuleb suurendada järelevalve</w:t>
            </w:r>
            <w:r w:rsidR="004E76D3">
              <w:rPr>
                <w:rFonts w:eastAsia="Times New Roman"/>
                <w:iCs/>
                <w:lang w:val="et-EE"/>
              </w:rPr>
              <w:t>suutlikkust</w:t>
            </w:r>
            <w:r w:rsidRPr="00750488">
              <w:rPr>
                <w:rFonts w:eastAsia="Times New Roman"/>
                <w:iCs/>
                <w:lang w:val="et-EE"/>
              </w:rPr>
              <w:t xml:space="preserve">, sh parandada andmete kogumist </w:t>
            </w:r>
            <w:r w:rsidR="00C743AD">
              <w:rPr>
                <w:rFonts w:eastAsia="Times New Roman"/>
                <w:iCs/>
                <w:lang w:val="et-EE"/>
              </w:rPr>
              <w:t>ja</w:t>
            </w:r>
            <w:r w:rsidR="00C743AD" w:rsidRPr="00750488">
              <w:rPr>
                <w:rFonts w:eastAsia="Times New Roman"/>
                <w:iCs/>
                <w:lang w:val="et-EE"/>
              </w:rPr>
              <w:t xml:space="preserve"> </w:t>
            </w:r>
            <w:r w:rsidRPr="00750488">
              <w:rPr>
                <w:rFonts w:eastAsia="Times New Roman"/>
                <w:iCs/>
                <w:lang w:val="et-EE"/>
              </w:rPr>
              <w:t xml:space="preserve">asjakohast teabevahetust </w:t>
            </w:r>
            <w:r w:rsidR="004E76D3">
              <w:rPr>
                <w:rFonts w:eastAsia="Times New Roman"/>
                <w:iCs/>
                <w:lang w:val="et-EE"/>
              </w:rPr>
              <w:t xml:space="preserve">nii </w:t>
            </w:r>
            <w:r w:rsidR="00AD4CF6">
              <w:rPr>
                <w:rFonts w:eastAsia="Times New Roman"/>
                <w:iCs/>
                <w:lang w:val="et-EE"/>
              </w:rPr>
              <w:t>kesk</w:t>
            </w:r>
            <w:r w:rsidRPr="00750488">
              <w:rPr>
                <w:rFonts w:eastAsia="Times New Roman"/>
                <w:iCs/>
                <w:lang w:val="et-EE"/>
              </w:rPr>
              <w:t xml:space="preserve">kriminaalpolitsei </w:t>
            </w:r>
            <w:r w:rsidR="004E76D3">
              <w:rPr>
                <w:rFonts w:eastAsia="Times New Roman"/>
                <w:iCs/>
                <w:lang w:val="et-EE"/>
              </w:rPr>
              <w:t>sees</w:t>
            </w:r>
            <w:r w:rsidR="004E76D3" w:rsidRPr="00750488">
              <w:rPr>
                <w:rFonts w:eastAsia="Times New Roman"/>
                <w:iCs/>
                <w:lang w:val="et-EE"/>
              </w:rPr>
              <w:t xml:space="preserve"> </w:t>
            </w:r>
            <w:r w:rsidR="004E76D3">
              <w:rPr>
                <w:rFonts w:eastAsia="Times New Roman"/>
                <w:iCs/>
                <w:lang w:val="et-EE"/>
              </w:rPr>
              <w:t>kui ka</w:t>
            </w:r>
            <w:r w:rsidR="004E76D3" w:rsidRPr="00750488">
              <w:rPr>
                <w:rFonts w:eastAsia="Times New Roman"/>
                <w:iCs/>
                <w:lang w:val="et-EE"/>
              </w:rPr>
              <w:t xml:space="preserve"> </w:t>
            </w:r>
            <w:r w:rsidRPr="00750488">
              <w:rPr>
                <w:rFonts w:eastAsia="Times New Roman"/>
                <w:iCs/>
                <w:lang w:val="et-EE"/>
              </w:rPr>
              <w:t>teiste asutustega. M</w:t>
            </w:r>
            <w:r w:rsidR="007544D3">
              <w:rPr>
                <w:rFonts w:eastAsia="Times New Roman"/>
                <w:iCs/>
                <w:lang w:val="et-EE"/>
              </w:rPr>
              <w:t xml:space="preserve">uu </w:t>
            </w:r>
            <w:r w:rsidRPr="00750488">
              <w:rPr>
                <w:rFonts w:eastAsia="Times New Roman"/>
                <w:iCs/>
                <w:lang w:val="et-EE"/>
              </w:rPr>
              <w:t>h</w:t>
            </w:r>
            <w:r w:rsidR="007544D3">
              <w:rPr>
                <w:rFonts w:eastAsia="Times New Roman"/>
                <w:iCs/>
                <w:lang w:val="et-EE"/>
              </w:rPr>
              <w:t>ulgas</w:t>
            </w:r>
            <w:r w:rsidRPr="00750488">
              <w:rPr>
                <w:rFonts w:eastAsia="Times New Roman"/>
                <w:iCs/>
                <w:lang w:val="et-EE"/>
              </w:rPr>
              <w:t xml:space="preserve"> tuleb ajakohastada riiklikke süsteeme ja soetada vajalikke IKT</w:t>
            </w:r>
            <w:r w:rsidR="003E7435">
              <w:rPr>
                <w:rFonts w:eastAsia="Times New Roman"/>
                <w:iCs/>
                <w:lang w:val="et-EE"/>
              </w:rPr>
              <w:t>-</w:t>
            </w:r>
            <w:r w:rsidRPr="00750488">
              <w:rPr>
                <w:rFonts w:eastAsia="Times New Roman"/>
                <w:iCs/>
                <w:lang w:val="et-EE"/>
              </w:rPr>
              <w:t xml:space="preserve">seadmeid. </w:t>
            </w:r>
            <w:r w:rsidR="004E76D3">
              <w:rPr>
                <w:rFonts w:eastAsia="Times New Roman"/>
                <w:iCs/>
                <w:lang w:val="et-EE"/>
              </w:rPr>
              <w:t>O</w:t>
            </w:r>
            <w:r w:rsidRPr="00750488">
              <w:rPr>
                <w:rFonts w:eastAsia="Times New Roman"/>
                <w:iCs/>
                <w:lang w:val="et-EE"/>
              </w:rPr>
              <w:t>peratiivse järelevalve tööriist</w:t>
            </w:r>
            <w:r w:rsidR="004E76D3">
              <w:rPr>
                <w:rFonts w:eastAsia="Times New Roman"/>
                <w:iCs/>
                <w:lang w:val="et-EE"/>
              </w:rPr>
              <w:t>, mida Eesti</w:t>
            </w:r>
            <w:r w:rsidRPr="00750488">
              <w:rPr>
                <w:rFonts w:eastAsia="Times New Roman"/>
                <w:iCs/>
                <w:lang w:val="et-EE"/>
              </w:rPr>
              <w:t xml:space="preserve"> </w:t>
            </w:r>
            <w:r w:rsidR="004E76D3" w:rsidRPr="00750488">
              <w:rPr>
                <w:rFonts w:eastAsia="Times New Roman"/>
                <w:iCs/>
                <w:lang w:val="et-EE"/>
              </w:rPr>
              <w:t>õiguskaitseorgani</w:t>
            </w:r>
            <w:r w:rsidR="004E76D3">
              <w:rPr>
                <w:rFonts w:eastAsia="Times New Roman"/>
                <w:iCs/>
                <w:lang w:val="et-EE"/>
              </w:rPr>
              <w:t>d praegu kasutavad,</w:t>
            </w:r>
            <w:r w:rsidR="004E76D3" w:rsidRPr="00750488">
              <w:rPr>
                <w:rFonts w:eastAsia="Times New Roman"/>
                <w:iCs/>
                <w:lang w:val="et-EE"/>
              </w:rPr>
              <w:t xml:space="preserve"> </w:t>
            </w:r>
            <w:r w:rsidRPr="00750488">
              <w:rPr>
                <w:rFonts w:eastAsia="Times New Roman"/>
                <w:iCs/>
                <w:lang w:val="et-EE"/>
              </w:rPr>
              <w:t xml:space="preserve">vajab ajakohastamist. On vaja töötada välja uus järelevalvemoodul, et </w:t>
            </w:r>
            <w:r w:rsidR="004E76D3">
              <w:rPr>
                <w:rFonts w:eastAsia="Times New Roman"/>
                <w:iCs/>
                <w:lang w:val="et-EE"/>
              </w:rPr>
              <w:t>teha</w:t>
            </w:r>
            <w:r w:rsidR="004E76D3" w:rsidRPr="00750488">
              <w:rPr>
                <w:rFonts w:eastAsia="Times New Roman"/>
                <w:iCs/>
                <w:lang w:val="et-EE"/>
              </w:rPr>
              <w:t xml:space="preserve"> </w:t>
            </w:r>
            <w:r w:rsidRPr="00750488">
              <w:rPr>
                <w:rFonts w:eastAsia="Times New Roman"/>
                <w:iCs/>
                <w:lang w:val="et-EE"/>
              </w:rPr>
              <w:t>seiret ja taktikalist analüüsi tervikuna ühes keskkonnas koos võimalusega teha eri päringuid (sh asjaomaste</w:t>
            </w:r>
            <w:r w:rsidR="004E76D3">
              <w:rPr>
                <w:rFonts w:eastAsia="Times New Roman"/>
                <w:iCs/>
                <w:lang w:val="et-EE"/>
              </w:rPr>
              <w:t>s</w:t>
            </w:r>
            <w:r w:rsidRPr="00750488">
              <w:rPr>
                <w:rFonts w:eastAsia="Times New Roman"/>
                <w:iCs/>
                <w:lang w:val="et-EE"/>
              </w:rPr>
              <w:t xml:space="preserve"> ELi infosüsteemides) </w:t>
            </w:r>
            <w:r w:rsidR="004E76D3">
              <w:rPr>
                <w:rFonts w:eastAsia="Times New Roman"/>
                <w:iCs/>
                <w:lang w:val="et-EE"/>
              </w:rPr>
              <w:t>ning</w:t>
            </w:r>
            <w:r w:rsidR="004E76D3" w:rsidRPr="00750488">
              <w:rPr>
                <w:rFonts w:eastAsia="Times New Roman"/>
                <w:iCs/>
                <w:lang w:val="et-EE"/>
              </w:rPr>
              <w:t xml:space="preserve"> </w:t>
            </w:r>
            <w:r w:rsidRPr="00750488">
              <w:rPr>
                <w:rFonts w:eastAsia="Times New Roman"/>
                <w:iCs/>
                <w:lang w:val="et-EE"/>
              </w:rPr>
              <w:t>vahetada infot.</w:t>
            </w:r>
            <w:r w:rsidR="00D45264">
              <w:rPr>
                <w:rFonts w:eastAsia="Times New Roman"/>
                <w:iCs/>
                <w:lang w:val="et-EE"/>
              </w:rPr>
              <w:t xml:space="preserve"> Operatiivse järelevalve tööriist suhtleb Europoli infosüsteemiga ja Schengeni infosüsteemiga. </w:t>
            </w:r>
          </w:p>
          <w:p w14:paraId="74E4B8A9" w14:textId="2D61CF5D" w:rsidR="00121775" w:rsidRPr="00750488" w:rsidRDefault="00121775" w:rsidP="00440193">
            <w:pPr>
              <w:spacing w:after="80"/>
              <w:rPr>
                <w:rFonts w:eastAsia="Times New Roman"/>
                <w:iCs/>
                <w:lang w:val="et-EE"/>
              </w:rPr>
            </w:pPr>
            <w:r w:rsidRPr="00750488">
              <w:rPr>
                <w:rFonts w:eastAsia="Times New Roman"/>
                <w:iCs/>
                <w:lang w:val="et-EE"/>
              </w:rPr>
              <w:t xml:space="preserve">Rahapesu, mis rahastab suuremat osa raskest ja organiseeritud kuritegevusest, on üks selle valdkonna </w:t>
            </w:r>
            <w:r w:rsidR="004E76D3" w:rsidRPr="00750488">
              <w:rPr>
                <w:rFonts w:eastAsia="Times New Roman"/>
                <w:iCs/>
                <w:lang w:val="et-EE"/>
              </w:rPr>
              <w:t xml:space="preserve">peamisi </w:t>
            </w:r>
            <w:r w:rsidRPr="00750488">
              <w:rPr>
                <w:rFonts w:eastAsia="Times New Roman"/>
                <w:iCs/>
                <w:lang w:val="et-EE"/>
              </w:rPr>
              <w:t>liikumapanevaid jõude. Selleks</w:t>
            </w:r>
            <w:r>
              <w:rPr>
                <w:rFonts w:eastAsia="Times New Roman"/>
                <w:iCs/>
                <w:lang w:val="et-EE"/>
              </w:rPr>
              <w:t>,</w:t>
            </w:r>
            <w:r w:rsidRPr="00750488">
              <w:rPr>
                <w:rFonts w:eastAsia="Times New Roman"/>
                <w:iCs/>
                <w:lang w:val="et-EE"/>
              </w:rPr>
              <w:t xml:space="preserve"> et suurendada ja hõlbustada ettevõtete, teenus</w:t>
            </w:r>
            <w:r w:rsidR="004E76D3">
              <w:rPr>
                <w:rFonts w:eastAsia="Times New Roman"/>
                <w:iCs/>
                <w:lang w:val="et-EE"/>
              </w:rPr>
              <w:t>e</w:t>
            </w:r>
            <w:r w:rsidRPr="00750488">
              <w:rPr>
                <w:rFonts w:eastAsia="Times New Roman"/>
                <w:iCs/>
                <w:lang w:val="et-EE"/>
              </w:rPr>
              <w:t xml:space="preserve">osutajate, finantseerimisasutuste ja </w:t>
            </w:r>
            <w:r w:rsidRPr="007544D3">
              <w:rPr>
                <w:rFonts w:eastAsia="Times New Roman"/>
                <w:iCs/>
                <w:lang w:val="et-EE"/>
              </w:rPr>
              <w:t>virtuaalvaluuta</w:t>
            </w:r>
            <w:r w:rsidR="00725A66">
              <w:rPr>
                <w:rFonts w:eastAsia="Times New Roman"/>
                <w:iCs/>
                <w:lang w:val="et-EE"/>
              </w:rPr>
              <w:t xml:space="preserve"> </w:t>
            </w:r>
            <w:r w:rsidRPr="007544D3">
              <w:rPr>
                <w:rFonts w:eastAsia="Times New Roman"/>
                <w:iCs/>
                <w:lang w:val="et-EE"/>
              </w:rPr>
              <w:t>teenus</w:t>
            </w:r>
            <w:r w:rsidR="006B4B9D">
              <w:rPr>
                <w:rFonts w:eastAsia="Times New Roman"/>
                <w:iCs/>
                <w:lang w:val="et-EE"/>
              </w:rPr>
              <w:t>e</w:t>
            </w:r>
            <w:r w:rsidR="006D6BAB">
              <w:rPr>
                <w:rFonts w:eastAsia="Times New Roman"/>
                <w:iCs/>
                <w:lang w:val="et-EE"/>
              </w:rPr>
              <w:t xml:space="preserve"> </w:t>
            </w:r>
            <w:r w:rsidRPr="007544D3">
              <w:rPr>
                <w:rFonts w:eastAsia="Times New Roman"/>
                <w:iCs/>
                <w:lang w:val="et-EE"/>
              </w:rPr>
              <w:t>osutajate</w:t>
            </w:r>
            <w:r w:rsidRPr="00750488">
              <w:rPr>
                <w:rFonts w:eastAsia="Times New Roman"/>
                <w:iCs/>
                <w:lang w:val="et-EE"/>
              </w:rPr>
              <w:t xml:space="preserve"> vastutust rahapesu ja terrorismi rahastamise ennetamisel, tuleb luua asjakohane aruandlusportaal.</w:t>
            </w:r>
          </w:p>
          <w:p w14:paraId="058D117D" w14:textId="312C21FD" w:rsidR="00121775" w:rsidRPr="00750488" w:rsidRDefault="00121775" w:rsidP="00440193">
            <w:pPr>
              <w:spacing w:after="80"/>
              <w:rPr>
                <w:rFonts w:eastAsia="Times New Roman"/>
                <w:iCs/>
                <w:lang w:val="et-EE"/>
              </w:rPr>
            </w:pPr>
            <w:r w:rsidRPr="00750488">
              <w:rPr>
                <w:rFonts w:eastAsia="Times New Roman"/>
                <w:iCs/>
                <w:lang w:val="et-EE"/>
              </w:rPr>
              <w:t xml:space="preserve">Eesti tellis riskihindamise metoodika, et koostada </w:t>
            </w:r>
            <w:r w:rsidR="004E76D3" w:rsidRPr="00750488">
              <w:rPr>
                <w:rFonts w:eastAsia="Times New Roman"/>
                <w:iCs/>
                <w:lang w:val="et-EE"/>
              </w:rPr>
              <w:t xml:space="preserve">Eestis </w:t>
            </w:r>
            <w:r w:rsidRPr="00750488">
              <w:rPr>
                <w:rFonts w:eastAsia="Times New Roman"/>
                <w:iCs/>
                <w:lang w:val="et-EE"/>
              </w:rPr>
              <w:t>uus rahapesu ja terrorismi rahastamise riskihindamine. Mit</w:t>
            </w:r>
            <w:r w:rsidR="004E76D3">
              <w:rPr>
                <w:rFonts w:eastAsia="Times New Roman"/>
                <w:iCs/>
                <w:lang w:val="et-EE"/>
              </w:rPr>
              <w:t>u</w:t>
            </w:r>
            <w:r w:rsidRPr="00750488">
              <w:rPr>
                <w:rFonts w:eastAsia="Times New Roman"/>
                <w:iCs/>
                <w:lang w:val="et-EE"/>
              </w:rPr>
              <w:t xml:space="preserve"> töörühma alustas tööd 2019. aasta sügisel ja riiklik riskihindamine kiideti heaks 2021. aasta aprillis.</w:t>
            </w:r>
          </w:p>
          <w:p w14:paraId="0FE49B71" w14:textId="2D412D9D" w:rsidR="00121775" w:rsidDel="008E2F1B" w:rsidRDefault="00121775" w:rsidP="00440193">
            <w:pPr>
              <w:spacing w:after="80"/>
              <w:rPr>
                <w:del w:id="112" w:author="Ülle Leht" w:date="2025-07-11T12:38:00Z"/>
                <w:rFonts w:eastAsia="Times New Roman"/>
                <w:iCs/>
                <w:lang w:val="et-EE"/>
              </w:rPr>
            </w:pPr>
            <w:del w:id="113" w:author="Ülle Leht" w:date="2025-07-11T12:38:00Z">
              <w:r w:rsidRPr="00750488" w:rsidDel="004200AC">
                <w:rPr>
                  <w:rFonts w:eastAsia="Times New Roman"/>
                  <w:iCs/>
                  <w:lang w:val="et-EE"/>
                </w:rPr>
                <w:delText xml:space="preserve">Internet on muutunud ka terrorirühmituste jaoks oluliseks vahendiks, </w:delText>
              </w:r>
              <w:r w:rsidR="004E76D3" w:rsidDel="004200AC">
                <w:rPr>
                  <w:rFonts w:eastAsia="Times New Roman"/>
                  <w:iCs/>
                  <w:lang w:val="et-EE"/>
                </w:rPr>
                <w:delText>millega</w:delText>
              </w:r>
              <w:r w:rsidR="004E76D3" w:rsidRPr="00750488" w:rsidDel="004200AC">
                <w:rPr>
                  <w:rFonts w:eastAsia="Times New Roman"/>
                  <w:iCs/>
                  <w:lang w:val="et-EE"/>
                </w:rPr>
                <w:delText xml:space="preserve"> </w:delText>
              </w:r>
              <w:r w:rsidRPr="00750488" w:rsidDel="004200AC">
                <w:rPr>
                  <w:rFonts w:eastAsia="Times New Roman"/>
                  <w:iCs/>
                  <w:lang w:val="et-EE"/>
                </w:rPr>
                <w:delText>levitada propagandat ning mõjutada, värvata ja juhendad</w:delText>
              </w:r>
              <w:r w:rsidDel="004200AC">
                <w:rPr>
                  <w:rFonts w:eastAsia="Times New Roman"/>
                  <w:iCs/>
                  <w:lang w:val="et-EE"/>
                </w:rPr>
                <w:delText>a</w:delText>
              </w:r>
              <w:r w:rsidRPr="00750488" w:rsidDel="004200AC">
                <w:rPr>
                  <w:rFonts w:eastAsia="Times New Roman"/>
                  <w:iCs/>
                  <w:lang w:val="et-EE"/>
                </w:rPr>
                <w:delText xml:space="preserve"> </w:delText>
              </w:r>
              <w:r w:rsidR="004E76D3" w:rsidDel="004200AC">
                <w:rPr>
                  <w:rFonts w:eastAsia="Times New Roman"/>
                  <w:iCs/>
                  <w:lang w:val="et-EE"/>
                </w:rPr>
                <w:delText>oma</w:delText>
              </w:r>
              <w:r w:rsidR="004E76D3" w:rsidRPr="00750488" w:rsidDel="004200AC">
                <w:rPr>
                  <w:rFonts w:eastAsia="Times New Roman"/>
                  <w:iCs/>
                  <w:lang w:val="et-EE"/>
                </w:rPr>
                <w:delText xml:space="preserve"> </w:delText>
              </w:r>
              <w:r w:rsidRPr="00750488" w:rsidDel="004200AC">
                <w:rPr>
                  <w:rFonts w:eastAsia="Times New Roman"/>
                  <w:iCs/>
                  <w:lang w:val="et-EE"/>
                </w:rPr>
                <w:delText xml:space="preserve">käsilasi. Üks prioriteete on suurendada suutlikkust jälgida, avastada ja kõrvaldada terroristlikku </w:delText>
              </w:r>
              <w:r w:rsidR="004D4C45" w:rsidDel="004200AC">
                <w:rPr>
                  <w:rFonts w:eastAsia="Times New Roman"/>
                  <w:iCs/>
                  <w:lang w:val="et-EE"/>
                </w:rPr>
                <w:delText>veebi</w:delText>
              </w:r>
              <w:r w:rsidRPr="00750488" w:rsidDel="004200AC">
                <w:rPr>
                  <w:rFonts w:eastAsia="Times New Roman"/>
                  <w:iCs/>
                  <w:lang w:val="et-EE"/>
                </w:rPr>
                <w:delText xml:space="preserve">sisu </w:delText>
              </w:r>
              <w:r w:rsidR="004E76D3" w:rsidDel="004200AC">
                <w:rPr>
                  <w:rFonts w:eastAsia="Times New Roman"/>
                  <w:iCs/>
                  <w:lang w:val="et-EE"/>
                </w:rPr>
                <w:delText>i</w:delText>
              </w:r>
              <w:r w:rsidRPr="00750488" w:rsidDel="004200AC">
                <w:rPr>
                  <w:rFonts w:eastAsia="Times New Roman"/>
                  <w:iCs/>
                  <w:lang w:val="et-EE"/>
                </w:rPr>
                <w:delText>nternetis</w:delText>
              </w:r>
              <w:r w:rsidR="004E76D3" w:rsidDel="004200AC">
                <w:rPr>
                  <w:rFonts w:eastAsia="Times New Roman"/>
                  <w:iCs/>
                  <w:lang w:val="et-EE"/>
                </w:rPr>
                <w:delText>,</w:delText>
              </w:r>
              <w:r w:rsidRPr="00750488" w:rsidDel="004200AC">
                <w:rPr>
                  <w:rFonts w:eastAsia="Times New Roman"/>
                  <w:iCs/>
                  <w:lang w:val="et-EE"/>
                </w:rPr>
                <w:delText xml:space="preserve"> </w:delText>
              </w:r>
              <w:r w:rsidR="004D4C45" w:rsidDel="004200AC">
                <w:rPr>
                  <w:rFonts w:eastAsia="Times New Roman"/>
                  <w:iCs/>
                  <w:lang w:val="et-EE"/>
                </w:rPr>
                <w:delText>analüüsida</w:delText>
              </w:r>
              <w:r w:rsidR="004E76D3" w:rsidRPr="00750488" w:rsidDel="004200AC">
                <w:rPr>
                  <w:rFonts w:eastAsia="Times New Roman"/>
                  <w:iCs/>
                  <w:lang w:val="et-EE"/>
                </w:rPr>
                <w:delText xml:space="preserve"> </w:delText>
              </w:r>
              <w:r w:rsidR="004D4C45" w:rsidRPr="00750488" w:rsidDel="004200AC">
                <w:rPr>
                  <w:rFonts w:eastAsia="Times New Roman"/>
                  <w:iCs/>
                  <w:lang w:val="et-EE"/>
                </w:rPr>
                <w:delText xml:space="preserve">terrorismivastaseks võitluseks </w:delText>
              </w:r>
              <w:r w:rsidRPr="00750488" w:rsidDel="004200AC">
                <w:rPr>
                  <w:rFonts w:eastAsia="Times New Roman"/>
                  <w:iCs/>
                  <w:lang w:val="et-EE"/>
                </w:rPr>
                <w:delText>tekst</w:delText>
              </w:r>
              <w:r w:rsidR="004D4C45" w:rsidDel="004200AC">
                <w:rPr>
                  <w:rFonts w:eastAsia="Times New Roman"/>
                  <w:iCs/>
                  <w:lang w:val="et-EE"/>
                </w:rPr>
                <w:delText>e</w:delText>
              </w:r>
              <w:r w:rsidRPr="00750488" w:rsidDel="004200AC">
                <w:rPr>
                  <w:rFonts w:eastAsia="Times New Roman"/>
                  <w:iCs/>
                  <w:lang w:val="et-EE"/>
                </w:rPr>
                <w:delText xml:space="preserve"> ja andme</w:delText>
              </w:r>
              <w:r w:rsidR="004D4C45" w:rsidDel="004200AC">
                <w:rPr>
                  <w:rFonts w:eastAsia="Times New Roman"/>
                  <w:iCs/>
                  <w:lang w:val="et-EE"/>
                </w:rPr>
                <w:delText>id</w:delText>
              </w:r>
              <w:r w:rsidRPr="00750488" w:rsidDel="004200AC">
                <w:rPr>
                  <w:rFonts w:eastAsia="Times New Roman"/>
                  <w:iCs/>
                  <w:lang w:val="et-EE"/>
                </w:rPr>
                <w:delText xml:space="preserve"> ning hõlbustada asjakohast teabevahetust liikmesriikides ja </w:delText>
              </w:r>
              <w:r w:rsidR="004D4C45" w:rsidDel="004200AC">
                <w:rPr>
                  <w:rFonts w:eastAsia="Times New Roman"/>
                  <w:iCs/>
                  <w:lang w:val="et-EE"/>
                </w:rPr>
                <w:delText>nende</w:delText>
              </w:r>
              <w:r w:rsidR="004D4C45" w:rsidRPr="00750488" w:rsidDel="004200AC">
                <w:rPr>
                  <w:rFonts w:eastAsia="Times New Roman"/>
                  <w:iCs/>
                  <w:lang w:val="et-EE"/>
                </w:rPr>
                <w:delText xml:space="preserve"> </w:delText>
              </w:r>
              <w:r w:rsidRPr="00750488" w:rsidDel="004200AC">
                <w:rPr>
                  <w:rFonts w:eastAsia="Times New Roman"/>
                  <w:iCs/>
                  <w:lang w:val="et-EE"/>
                </w:rPr>
                <w:delText xml:space="preserve">vahel. </w:delText>
              </w:r>
              <w:r w:rsidR="007241F5" w:rsidDel="004200AC">
                <w:rPr>
                  <w:rFonts w:eastAsia="Times New Roman"/>
                  <w:iCs/>
                  <w:lang w:val="et-EE"/>
                </w:rPr>
                <w:delText>Euroopa Parlamendi ja nõukogu 29. aprilli 2021. aasta määruse (EL) 2021/784, mis käsitleb võitlemist terroristliku veebisisu levitami</w:delText>
              </w:r>
              <w:r w:rsidR="00287E75" w:rsidDel="004200AC">
                <w:rPr>
                  <w:rFonts w:eastAsia="Times New Roman"/>
                  <w:iCs/>
                  <w:lang w:val="et-EE"/>
                </w:rPr>
                <w:delText>s</w:delText>
              </w:r>
              <w:r w:rsidR="007241F5" w:rsidDel="004200AC">
                <w:rPr>
                  <w:rFonts w:eastAsia="Times New Roman"/>
                  <w:iCs/>
                  <w:lang w:val="et-EE"/>
                </w:rPr>
                <w:delText xml:space="preserve">e vastu, </w:delText>
              </w:r>
              <w:r w:rsidRPr="00750488" w:rsidDel="004200AC">
                <w:rPr>
                  <w:rFonts w:eastAsia="Times New Roman"/>
                  <w:iCs/>
                  <w:lang w:val="et-EE"/>
                </w:rPr>
                <w:delText xml:space="preserve">rakendamist tuleks toetada kogu ELi hõlmavate IT-lahendustega, mis toetavad koostalitlusvõimet ja </w:delText>
              </w:r>
              <w:r w:rsidR="00AD4CF6" w:rsidDel="004200AC">
                <w:rPr>
                  <w:rFonts w:eastAsia="Times New Roman"/>
                  <w:iCs/>
                  <w:lang w:val="et-EE"/>
                </w:rPr>
                <w:delText>andmete mittevastavuse</w:delText>
              </w:r>
              <w:r w:rsidRPr="00750488" w:rsidDel="004200AC">
                <w:rPr>
                  <w:rFonts w:eastAsia="Times New Roman"/>
                  <w:iCs/>
                  <w:lang w:val="et-EE"/>
                </w:rPr>
                <w:delText xml:space="preserve"> lahendamist. Samal ajal on vaja teha jõupingutusi riiklikul tasandil</w:delText>
              </w:r>
              <w:r w:rsidR="004D4C45" w:rsidDel="004200AC">
                <w:rPr>
                  <w:rFonts w:eastAsia="Times New Roman"/>
                  <w:iCs/>
                  <w:lang w:val="et-EE"/>
                </w:rPr>
                <w:delText>:</w:delText>
              </w:r>
              <w:r w:rsidRPr="00750488" w:rsidDel="004200AC">
                <w:rPr>
                  <w:rFonts w:eastAsia="Times New Roman"/>
                  <w:iCs/>
                  <w:lang w:val="et-EE"/>
                </w:rPr>
                <w:delText xml:space="preserve"> vajalikud tehnilised vahendid ja süsteemid peavad </w:delText>
              </w:r>
              <w:r w:rsidR="004D4C45" w:rsidRPr="00750488" w:rsidDel="004200AC">
                <w:rPr>
                  <w:rFonts w:eastAsia="Times New Roman"/>
                  <w:iCs/>
                  <w:lang w:val="et-EE"/>
                </w:rPr>
                <w:delText xml:space="preserve">olema </w:delText>
              </w:r>
              <w:r w:rsidRPr="00750488" w:rsidDel="004200AC">
                <w:rPr>
                  <w:rFonts w:eastAsia="Times New Roman"/>
                  <w:iCs/>
                  <w:lang w:val="et-EE"/>
                </w:rPr>
                <w:delText>olemas.</w:delText>
              </w:r>
            </w:del>
          </w:p>
          <w:p w14:paraId="387FBCDF" w14:textId="7BB526B1" w:rsidR="008E2F1B" w:rsidRPr="00750488" w:rsidRDefault="008E2F1B" w:rsidP="00667B6A">
            <w:pPr>
              <w:pStyle w:val="NoSpacing"/>
              <w:ind w:hanging="9"/>
              <w:jc w:val="both"/>
              <w:rPr>
                <w:ins w:id="114" w:author="Ülle Leht" w:date="2025-07-11T12:39:00Z"/>
                <w:rFonts w:eastAsia="Times New Roman"/>
                <w:iCs/>
                <w:lang w:val="et-EE"/>
              </w:rPr>
            </w:pPr>
            <w:ins w:id="115" w:author="Ülle Leht" w:date="2025-07-11T12:40:00Z">
              <w:r w:rsidRPr="008E2F1B">
                <w:rPr>
                  <w:rFonts w:ascii="Times New Roman" w:hAnsi="Times New Roman" w:cs="Times New Roman"/>
                  <w:bCs/>
                  <w:sz w:val="24"/>
                  <w:szCs w:val="24"/>
                  <w:rPrChange w:id="116" w:author="Ülle Leht" w:date="2025-07-11T12:41:00Z">
                    <w:rPr>
                      <w:b/>
                      <w:bCs/>
                    </w:rPr>
                  </w:rPrChange>
                </w:rPr>
                <w:t>Politsei- ja Piirivalveamet võt</w:t>
              </w:r>
            </w:ins>
            <w:ins w:id="117" w:author="Ülle Leht" w:date="2025-07-11T12:41:00Z">
              <w:r w:rsidRPr="008E2F1B">
                <w:rPr>
                  <w:rFonts w:ascii="Times New Roman" w:hAnsi="Times New Roman" w:cs="Times New Roman"/>
                  <w:bCs/>
                  <w:sz w:val="24"/>
                  <w:szCs w:val="24"/>
                  <w:rPrChange w:id="118" w:author="Ülle Leht" w:date="2025-07-11T12:41:00Z">
                    <w:rPr>
                      <w:b/>
                      <w:bCs/>
                    </w:rPr>
                  </w:rPrChange>
                </w:rPr>
                <w:t xml:space="preserve">ab </w:t>
              </w:r>
            </w:ins>
            <w:ins w:id="119" w:author="Ülle Leht" w:date="2025-07-11T12:39:00Z">
              <w:r w:rsidRPr="008E2F1B">
                <w:rPr>
                  <w:rFonts w:ascii="Times New Roman" w:hAnsi="Times New Roman" w:cs="Times New Roman"/>
                  <w:bCs/>
                  <w:sz w:val="24"/>
                  <w:szCs w:val="24"/>
                  <w:rPrChange w:id="120" w:author="Ülle Leht" w:date="2025-07-11T12:41:00Z">
                    <w:rPr>
                      <w:b/>
                      <w:bCs/>
                    </w:rPr>
                  </w:rPrChange>
                </w:rPr>
                <w:t>kasutusele automaat</w:t>
              </w:r>
            </w:ins>
            <w:r w:rsidR="00667B6A">
              <w:rPr>
                <w:rFonts w:ascii="Times New Roman" w:hAnsi="Times New Roman" w:cs="Times New Roman"/>
                <w:bCs/>
                <w:sz w:val="24"/>
                <w:szCs w:val="24"/>
              </w:rPr>
              <w:t>s</w:t>
            </w:r>
            <w:ins w:id="121" w:author="Ülle Leht" w:date="2025-07-11T12:39:00Z">
              <w:r w:rsidRPr="008E2F1B">
                <w:rPr>
                  <w:rFonts w:ascii="Times New Roman" w:hAnsi="Times New Roman" w:cs="Times New Roman"/>
                  <w:bCs/>
                  <w:sz w:val="24"/>
                  <w:szCs w:val="24"/>
                  <w:rPrChange w:id="122" w:author="Ülle Leht" w:date="2025-07-11T12:41:00Z">
                    <w:rPr>
                      <w:b/>
                      <w:bCs/>
                    </w:rPr>
                  </w:rPrChange>
                </w:rPr>
                <w:t>e andmelaadija Europoli infosüsteemiga suhtlemise</w:t>
              </w:r>
            </w:ins>
            <w:r w:rsidR="00667B6A">
              <w:rPr>
                <w:rFonts w:ascii="Times New Roman" w:hAnsi="Times New Roman" w:cs="Times New Roman"/>
                <w:bCs/>
                <w:sz w:val="24"/>
                <w:szCs w:val="24"/>
              </w:rPr>
              <w:t xml:space="preserve">ks. </w:t>
            </w:r>
          </w:p>
          <w:p w14:paraId="3F200DC3" w14:textId="4F97E545" w:rsidR="00121775" w:rsidRPr="00750488" w:rsidRDefault="00121775" w:rsidP="00440193">
            <w:pPr>
              <w:spacing w:after="80"/>
              <w:rPr>
                <w:rFonts w:eastAsia="Times New Roman"/>
                <w:iCs/>
                <w:lang w:val="et-EE"/>
              </w:rPr>
            </w:pPr>
            <w:r w:rsidRPr="00750488">
              <w:rPr>
                <w:rFonts w:eastAsia="Times New Roman"/>
                <w:iCs/>
                <w:lang w:val="et-EE"/>
              </w:rPr>
              <w:t>Asjaomaste asutuste suutlikkuse arendamine</w:t>
            </w:r>
            <w:r w:rsidR="004D4C45">
              <w:rPr>
                <w:rFonts w:eastAsia="Times New Roman"/>
                <w:iCs/>
                <w:lang w:val="et-EE"/>
              </w:rPr>
              <w:t>, et tegeleda</w:t>
            </w:r>
            <w:r w:rsidRPr="00750488">
              <w:rPr>
                <w:rFonts w:eastAsia="Times New Roman"/>
                <w:iCs/>
                <w:lang w:val="et-EE"/>
              </w:rPr>
              <w:t xml:space="preserve"> </w:t>
            </w:r>
            <w:r w:rsidR="00DE36C1">
              <w:rPr>
                <w:rFonts w:eastAsia="Times New Roman"/>
                <w:iCs/>
                <w:lang w:val="et-EE"/>
              </w:rPr>
              <w:t>luureandmetega avalikest allikatest</w:t>
            </w:r>
            <w:r w:rsidR="00590EBD">
              <w:rPr>
                <w:rFonts w:eastAsia="Times New Roman"/>
                <w:iCs/>
                <w:lang w:val="et-EE"/>
              </w:rPr>
              <w:t xml:space="preserve"> </w:t>
            </w:r>
            <w:r w:rsidRPr="00750488">
              <w:rPr>
                <w:rFonts w:eastAsia="Times New Roman"/>
                <w:iCs/>
                <w:lang w:val="et-EE"/>
              </w:rPr>
              <w:t>(</w:t>
            </w:r>
            <w:r w:rsidR="00EC2FF9">
              <w:rPr>
                <w:rFonts w:eastAsia="Times New Roman"/>
                <w:iCs/>
                <w:lang w:val="et-EE"/>
              </w:rPr>
              <w:t xml:space="preserve">edaspidi </w:t>
            </w:r>
            <w:r w:rsidRPr="00440193">
              <w:rPr>
                <w:rFonts w:eastAsia="Times New Roman"/>
                <w:i/>
                <w:lang w:val="et-EE"/>
              </w:rPr>
              <w:t>OSINT</w:t>
            </w:r>
            <w:r w:rsidRPr="00750488">
              <w:rPr>
                <w:rFonts w:eastAsia="Times New Roman"/>
                <w:iCs/>
                <w:lang w:val="et-EE"/>
              </w:rPr>
              <w:t>)</w:t>
            </w:r>
            <w:r w:rsidR="004D4C45">
              <w:rPr>
                <w:rFonts w:eastAsia="Times New Roman"/>
                <w:iCs/>
                <w:lang w:val="et-EE"/>
              </w:rPr>
              <w:t>,</w:t>
            </w:r>
            <w:r w:rsidRPr="00750488">
              <w:rPr>
                <w:rFonts w:eastAsia="Times New Roman"/>
                <w:iCs/>
                <w:lang w:val="et-EE"/>
              </w:rPr>
              <w:t xml:space="preserve"> on prioriteet, mis vajab eri rahastusallikaid, mh kaalutakse selleks </w:t>
            </w:r>
            <w:r w:rsidR="004D4C45">
              <w:rPr>
                <w:rFonts w:eastAsia="Times New Roman"/>
                <w:iCs/>
                <w:lang w:val="et-EE"/>
              </w:rPr>
              <w:t xml:space="preserve">kasutada </w:t>
            </w:r>
            <w:r w:rsidRPr="00750488">
              <w:rPr>
                <w:rFonts w:eastAsia="Times New Roman"/>
                <w:iCs/>
                <w:lang w:val="et-EE"/>
              </w:rPr>
              <w:t>ISF</w:t>
            </w:r>
            <w:r>
              <w:rPr>
                <w:rFonts w:eastAsia="Times New Roman"/>
                <w:iCs/>
                <w:lang w:val="et-EE"/>
              </w:rPr>
              <w:t>i</w:t>
            </w:r>
            <w:r w:rsidRPr="00750488">
              <w:rPr>
                <w:rFonts w:eastAsia="Times New Roman"/>
                <w:iCs/>
                <w:lang w:val="et-EE"/>
              </w:rPr>
              <w:t xml:space="preserve"> vahend</w:t>
            </w:r>
            <w:r w:rsidR="004D4C45">
              <w:rPr>
                <w:rFonts w:eastAsia="Times New Roman"/>
                <w:iCs/>
                <w:lang w:val="et-EE"/>
              </w:rPr>
              <w:t>eid</w:t>
            </w:r>
            <w:r w:rsidRPr="00750488">
              <w:rPr>
                <w:rFonts w:eastAsia="Times New Roman"/>
                <w:iCs/>
                <w:lang w:val="et-EE"/>
              </w:rPr>
              <w:t>.</w:t>
            </w:r>
          </w:p>
          <w:p w14:paraId="45FD9778" w14:textId="77777777" w:rsidR="006E7F2D" w:rsidRPr="00A76D7A" w:rsidRDefault="006E7F2D" w:rsidP="006E7F2D">
            <w:pPr>
              <w:spacing w:after="80"/>
              <w:rPr>
                <w:rFonts w:eastAsia="Times New Roman"/>
                <w:b/>
                <w:iCs/>
                <w:lang w:val="et-EE"/>
              </w:rPr>
            </w:pPr>
            <w:r w:rsidRPr="00A76D7A">
              <w:rPr>
                <w:rFonts w:eastAsia="Times New Roman"/>
                <w:b/>
                <w:iCs/>
                <w:lang w:val="et-EE"/>
              </w:rPr>
              <w:t xml:space="preserve">ISF määruse III lisaga seotud meetmete esialgne loetelu: </w:t>
            </w:r>
          </w:p>
          <w:p w14:paraId="2CA8B78D" w14:textId="34CD77CC" w:rsidR="006E7F2D" w:rsidRDefault="006E7F2D" w:rsidP="006E7F2D">
            <w:pPr>
              <w:spacing w:after="80"/>
            </w:pPr>
            <w:r>
              <w:rPr>
                <w:rFonts w:eastAsia="Times New Roman"/>
                <w:iCs/>
                <w:lang w:val="et-EE"/>
              </w:rPr>
              <w:t xml:space="preserve">- </w:t>
            </w:r>
            <w:r>
              <w:t>võtta kasutusele, kohandada ja hooldada käesoleva määruse eesmärkide saavutamisele kaasa aitavaid IKT-süsteeme, pakkuda selliste süsteemide kasutamisalast koolitust ning nende komponentide koostalitlusvõimet ja andmete kvaliteeti testida ja parandada;</w:t>
            </w:r>
          </w:p>
          <w:p w14:paraId="4979A214" w14:textId="1A330B5A" w:rsidR="005D1DCA" w:rsidRDefault="005D1DCA" w:rsidP="006E7F2D">
            <w:pPr>
              <w:spacing w:after="80"/>
            </w:pPr>
            <w:r>
              <w:t>- seadmete rahastamine;</w:t>
            </w:r>
          </w:p>
          <w:p w14:paraId="5F9677B5" w14:textId="77777777" w:rsidR="006E7F2D" w:rsidRDefault="006E7F2D" w:rsidP="006E7F2D">
            <w:pPr>
              <w:spacing w:after="80"/>
            </w:pPr>
            <w:r>
              <w:rPr>
                <w:rFonts w:eastAsia="Times New Roman"/>
                <w:iCs/>
                <w:lang w:val="et-EE"/>
              </w:rPr>
              <w:t>- t</w:t>
            </w:r>
            <w:r>
              <w:t>öötajate kulude rahastamine, kes on seotud fondist toetatavate meetmetega, või meetmetega, mis nõuavad töötajate kaasamist tehnilistel või julgeolekuga seotud põhjustel.</w:t>
            </w:r>
          </w:p>
          <w:p w14:paraId="3E0B99A7" w14:textId="77777777" w:rsidR="005C6ADF" w:rsidRPr="00750488" w:rsidRDefault="005C6ADF" w:rsidP="005C6ADF">
            <w:pPr>
              <w:spacing w:after="80"/>
              <w:rPr>
                <w:rFonts w:eastAsia="Times New Roman"/>
                <w:iCs/>
                <w:lang w:val="et-EE"/>
              </w:rPr>
            </w:pPr>
            <w:r>
              <w:rPr>
                <w:rFonts w:eastAsia="Times New Roman"/>
                <w:iCs/>
                <w:lang w:val="et-EE"/>
              </w:rPr>
              <w:lastRenderedPageBreak/>
              <w:t>Rakenduskava</w:t>
            </w:r>
            <w:r w:rsidRPr="00750488">
              <w:rPr>
                <w:rFonts w:eastAsia="Times New Roman"/>
                <w:iCs/>
                <w:lang w:val="et-EE"/>
              </w:rPr>
              <w:t xml:space="preserve"> rakendamise</w:t>
            </w:r>
            <w:r>
              <w:rPr>
                <w:rFonts w:eastAsia="Times New Roman"/>
                <w:iCs/>
                <w:lang w:val="et-EE"/>
              </w:rPr>
              <w:t>l</w:t>
            </w:r>
            <w:r w:rsidRPr="00750488">
              <w:rPr>
                <w:rFonts w:eastAsia="Times New Roman"/>
                <w:iCs/>
                <w:lang w:val="et-EE"/>
              </w:rPr>
              <w:t xml:space="preserve"> võib sõltuvalt tegelikest vajadustest ja olemasolevatest ressurssidest kaaluda ka teiste ISFi meetmete rakendamist.</w:t>
            </w:r>
          </w:p>
          <w:p w14:paraId="4F067684" w14:textId="77777777" w:rsidR="006E7F2D" w:rsidRDefault="006E7F2D" w:rsidP="00440193">
            <w:pPr>
              <w:spacing w:after="80"/>
              <w:rPr>
                <w:rFonts w:eastAsia="Times New Roman"/>
                <w:iCs/>
                <w:u w:val="single"/>
                <w:lang w:val="et-EE"/>
              </w:rPr>
            </w:pPr>
          </w:p>
          <w:p w14:paraId="7C93791F" w14:textId="77777777" w:rsidR="005D1DCA" w:rsidRPr="005C6ADF" w:rsidRDefault="005D1DCA" w:rsidP="005D1DCA">
            <w:pPr>
              <w:spacing w:after="80"/>
              <w:rPr>
                <w:rFonts w:eastAsia="Times New Roman"/>
                <w:b/>
                <w:iCs/>
                <w:lang w:val="et-EE"/>
              </w:rPr>
            </w:pPr>
            <w:r w:rsidRPr="005C6ADF">
              <w:rPr>
                <w:rFonts w:eastAsia="Times New Roman"/>
                <w:b/>
                <w:iCs/>
                <w:lang w:val="et-EE"/>
              </w:rPr>
              <w:t xml:space="preserve">ISF määruse IV lisaga seotud meetmete esialgne loetelu: </w:t>
            </w:r>
          </w:p>
          <w:p w14:paraId="3C3E158C" w14:textId="2458C9E8" w:rsidR="005D1DCA" w:rsidRDefault="005D1DCA" w:rsidP="005D1DCA">
            <w:pPr>
              <w:spacing w:after="80"/>
              <w:rPr>
                <w:rFonts w:eastAsia="Times New Roman"/>
                <w:iCs/>
                <w:u w:val="single"/>
                <w:lang w:val="et-EE"/>
              </w:rPr>
            </w:pPr>
            <w:r>
              <w:rPr>
                <w:rFonts w:eastAsia="Times New Roman"/>
                <w:iCs/>
                <w:lang w:val="et-EE"/>
              </w:rPr>
              <w:t xml:space="preserve">- </w:t>
            </w:r>
            <w:r w:rsidR="00431ADD">
              <w:t>p</w:t>
            </w:r>
            <w:r>
              <w:t>rojektid, mille eesmärk on ELi infosüsteemide ja riiklikke IKT-süsteemide koostalitlusvõime parandamine liidu või liikmesriigi õiguses sätestatud ulatuses.</w:t>
            </w:r>
          </w:p>
          <w:p w14:paraId="289BFC7B" w14:textId="622ECC2D" w:rsidR="00121775" w:rsidRPr="00750488" w:rsidRDefault="00121775" w:rsidP="00440193">
            <w:pPr>
              <w:spacing w:after="80"/>
              <w:rPr>
                <w:rFonts w:eastAsia="Times New Roman"/>
                <w:iCs/>
                <w:u w:val="single"/>
                <w:lang w:val="et-EE"/>
              </w:rPr>
            </w:pPr>
            <w:r w:rsidRPr="00750488">
              <w:rPr>
                <w:rFonts w:eastAsia="Times New Roman"/>
                <w:iCs/>
                <w:u w:val="single"/>
                <w:lang w:val="et-EE"/>
              </w:rPr>
              <w:t>Tegevustoetus</w:t>
            </w:r>
          </w:p>
          <w:p w14:paraId="0331B714" w14:textId="435EBABC" w:rsidR="00121775" w:rsidRPr="00750488" w:rsidRDefault="00121775" w:rsidP="00440193">
            <w:pPr>
              <w:spacing w:after="80"/>
              <w:rPr>
                <w:rFonts w:eastAsia="Times New Roman"/>
                <w:iCs/>
                <w:lang w:val="et-EE"/>
              </w:rPr>
            </w:pPr>
            <w:r w:rsidRPr="00750488">
              <w:rPr>
                <w:rFonts w:eastAsia="Times New Roman"/>
                <w:iCs/>
                <w:lang w:val="et-EE"/>
              </w:rPr>
              <w:t xml:space="preserve">Eesti kavatseb kasutada tegevustoetust, et aidata </w:t>
            </w:r>
            <w:r w:rsidR="00F758F3">
              <w:rPr>
                <w:rFonts w:eastAsia="Times New Roman"/>
                <w:iCs/>
                <w:lang w:val="et-EE"/>
              </w:rPr>
              <w:t>saavutada</w:t>
            </w:r>
            <w:r w:rsidR="00F758F3" w:rsidRPr="00750488">
              <w:rPr>
                <w:rFonts w:eastAsia="Times New Roman"/>
                <w:iCs/>
                <w:lang w:val="et-EE"/>
              </w:rPr>
              <w:t xml:space="preserve"> </w:t>
            </w:r>
            <w:r w:rsidRPr="00750488">
              <w:rPr>
                <w:rFonts w:eastAsia="Times New Roman"/>
                <w:iCs/>
                <w:lang w:val="et-EE"/>
              </w:rPr>
              <w:t>ISF</w:t>
            </w:r>
            <w:r>
              <w:rPr>
                <w:rFonts w:eastAsia="Times New Roman"/>
                <w:iCs/>
                <w:lang w:val="et-EE"/>
              </w:rPr>
              <w:t>i</w:t>
            </w:r>
            <w:r w:rsidRPr="00750488">
              <w:rPr>
                <w:rFonts w:eastAsia="Times New Roman"/>
                <w:iCs/>
                <w:lang w:val="et-EE"/>
              </w:rPr>
              <w:t xml:space="preserve"> </w:t>
            </w:r>
            <w:r w:rsidR="00E369C7">
              <w:rPr>
                <w:rFonts w:eastAsia="Times New Roman"/>
                <w:iCs/>
                <w:lang w:val="et-EE"/>
              </w:rPr>
              <w:t>rakenduskava</w:t>
            </w:r>
            <w:r w:rsidR="00E369C7" w:rsidRPr="00750488">
              <w:rPr>
                <w:rFonts w:eastAsia="Times New Roman"/>
                <w:iCs/>
                <w:lang w:val="et-EE"/>
              </w:rPr>
              <w:t xml:space="preserve"> </w:t>
            </w:r>
            <w:r w:rsidRPr="00750488">
              <w:rPr>
                <w:rFonts w:eastAsia="Times New Roman"/>
                <w:iCs/>
                <w:lang w:val="et-EE"/>
              </w:rPr>
              <w:t xml:space="preserve">eesmärke. Tegevustoetus võimaldab säilitada kogu liidu jaoks olulist </w:t>
            </w:r>
            <w:r w:rsidR="00F758F3">
              <w:rPr>
                <w:rFonts w:eastAsia="Times New Roman"/>
                <w:iCs/>
                <w:lang w:val="et-EE"/>
              </w:rPr>
              <w:t>suutlikkust</w:t>
            </w:r>
            <w:r w:rsidRPr="00750488">
              <w:rPr>
                <w:rFonts w:eastAsia="Times New Roman"/>
                <w:iCs/>
                <w:lang w:val="et-EE"/>
              </w:rPr>
              <w:t>.</w:t>
            </w:r>
          </w:p>
          <w:p w14:paraId="25493D2E" w14:textId="51CD1051" w:rsidR="00121775" w:rsidRPr="00750488" w:rsidRDefault="00121775" w:rsidP="00440193">
            <w:pPr>
              <w:spacing w:after="80"/>
              <w:rPr>
                <w:rFonts w:eastAsia="Times New Roman"/>
                <w:iCs/>
                <w:lang w:val="et-EE"/>
              </w:rPr>
            </w:pPr>
            <w:r w:rsidRPr="00750488">
              <w:rPr>
                <w:rFonts w:eastAsia="Times New Roman"/>
                <w:iCs/>
                <w:lang w:val="et-EE"/>
              </w:rPr>
              <w:t>Politsei- ja Piirivalveametis (</w:t>
            </w:r>
            <w:r w:rsidR="00E369C7">
              <w:rPr>
                <w:rFonts w:eastAsia="Times New Roman"/>
                <w:iCs/>
                <w:lang w:val="et-EE"/>
              </w:rPr>
              <w:t xml:space="preserve">edaspidi </w:t>
            </w:r>
            <w:r w:rsidRPr="00440193">
              <w:rPr>
                <w:rFonts w:eastAsia="Times New Roman"/>
                <w:i/>
                <w:lang w:val="et-EE"/>
              </w:rPr>
              <w:t>PPA</w:t>
            </w:r>
            <w:r w:rsidRPr="00750488">
              <w:rPr>
                <w:rFonts w:eastAsia="Times New Roman"/>
                <w:iCs/>
                <w:lang w:val="et-EE"/>
              </w:rPr>
              <w:t>) on vaja suurendada riikliku broneeringuinfo üksuse (</w:t>
            </w:r>
            <w:r w:rsidR="00E369C7">
              <w:rPr>
                <w:rFonts w:eastAsia="Times New Roman"/>
                <w:iCs/>
                <w:lang w:val="et-EE"/>
              </w:rPr>
              <w:t xml:space="preserve">edaspidi </w:t>
            </w:r>
            <w:r w:rsidRPr="00440193">
              <w:rPr>
                <w:rFonts w:eastAsia="Times New Roman"/>
                <w:i/>
                <w:lang w:val="et-EE"/>
              </w:rPr>
              <w:t>PIU</w:t>
            </w:r>
            <w:r w:rsidRPr="00750488">
              <w:rPr>
                <w:rFonts w:eastAsia="Times New Roman"/>
                <w:iCs/>
                <w:lang w:val="et-EE"/>
              </w:rPr>
              <w:t>) personali. PIU analüüsib reisijate nimekirju, töötleb teavet ööpäev</w:t>
            </w:r>
            <w:r w:rsidR="00F758F3">
              <w:rPr>
                <w:rFonts w:eastAsia="Times New Roman"/>
                <w:iCs/>
                <w:lang w:val="et-EE"/>
              </w:rPr>
              <w:t xml:space="preserve"> </w:t>
            </w:r>
            <w:r w:rsidRPr="00750488">
              <w:rPr>
                <w:rFonts w:eastAsia="Times New Roman"/>
                <w:iCs/>
                <w:lang w:val="et-EE"/>
              </w:rPr>
              <w:t>ring</w:t>
            </w:r>
            <w:r w:rsidR="00F758F3">
              <w:rPr>
                <w:rFonts w:eastAsia="Times New Roman"/>
                <w:iCs/>
                <w:lang w:val="et-EE"/>
              </w:rPr>
              <w:t>i</w:t>
            </w:r>
            <w:r w:rsidRPr="00750488">
              <w:rPr>
                <w:rFonts w:eastAsia="Times New Roman"/>
                <w:iCs/>
                <w:lang w:val="et-EE"/>
              </w:rPr>
              <w:t xml:space="preserve"> ja vahetab </w:t>
            </w:r>
            <w:r w:rsidR="00F758F3">
              <w:rPr>
                <w:rFonts w:eastAsia="Times New Roman"/>
                <w:iCs/>
                <w:lang w:val="et-EE"/>
              </w:rPr>
              <w:t>seda</w:t>
            </w:r>
            <w:r w:rsidR="00F758F3" w:rsidRPr="00750488">
              <w:rPr>
                <w:rFonts w:eastAsia="Times New Roman"/>
                <w:iCs/>
                <w:lang w:val="et-EE"/>
              </w:rPr>
              <w:t xml:space="preserve"> </w:t>
            </w:r>
            <w:r w:rsidRPr="00750488">
              <w:rPr>
                <w:rFonts w:eastAsia="Times New Roman"/>
                <w:iCs/>
                <w:lang w:val="et-EE"/>
              </w:rPr>
              <w:t>oma kolleegidega. Vajaliku andmevahetuse taseme tagamiseks on hädavajalik</w:t>
            </w:r>
            <w:r w:rsidR="00F758F3">
              <w:rPr>
                <w:rFonts w:eastAsia="Times New Roman"/>
                <w:iCs/>
                <w:lang w:val="et-EE"/>
              </w:rPr>
              <w:t xml:space="preserve"> värvata</w:t>
            </w:r>
            <w:r w:rsidRPr="00750488">
              <w:rPr>
                <w:rFonts w:eastAsia="Times New Roman"/>
                <w:iCs/>
                <w:lang w:val="et-EE"/>
              </w:rPr>
              <w:t xml:space="preserve"> PIUsse</w:t>
            </w:r>
            <w:r w:rsidR="00F758F3" w:rsidRPr="00750488">
              <w:rPr>
                <w:rFonts w:eastAsia="Times New Roman"/>
                <w:iCs/>
                <w:lang w:val="et-EE"/>
              </w:rPr>
              <w:t xml:space="preserve"> ametnik</w:t>
            </w:r>
            <w:r w:rsidR="00F758F3">
              <w:rPr>
                <w:rFonts w:eastAsia="Times New Roman"/>
                <w:iCs/>
                <w:lang w:val="et-EE"/>
              </w:rPr>
              <w:t>k</w:t>
            </w:r>
            <w:r w:rsidR="00F758F3" w:rsidRPr="00750488">
              <w:rPr>
                <w:rFonts w:eastAsia="Times New Roman"/>
                <w:iCs/>
                <w:lang w:val="et-EE"/>
              </w:rPr>
              <w:t>e</w:t>
            </w:r>
            <w:r w:rsidR="00F758F3">
              <w:rPr>
                <w:rFonts w:eastAsia="Times New Roman"/>
                <w:iCs/>
                <w:lang w:val="et-EE"/>
              </w:rPr>
              <w:t xml:space="preserve"> juurde</w:t>
            </w:r>
            <w:r w:rsidRPr="00750488">
              <w:rPr>
                <w:rFonts w:eastAsia="Times New Roman"/>
                <w:iCs/>
                <w:lang w:val="et-EE"/>
              </w:rPr>
              <w:t>.</w:t>
            </w:r>
          </w:p>
          <w:p w14:paraId="05BCC90F" w14:textId="56362EAD" w:rsidR="00121775" w:rsidRPr="00750488" w:rsidRDefault="00121775" w:rsidP="00440193">
            <w:pPr>
              <w:spacing w:after="80"/>
              <w:rPr>
                <w:rFonts w:eastAsia="Times New Roman"/>
                <w:iCs/>
                <w:lang w:val="et-EE"/>
              </w:rPr>
            </w:pPr>
            <w:r w:rsidRPr="00750488">
              <w:rPr>
                <w:rFonts w:eastAsia="Times New Roman"/>
                <w:iCs/>
                <w:lang w:val="et-EE"/>
              </w:rPr>
              <w:t xml:space="preserve">Tuleb tagada </w:t>
            </w:r>
            <w:r w:rsidR="00DF0B90">
              <w:rPr>
                <w:rFonts w:eastAsia="Times New Roman"/>
                <w:iCs/>
                <w:lang w:val="et-EE"/>
              </w:rPr>
              <w:t>PNR</w:t>
            </w:r>
            <w:r w:rsidR="00E369C7">
              <w:rPr>
                <w:rFonts w:eastAsia="Times New Roman"/>
                <w:iCs/>
                <w:lang w:val="et-EE"/>
              </w:rPr>
              <w:t>i</w:t>
            </w:r>
            <w:r w:rsidR="00DF0B90">
              <w:rPr>
                <w:rFonts w:eastAsia="Times New Roman"/>
                <w:iCs/>
                <w:lang w:val="et-EE"/>
              </w:rPr>
              <w:t xml:space="preserve"> </w:t>
            </w:r>
            <w:r w:rsidR="00E369C7">
              <w:rPr>
                <w:rFonts w:eastAsia="Times New Roman"/>
                <w:iCs/>
                <w:lang w:val="et-EE"/>
              </w:rPr>
              <w:t>andmebaasi</w:t>
            </w:r>
            <w:r w:rsidR="00E369C7" w:rsidRPr="00750488">
              <w:rPr>
                <w:rFonts w:eastAsia="Times New Roman"/>
                <w:iCs/>
                <w:lang w:val="et-EE"/>
              </w:rPr>
              <w:t xml:space="preserve"> </w:t>
            </w:r>
            <w:r w:rsidRPr="00750488">
              <w:rPr>
                <w:rFonts w:eastAsia="Times New Roman"/>
                <w:iCs/>
                <w:lang w:val="et-EE"/>
              </w:rPr>
              <w:t>pidev hooldus (nt turva- ja tarkvarauuendused</w:t>
            </w:r>
            <w:r w:rsidR="00F758F3">
              <w:rPr>
                <w:rFonts w:eastAsia="Times New Roman"/>
                <w:iCs/>
                <w:lang w:val="et-EE"/>
              </w:rPr>
              <w:t xml:space="preserve"> ning</w:t>
            </w:r>
            <w:r w:rsidRPr="00750488">
              <w:rPr>
                <w:rFonts w:eastAsia="Times New Roman"/>
                <w:iCs/>
                <w:lang w:val="et-EE"/>
              </w:rPr>
              <w:t xml:space="preserve"> </w:t>
            </w:r>
            <w:r w:rsidR="00F758F3">
              <w:rPr>
                <w:rFonts w:eastAsia="Times New Roman"/>
                <w:iCs/>
                <w:lang w:val="et-EE"/>
              </w:rPr>
              <w:t>taristu</w:t>
            </w:r>
            <w:r w:rsidRPr="00750488">
              <w:rPr>
                <w:rFonts w:eastAsia="Times New Roman"/>
                <w:iCs/>
                <w:lang w:val="et-EE"/>
              </w:rPr>
              <w:t>kulud</w:t>
            </w:r>
            <w:r w:rsidR="00F758F3">
              <w:rPr>
                <w:rFonts w:eastAsia="Times New Roman"/>
                <w:iCs/>
                <w:lang w:val="et-EE"/>
              </w:rPr>
              <w:t>, sh</w:t>
            </w:r>
            <w:r w:rsidRPr="00750488">
              <w:rPr>
                <w:rFonts w:eastAsia="Times New Roman"/>
                <w:iCs/>
                <w:lang w:val="et-EE"/>
              </w:rPr>
              <w:t xml:space="preserve"> serverite</w:t>
            </w:r>
            <w:r w:rsidR="00E369C7">
              <w:rPr>
                <w:rFonts w:eastAsia="Times New Roman"/>
                <w:iCs/>
                <w:lang w:val="et-EE"/>
              </w:rPr>
              <w:t xml:space="preserve"> ja</w:t>
            </w:r>
            <w:r w:rsidRPr="00750488">
              <w:rPr>
                <w:rFonts w:eastAsia="Times New Roman"/>
                <w:iCs/>
                <w:lang w:val="et-EE"/>
              </w:rPr>
              <w:t xml:space="preserve"> litsentside hooldamise</w:t>
            </w:r>
            <w:r w:rsidR="00F758F3">
              <w:rPr>
                <w:rFonts w:eastAsia="Times New Roman"/>
                <w:iCs/>
                <w:lang w:val="et-EE"/>
              </w:rPr>
              <w:t xml:space="preserve"> </w:t>
            </w:r>
            <w:r w:rsidRPr="00750488">
              <w:rPr>
                <w:rFonts w:eastAsia="Times New Roman"/>
                <w:iCs/>
                <w:lang w:val="et-EE"/>
              </w:rPr>
              <w:t>kulud).</w:t>
            </w:r>
          </w:p>
          <w:p w14:paraId="367A0989" w14:textId="77A974BE" w:rsidR="00121775" w:rsidRPr="00750488" w:rsidRDefault="00121775" w:rsidP="00440193">
            <w:pPr>
              <w:spacing w:after="80"/>
              <w:rPr>
                <w:rFonts w:eastAsia="Times New Roman"/>
                <w:iCs/>
                <w:lang w:val="et-EE"/>
              </w:rPr>
            </w:pPr>
            <w:r w:rsidRPr="00750488">
              <w:rPr>
                <w:rFonts w:eastAsia="Times New Roman"/>
                <w:iCs/>
                <w:lang w:val="et-EE"/>
              </w:rPr>
              <w:t xml:space="preserve">Digitaalse kriminalistika valdkonnas tuleb näha </w:t>
            </w:r>
            <w:r w:rsidR="004C46EB" w:rsidRPr="00750488">
              <w:rPr>
                <w:rFonts w:eastAsia="Times New Roman"/>
                <w:iCs/>
                <w:lang w:val="et-EE"/>
              </w:rPr>
              <w:t xml:space="preserve">ette </w:t>
            </w:r>
            <w:r w:rsidRPr="00750488">
              <w:rPr>
                <w:rFonts w:eastAsia="Times New Roman"/>
                <w:iCs/>
                <w:lang w:val="et-EE"/>
              </w:rPr>
              <w:t>iga-aastased eritarkvara (uuendused, tasud, litsentsid) kulud, et tagada digitõendite tuvastamine, kogumine, käitlemine ja säilitamine.</w:t>
            </w:r>
          </w:p>
          <w:p w14:paraId="02CC9262" w14:textId="3D5CF58B" w:rsidR="00121775" w:rsidRPr="00750488" w:rsidRDefault="00121775" w:rsidP="00440193">
            <w:pPr>
              <w:spacing w:after="80"/>
              <w:rPr>
                <w:rFonts w:eastAsia="Times New Roman"/>
                <w:iCs/>
                <w:lang w:val="et-EE"/>
              </w:rPr>
            </w:pPr>
            <w:r w:rsidRPr="00750488">
              <w:rPr>
                <w:rFonts w:eastAsia="Times New Roman"/>
                <w:iCs/>
                <w:lang w:val="et-EE"/>
              </w:rPr>
              <w:t>Küberkuritegevuse ja OSINTi valdkonnas tuleb katta eritarkvara ja võrguseadmete iga-aastased hoolduskulud, et suurendada ja säilitada politsei suutlikkust tea</w:t>
            </w:r>
            <w:r w:rsidR="00EC3CEC">
              <w:rPr>
                <w:rFonts w:eastAsia="Times New Roman"/>
                <w:iCs/>
                <w:lang w:val="et-EE"/>
              </w:rPr>
              <w:t>vet</w:t>
            </w:r>
            <w:r w:rsidRPr="00750488">
              <w:rPr>
                <w:rFonts w:eastAsia="Times New Roman"/>
                <w:iCs/>
                <w:lang w:val="et-EE"/>
              </w:rPr>
              <w:t xml:space="preserve"> süstemaatilise</w:t>
            </w:r>
            <w:r w:rsidR="00EC3CEC">
              <w:rPr>
                <w:rFonts w:eastAsia="Times New Roman"/>
                <w:iCs/>
                <w:lang w:val="et-EE"/>
              </w:rPr>
              <w:t>lt</w:t>
            </w:r>
            <w:r w:rsidRPr="00750488">
              <w:rPr>
                <w:rFonts w:eastAsia="Times New Roman"/>
                <w:iCs/>
                <w:lang w:val="et-EE"/>
              </w:rPr>
              <w:t xml:space="preserve"> hal</w:t>
            </w:r>
            <w:r w:rsidR="00EC3CEC">
              <w:rPr>
                <w:rFonts w:eastAsia="Times New Roman"/>
                <w:iCs/>
                <w:lang w:val="et-EE"/>
              </w:rPr>
              <w:t>lata</w:t>
            </w:r>
            <w:r w:rsidRPr="00750488">
              <w:rPr>
                <w:rFonts w:eastAsia="Times New Roman"/>
                <w:iCs/>
                <w:lang w:val="et-EE"/>
              </w:rPr>
              <w:t xml:space="preserve"> ja analüüsi</w:t>
            </w:r>
            <w:r w:rsidR="00EC3CEC">
              <w:rPr>
                <w:rFonts w:eastAsia="Times New Roman"/>
                <w:iCs/>
                <w:lang w:val="et-EE"/>
              </w:rPr>
              <w:t>da</w:t>
            </w:r>
            <w:r w:rsidRPr="00750488">
              <w:rPr>
                <w:rFonts w:eastAsia="Times New Roman"/>
                <w:iCs/>
                <w:lang w:val="et-EE"/>
              </w:rPr>
              <w:t>.</w:t>
            </w:r>
          </w:p>
          <w:p w14:paraId="7D186342" w14:textId="3E47B71D" w:rsidR="00121775" w:rsidRPr="00750488" w:rsidRDefault="00121775" w:rsidP="00440193">
            <w:pPr>
              <w:spacing w:after="80"/>
              <w:rPr>
                <w:rFonts w:eastAsia="Times New Roman"/>
                <w:iCs/>
                <w:lang w:val="et-EE"/>
              </w:rPr>
            </w:pPr>
            <w:r w:rsidRPr="00750488">
              <w:rPr>
                <w:rFonts w:eastAsia="Times New Roman"/>
                <w:iCs/>
                <w:lang w:val="et-EE"/>
              </w:rPr>
              <w:t>Kõigi</w:t>
            </w:r>
            <w:r w:rsidR="00E369C7">
              <w:rPr>
                <w:rFonts w:eastAsia="Times New Roman"/>
                <w:iCs/>
                <w:lang w:val="et-EE"/>
              </w:rPr>
              <w:t>s</w:t>
            </w:r>
            <w:r w:rsidRPr="00750488">
              <w:rPr>
                <w:rFonts w:eastAsia="Times New Roman"/>
                <w:iCs/>
                <w:lang w:val="et-EE"/>
              </w:rPr>
              <w:t xml:space="preserve"> nimetatud valdkondade</w:t>
            </w:r>
            <w:r w:rsidR="00E369C7">
              <w:rPr>
                <w:rFonts w:eastAsia="Times New Roman"/>
                <w:iCs/>
                <w:lang w:val="et-EE"/>
              </w:rPr>
              <w:t>s</w:t>
            </w:r>
            <w:r w:rsidRPr="00750488">
              <w:rPr>
                <w:rFonts w:eastAsia="Times New Roman"/>
                <w:iCs/>
                <w:lang w:val="et-EE"/>
              </w:rPr>
              <w:t xml:space="preserve"> on lõplik toetusesaaja PPA, </w:t>
            </w:r>
            <w:r w:rsidR="00E369C7">
              <w:rPr>
                <w:rFonts w:eastAsia="Times New Roman"/>
                <w:iCs/>
                <w:lang w:val="et-EE"/>
              </w:rPr>
              <w:t>kes</w:t>
            </w:r>
            <w:r w:rsidR="00E369C7" w:rsidRPr="00750488">
              <w:rPr>
                <w:rFonts w:eastAsia="Times New Roman"/>
                <w:iCs/>
                <w:lang w:val="et-EE"/>
              </w:rPr>
              <w:t xml:space="preserve"> </w:t>
            </w:r>
            <w:r w:rsidR="007F7485">
              <w:rPr>
                <w:rFonts w:eastAsia="Times New Roman"/>
                <w:iCs/>
                <w:lang w:val="et-EE"/>
              </w:rPr>
              <w:t>vastutab</w:t>
            </w:r>
            <w:r w:rsidR="007F7485" w:rsidRPr="00750488">
              <w:rPr>
                <w:rFonts w:eastAsia="Times New Roman"/>
                <w:iCs/>
                <w:lang w:val="et-EE"/>
              </w:rPr>
              <w:t xml:space="preserve"> </w:t>
            </w:r>
            <w:r w:rsidRPr="00750488">
              <w:rPr>
                <w:rFonts w:eastAsia="Times New Roman"/>
                <w:iCs/>
                <w:lang w:val="et-EE"/>
              </w:rPr>
              <w:t>seaduse järgi riigi turvalisuse ja avaliku korra eest ning kuritegude uurimise ja ennetamise eest. Sõltuvalt riiklikust korrast võib info- ja sidetehnoloogia süsteemide hooldusega seotud rahast</w:t>
            </w:r>
            <w:r w:rsidR="007F7485">
              <w:rPr>
                <w:rFonts w:eastAsia="Times New Roman"/>
                <w:iCs/>
                <w:lang w:val="et-EE"/>
              </w:rPr>
              <w:t>u</w:t>
            </w:r>
            <w:r w:rsidRPr="00750488">
              <w:rPr>
                <w:rFonts w:eastAsia="Times New Roman"/>
                <w:iCs/>
                <w:lang w:val="et-EE"/>
              </w:rPr>
              <w:t xml:space="preserve">st suunata </w:t>
            </w:r>
            <w:r w:rsidRPr="00750488">
              <w:rPr>
                <w:rFonts w:eastAsia="Times New Roman"/>
                <w:lang w:val="et-EE"/>
              </w:rPr>
              <w:t>Siseministeeriumi infotehnoloogia ja arenduskeskusele</w:t>
            </w:r>
            <w:r w:rsidRPr="00750488">
              <w:rPr>
                <w:rFonts w:eastAsia="Times New Roman"/>
                <w:iCs/>
                <w:lang w:val="et-EE"/>
              </w:rPr>
              <w:t xml:space="preserve">, </w:t>
            </w:r>
            <w:r w:rsidR="00E369C7">
              <w:rPr>
                <w:rFonts w:eastAsia="Times New Roman"/>
                <w:iCs/>
                <w:lang w:val="et-EE"/>
              </w:rPr>
              <w:t>kes</w:t>
            </w:r>
            <w:r w:rsidR="00E369C7" w:rsidRPr="00750488">
              <w:rPr>
                <w:rFonts w:eastAsia="Times New Roman"/>
                <w:iCs/>
                <w:lang w:val="et-EE"/>
              </w:rPr>
              <w:t xml:space="preserve"> </w:t>
            </w:r>
            <w:r w:rsidR="00455F6D" w:rsidRPr="00750488">
              <w:rPr>
                <w:rFonts w:eastAsia="Times New Roman"/>
                <w:iCs/>
                <w:lang w:val="et-EE"/>
              </w:rPr>
              <w:t xml:space="preserve">vastutab </w:t>
            </w:r>
            <w:del w:id="123" w:author="Ülle Leht" w:date="2025-07-16T17:37:00Z">
              <w:r w:rsidRPr="00750488" w:rsidDel="001D5B26">
                <w:rPr>
                  <w:rFonts w:eastAsia="Times New Roman"/>
                  <w:iCs/>
                  <w:lang w:val="et-EE"/>
                </w:rPr>
                <w:delText xml:space="preserve">põhikirja </w:delText>
              </w:r>
            </w:del>
            <w:ins w:id="124" w:author="Ülle Leht" w:date="2025-07-16T17:37:00Z">
              <w:r w:rsidR="001D5B26">
                <w:rPr>
                  <w:rFonts w:eastAsia="Times New Roman"/>
                  <w:iCs/>
                  <w:lang w:val="et-EE"/>
                </w:rPr>
                <w:t>põhimääruse</w:t>
              </w:r>
              <w:r w:rsidR="001D5B26" w:rsidRPr="00750488">
                <w:rPr>
                  <w:rFonts w:eastAsia="Times New Roman"/>
                  <w:iCs/>
                  <w:lang w:val="et-EE"/>
                </w:rPr>
                <w:t xml:space="preserve"> </w:t>
              </w:r>
            </w:ins>
            <w:r w:rsidRPr="00750488">
              <w:rPr>
                <w:rFonts w:eastAsia="Times New Roman"/>
                <w:iCs/>
                <w:lang w:val="et-EE"/>
              </w:rPr>
              <w:t>kohaselt ministeeriumile ja selle hald</w:t>
            </w:r>
            <w:r>
              <w:rPr>
                <w:rFonts w:eastAsia="Times New Roman"/>
                <w:iCs/>
                <w:lang w:val="et-EE"/>
              </w:rPr>
              <w:t>us</w:t>
            </w:r>
            <w:r w:rsidRPr="00750488">
              <w:rPr>
                <w:rFonts w:eastAsia="Times New Roman"/>
                <w:iCs/>
                <w:lang w:val="et-EE"/>
              </w:rPr>
              <w:t>ala asutustele vajalike IKT</w:t>
            </w:r>
            <w:r w:rsidR="004C46EB">
              <w:rPr>
                <w:rFonts w:eastAsia="Times New Roman"/>
                <w:iCs/>
                <w:lang w:val="et-EE"/>
              </w:rPr>
              <w:t>-</w:t>
            </w:r>
            <w:r w:rsidRPr="00750488">
              <w:rPr>
                <w:rFonts w:eastAsia="Times New Roman"/>
                <w:iCs/>
                <w:lang w:val="et-EE"/>
              </w:rPr>
              <w:t>teenuste osutamise eest.</w:t>
            </w:r>
          </w:p>
          <w:p w14:paraId="2BA4DAE2" w14:textId="77777777" w:rsidR="00121775" w:rsidRPr="00750488" w:rsidRDefault="00121775" w:rsidP="00440193">
            <w:pPr>
              <w:spacing w:after="80"/>
              <w:rPr>
                <w:rFonts w:eastAsia="Times New Roman"/>
                <w:iCs/>
                <w:lang w:val="et-EE"/>
              </w:rPr>
            </w:pPr>
            <w:r w:rsidRPr="00750488">
              <w:rPr>
                <w:rFonts w:eastAsia="Times New Roman"/>
                <w:iCs/>
                <w:lang w:val="et-EE"/>
              </w:rPr>
              <w:t>Teiste tegevuste rahastamise võimalus ei ole välistatud.</w:t>
            </w:r>
          </w:p>
          <w:p w14:paraId="798A829D" w14:textId="6AA3C010" w:rsidR="004D68EB" w:rsidRPr="00F711C3" w:rsidRDefault="00121775" w:rsidP="00440193">
            <w:pPr>
              <w:spacing w:after="80"/>
              <w:rPr>
                <w:rFonts w:eastAsia="Times New Roman"/>
                <w:iCs/>
                <w:lang w:val="et-EE"/>
              </w:rPr>
            </w:pPr>
            <w:r w:rsidRPr="00DF0B90">
              <w:rPr>
                <w:rFonts w:eastAsia="Times New Roman"/>
                <w:iCs/>
                <w:u w:val="single"/>
                <w:lang w:val="et-EE"/>
              </w:rPr>
              <w:t>Finantsinstrumendid</w:t>
            </w:r>
            <w:r w:rsidR="00960D50">
              <w:rPr>
                <w:rFonts w:eastAsia="Times New Roman"/>
                <w:iCs/>
                <w:lang w:val="et-EE"/>
              </w:rPr>
              <w:t>.</w:t>
            </w:r>
            <w:r w:rsidRPr="00750488">
              <w:rPr>
                <w:rFonts w:eastAsia="Times New Roman"/>
                <w:iCs/>
                <w:lang w:val="et-EE"/>
              </w:rPr>
              <w:t xml:space="preserve"> </w:t>
            </w:r>
            <w:r w:rsidR="00960D50">
              <w:rPr>
                <w:rFonts w:eastAsia="Times New Roman"/>
                <w:iCs/>
                <w:lang w:val="et-EE"/>
              </w:rPr>
              <w:t>E</w:t>
            </w:r>
            <w:r w:rsidRPr="00750488">
              <w:rPr>
                <w:rFonts w:eastAsia="Times New Roman"/>
                <w:iCs/>
                <w:lang w:val="et-EE"/>
              </w:rPr>
              <w:t>i kohaldata</w:t>
            </w:r>
            <w:r>
              <w:rPr>
                <w:rFonts w:eastAsia="Times New Roman"/>
                <w:iCs/>
                <w:lang w:val="et-EE"/>
              </w:rPr>
              <w:t>.</w:t>
            </w:r>
          </w:p>
        </w:tc>
      </w:tr>
      <w:bookmarkEnd w:id="96"/>
    </w:tbl>
    <w:p w14:paraId="7EC3221C" w14:textId="0AF039A0" w:rsidR="00F54725" w:rsidRDefault="00F54725" w:rsidP="005757BD">
      <w:pPr>
        <w:spacing w:before="240" w:after="240"/>
        <w:rPr>
          <w:rFonts w:eastAsia="Times New Roman"/>
          <w:b/>
          <w:iCs/>
          <w:noProof/>
          <w:szCs w:val="24"/>
        </w:rPr>
      </w:pPr>
    </w:p>
    <w:p w14:paraId="3CDF76FB" w14:textId="77777777" w:rsidR="00F54725" w:rsidRDefault="00F54725" w:rsidP="00A76D7A">
      <w:pPr>
        <w:spacing w:before="0" w:after="200"/>
        <w:jc w:val="left"/>
        <w:rPr>
          <w:rFonts w:eastAsia="Times New Roman"/>
          <w:b/>
          <w:iCs/>
          <w:noProof/>
          <w:szCs w:val="24"/>
        </w:rPr>
      </w:pPr>
      <w:r>
        <w:rPr>
          <w:rFonts w:eastAsia="Times New Roman"/>
          <w:b/>
          <w:iCs/>
          <w:noProof/>
          <w:szCs w:val="24"/>
        </w:rPr>
        <w:br w:type="page"/>
      </w:r>
    </w:p>
    <w:p w14:paraId="701A601E" w14:textId="77777777" w:rsidR="00F270E3" w:rsidRDefault="00F270E3" w:rsidP="005757BD">
      <w:pPr>
        <w:spacing w:before="240" w:after="240"/>
        <w:rPr>
          <w:rFonts w:eastAsia="Times New Roman"/>
          <w:b/>
          <w:iCs/>
          <w:noProof/>
          <w:szCs w:val="24"/>
        </w:rPr>
        <w:sectPr w:rsidR="00F270E3">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6" w:h="16838" w:code="9"/>
          <w:pgMar w:top="567" w:right="1134" w:bottom="567" w:left="1134" w:header="709" w:footer="709" w:gutter="0"/>
          <w:cols w:space="708"/>
          <w:titlePg/>
          <w:docGrid w:linePitch="360"/>
        </w:sectPr>
      </w:pPr>
    </w:p>
    <w:p w14:paraId="1BBB2339" w14:textId="2F363BF2" w:rsidR="00F270E3" w:rsidRPr="00F270E3" w:rsidRDefault="00F270E3" w:rsidP="005757BD">
      <w:pPr>
        <w:spacing w:before="240" w:after="240"/>
        <w:rPr>
          <w:rFonts w:eastAsia="Times New Roman"/>
          <w:b/>
          <w:iCs/>
          <w:noProof/>
          <w:szCs w:val="24"/>
        </w:rPr>
      </w:pPr>
      <w:r w:rsidRPr="00F270E3">
        <w:rPr>
          <w:rFonts w:eastAsia="Times New Roman"/>
          <w:b/>
          <w:iCs/>
          <w:noProof/>
          <w:szCs w:val="24"/>
        </w:rPr>
        <w:lastRenderedPageBreak/>
        <w:t>2.1.2</w:t>
      </w:r>
      <w:r w:rsidR="00396840">
        <w:rPr>
          <w:rFonts w:eastAsia="Times New Roman"/>
          <w:b/>
          <w:iCs/>
          <w:noProof/>
          <w:szCs w:val="24"/>
        </w:rPr>
        <w:t>.</w:t>
      </w:r>
      <w:r w:rsidRPr="00F270E3">
        <w:rPr>
          <w:rFonts w:eastAsia="Times New Roman"/>
          <w:b/>
          <w:iCs/>
          <w:noProof/>
          <w:szCs w:val="24"/>
        </w:rPr>
        <w:t xml:space="preserve"> Näitajad</w:t>
      </w:r>
    </w:p>
    <w:p w14:paraId="7542FD1F" w14:textId="77777777" w:rsidR="00F270E3" w:rsidRPr="00F270E3" w:rsidRDefault="00F270E3" w:rsidP="005757BD">
      <w:pPr>
        <w:rPr>
          <w:i/>
          <w:iCs/>
        </w:rPr>
      </w:pPr>
      <w:r w:rsidRPr="00F270E3">
        <w:rPr>
          <w:i/>
          <w:iCs/>
          <w:color w:val="808080" w:themeColor="background1" w:themeShade="80"/>
          <w:sz w:val="20"/>
        </w:rPr>
        <w:t>Viide: ühissätete määruse artikli 22 lõike 4 punkt e</w:t>
      </w:r>
    </w:p>
    <w:p w14:paraId="7CCA1B01" w14:textId="0F241050" w:rsidR="00F270E3" w:rsidRPr="00681C57" w:rsidRDefault="00F270E3" w:rsidP="005757BD">
      <w:pPr>
        <w:rPr>
          <w:rFonts w:eastAsia="Times New Roman"/>
          <w:b/>
          <w:szCs w:val="24"/>
        </w:rPr>
      </w:pPr>
      <w:r w:rsidRPr="00681C57">
        <w:rPr>
          <w:rFonts w:eastAsia="Times New Roman"/>
          <w:b/>
          <w:szCs w:val="24"/>
        </w:rPr>
        <w:t>Tabel 1</w:t>
      </w:r>
      <w:r w:rsidR="00396840" w:rsidRPr="00681C57">
        <w:rPr>
          <w:rFonts w:eastAsia="Times New Roman"/>
          <w:b/>
          <w:szCs w:val="24"/>
        </w:rPr>
        <w:t>.</w:t>
      </w:r>
      <w:r w:rsidRPr="00681C57">
        <w:rPr>
          <w:rFonts w:eastAsia="Times New Roman"/>
          <w:b/>
          <w:szCs w:val="24"/>
        </w:rPr>
        <w:t xml:space="preserve"> Väljundnäitajad</w:t>
      </w:r>
    </w:p>
    <w:tbl>
      <w:tblPr>
        <w:tblW w:w="46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0"/>
        <w:gridCol w:w="1416"/>
        <w:gridCol w:w="4130"/>
        <w:gridCol w:w="3469"/>
        <w:gridCol w:w="2181"/>
        <w:gridCol w:w="1701"/>
      </w:tblGrid>
      <w:tr w:rsidR="00F270E3" w14:paraId="69706B7D" w14:textId="77777777" w:rsidTr="009A5E9F">
        <w:trPr>
          <w:trHeight w:val="656"/>
        </w:trPr>
        <w:tc>
          <w:tcPr>
            <w:tcW w:w="624" w:type="pct"/>
          </w:tcPr>
          <w:p w14:paraId="707AF317" w14:textId="77777777" w:rsidR="00F270E3" w:rsidRPr="009A5E9F" w:rsidRDefault="00F270E3" w:rsidP="005757BD">
            <w:pPr>
              <w:pStyle w:val="Text1"/>
              <w:ind w:left="0"/>
              <w:rPr>
                <w:b/>
                <w:noProof/>
                <w:sz w:val="20"/>
                <w:szCs w:val="20"/>
              </w:rPr>
            </w:pPr>
            <w:r w:rsidRPr="009A5E9F">
              <w:rPr>
                <w:b/>
                <w:noProof/>
                <w:sz w:val="20"/>
                <w:szCs w:val="20"/>
              </w:rPr>
              <w:t>Erieesmärk</w:t>
            </w:r>
          </w:p>
        </w:tc>
        <w:tc>
          <w:tcPr>
            <w:tcW w:w="480" w:type="pct"/>
          </w:tcPr>
          <w:p w14:paraId="37CCB1C4" w14:textId="1449B4F3" w:rsidR="00F270E3" w:rsidRPr="009A5E9F" w:rsidRDefault="00F270E3" w:rsidP="005757BD">
            <w:pPr>
              <w:pStyle w:val="Text1"/>
              <w:ind w:left="0"/>
              <w:rPr>
                <w:b/>
                <w:noProof/>
                <w:sz w:val="20"/>
                <w:szCs w:val="20"/>
              </w:rPr>
            </w:pPr>
            <w:r w:rsidRPr="009A5E9F">
              <w:rPr>
                <w:b/>
                <w:noProof/>
                <w:sz w:val="20"/>
                <w:szCs w:val="20"/>
              </w:rPr>
              <w:t>Tunnuskood</w:t>
            </w:r>
          </w:p>
        </w:tc>
        <w:tc>
          <w:tcPr>
            <w:tcW w:w="1401" w:type="pct"/>
            <w:shd w:val="clear" w:color="auto" w:fill="auto"/>
          </w:tcPr>
          <w:p w14:paraId="42CC8225" w14:textId="2D712E3F" w:rsidR="00F270E3" w:rsidRPr="009A5E9F" w:rsidRDefault="00F270E3" w:rsidP="005757BD">
            <w:pPr>
              <w:pStyle w:val="Text1"/>
              <w:ind w:left="0"/>
              <w:rPr>
                <w:b/>
                <w:noProof/>
                <w:sz w:val="20"/>
                <w:szCs w:val="20"/>
              </w:rPr>
            </w:pPr>
            <w:r w:rsidRPr="009A5E9F">
              <w:rPr>
                <w:b/>
                <w:noProof/>
                <w:sz w:val="20"/>
                <w:szCs w:val="20"/>
              </w:rPr>
              <w:t>Näitaja</w:t>
            </w:r>
          </w:p>
        </w:tc>
        <w:tc>
          <w:tcPr>
            <w:tcW w:w="1177" w:type="pct"/>
          </w:tcPr>
          <w:p w14:paraId="3AA9AC65" w14:textId="77777777" w:rsidR="00F270E3" w:rsidRPr="009A5E9F" w:rsidRDefault="00F270E3" w:rsidP="005757BD">
            <w:pPr>
              <w:pStyle w:val="Text1"/>
              <w:ind w:left="0"/>
              <w:rPr>
                <w:b/>
                <w:noProof/>
                <w:sz w:val="20"/>
                <w:szCs w:val="20"/>
              </w:rPr>
            </w:pPr>
            <w:r w:rsidRPr="009A5E9F">
              <w:rPr>
                <w:b/>
                <w:noProof/>
                <w:sz w:val="20"/>
                <w:szCs w:val="20"/>
              </w:rPr>
              <w:t>Mõõtühik</w:t>
            </w:r>
          </w:p>
        </w:tc>
        <w:tc>
          <w:tcPr>
            <w:tcW w:w="740" w:type="pct"/>
            <w:shd w:val="clear" w:color="auto" w:fill="auto"/>
          </w:tcPr>
          <w:p w14:paraId="1A476833" w14:textId="77777777" w:rsidR="00F270E3" w:rsidRPr="009A5E9F" w:rsidRDefault="00F270E3" w:rsidP="005757BD">
            <w:pPr>
              <w:pStyle w:val="Text1"/>
              <w:ind w:left="0"/>
              <w:rPr>
                <w:b/>
                <w:noProof/>
                <w:sz w:val="20"/>
                <w:szCs w:val="20"/>
              </w:rPr>
            </w:pPr>
            <w:r w:rsidRPr="009A5E9F">
              <w:rPr>
                <w:b/>
                <w:noProof/>
                <w:sz w:val="20"/>
                <w:szCs w:val="20"/>
              </w:rPr>
              <w:t>Vahe-eesmärk (2024)</w:t>
            </w:r>
          </w:p>
        </w:tc>
        <w:tc>
          <w:tcPr>
            <w:tcW w:w="577" w:type="pct"/>
            <w:shd w:val="clear" w:color="auto" w:fill="auto"/>
          </w:tcPr>
          <w:p w14:paraId="40752745" w14:textId="77777777" w:rsidR="00F270E3" w:rsidRPr="009A5E9F" w:rsidRDefault="00F270E3" w:rsidP="005757BD">
            <w:pPr>
              <w:pStyle w:val="Text1"/>
              <w:ind w:left="0"/>
              <w:rPr>
                <w:b/>
                <w:noProof/>
                <w:sz w:val="20"/>
                <w:szCs w:val="20"/>
              </w:rPr>
            </w:pPr>
            <w:r w:rsidRPr="009A5E9F">
              <w:rPr>
                <w:b/>
                <w:noProof/>
                <w:sz w:val="20"/>
                <w:szCs w:val="20"/>
              </w:rPr>
              <w:t>Sihtväärtus (2029)</w:t>
            </w:r>
          </w:p>
        </w:tc>
      </w:tr>
      <w:tr w:rsidR="00F270E3" w:rsidRPr="00AF22AA" w14:paraId="338A1934" w14:textId="77777777" w:rsidTr="009A5E9F">
        <w:trPr>
          <w:trHeight w:val="300"/>
        </w:trPr>
        <w:tc>
          <w:tcPr>
            <w:tcW w:w="624" w:type="pct"/>
          </w:tcPr>
          <w:p w14:paraId="18D88A0E" w14:textId="77777777" w:rsidR="00F270E3" w:rsidRPr="009A5E9F" w:rsidRDefault="00F270E3" w:rsidP="005757BD">
            <w:pPr>
              <w:pStyle w:val="Text1"/>
              <w:ind w:left="0"/>
              <w:rPr>
                <w:rFonts w:cs="Times New Roman"/>
                <w:noProof/>
                <w:sz w:val="20"/>
                <w:szCs w:val="20"/>
              </w:rPr>
            </w:pPr>
            <w:bookmarkStart w:id="125" w:name="_Hlk88754093"/>
            <w:r w:rsidRPr="009A5E9F">
              <w:rPr>
                <w:rFonts w:cs="Times New Roman"/>
                <w:noProof/>
                <w:sz w:val="20"/>
                <w:szCs w:val="20"/>
              </w:rPr>
              <w:t>SO1</w:t>
            </w:r>
          </w:p>
        </w:tc>
        <w:tc>
          <w:tcPr>
            <w:tcW w:w="480" w:type="pct"/>
          </w:tcPr>
          <w:p w14:paraId="4635074A" w14:textId="5B1EE28A" w:rsidR="00F270E3" w:rsidRPr="009A5E9F" w:rsidRDefault="000E3A44" w:rsidP="005757BD">
            <w:pPr>
              <w:pStyle w:val="Text1"/>
              <w:ind w:left="0"/>
              <w:rPr>
                <w:rFonts w:cs="Times New Roman"/>
                <w:noProof/>
                <w:sz w:val="20"/>
                <w:szCs w:val="20"/>
              </w:rPr>
            </w:pPr>
            <w:r w:rsidRPr="009A5E9F">
              <w:rPr>
                <w:rFonts w:cs="Times New Roman"/>
                <w:noProof/>
                <w:sz w:val="20"/>
                <w:szCs w:val="20"/>
              </w:rPr>
              <w:t>O.1.1</w:t>
            </w:r>
          </w:p>
        </w:tc>
        <w:tc>
          <w:tcPr>
            <w:tcW w:w="1401" w:type="pct"/>
            <w:shd w:val="clear" w:color="auto" w:fill="auto"/>
          </w:tcPr>
          <w:p w14:paraId="7B65714E" w14:textId="6A13A815" w:rsidR="00F270E3" w:rsidRPr="009A5E9F" w:rsidRDefault="00F270E3" w:rsidP="009E6660">
            <w:pPr>
              <w:pStyle w:val="Text1"/>
              <w:ind w:left="0"/>
              <w:jc w:val="left"/>
              <w:rPr>
                <w:rFonts w:cs="Times New Roman"/>
                <w:noProof/>
                <w:sz w:val="20"/>
                <w:szCs w:val="20"/>
              </w:rPr>
            </w:pPr>
            <w:r w:rsidRPr="009A5E9F">
              <w:rPr>
                <w:rFonts w:cs="Times New Roman"/>
                <w:noProof/>
                <w:sz w:val="20"/>
                <w:szCs w:val="20"/>
              </w:rPr>
              <w:t>Koolitustegevuses o</w:t>
            </w:r>
            <w:r w:rsidR="00544189" w:rsidRPr="009A5E9F">
              <w:rPr>
                <w:rFonts w:cs="Times New Roman"/>
                <w:noProof/>
                <w:sz w:val="20"/>
                <w:szCs w:val="20"/>
              </w:rPr>
              <w:t>s</w:t>
            </w:r>
            <w:r w:rsidRPr="009A5E9F">
              <w:rPr>
                <w:rFonts w:cs="Times New Roman"/>
                <w:noProof/>
                <w:sz w:val="20"/>
                <w:szCs w:val="20"/>
              </w:rPr>
              <w:t>alejate arv</w:t>
            </w:r>
          </w:p>
        </w:tc>
        <w:tc>
          <w:tcPr>
            <w:tcW w:w="1177" w:type="pct"/>
          </w:tcPr>
          <w:p w14:paraId="7DB8ABDA" w14:textId="39EAA467" w:rsidR="00F270E3" w:rsidRPr="009A5E9F" w:rsidRDefault="00F270E3" w:rsidP="005757BD">
            <w:pPr>
              <w:pStyle w:val="Text1"/>
              <w:ind w:left="0"/>
              <w:rPr>
                <w:rFonts w:cs="Times New Roman"/>
                <w:noProof/>
                <w:sz w:val="20"/>
                <w:szCs w:val="20"/>
              </w:rPr>
            </w:pPr>
            <w:r w:rsidRPr="009A5E9F">
              <w:rPr>
                <w:rFonts w:cs="Times New Roman"/>
                <w:noProof/>
                <w:sz w:val="20"/>
                <w:szCs w:val="20"/>
              </w:rPr>
              <w:t>Arv</w:t>
            </w:r>
          </w:p>
        </w:tc>
        <w:tc>
          <w:tcPr>
            <w:tcW w:w="740" w:type="pct"/>
            <w:shd w:val="clear" w:color="auto" w:fill="auto"/>
          </w:tcPr>
          <w:p w14:paraId="30A5C767" w14:textId="77777777" w:rsidR="00F270E3" w:rsidRPr="009A5E9F" w:rsidRDefault="00F270E3" w:rsidP="005757BD">
            <w:pPr>
              <w:pStyle w:val="Text1"/>
              <w:ind w:left="0"/>
              <w:rPr>
                <w:rFonts w:cs="Times New Roman"/>
                <w:noProof/>
                <w:sz w:val="20"/>
                <w:szCs w:val="20"/>
              </w:rPr>
            </w:pPr>
            <w:r w:rsidRPr="009A5E9F">
              <w:rPr>
                <w:rFonts w:cs="Times New Roman"/>
                <w:noProof/>
                <w:sz w:val="20"/>
                <w:szCs w:val="20"/>
              </w:rPr>
              <w:t>12</w:t>
            </w:r>
          </w:p>
        </w:tc>
        <w:tc>
          <w:tcPr>
            <w:tcW w:w="577" w:type="pct"/>
            <w:shd w:val="clear" w:color="auto" w:fill="auto"/>
          </w:tcPr>
          <w:p w14:paraId="62DF81F9" w14:textId="6D805C03" w:rsidR="00F270E3" w:rsidRPr="009A5E9F" w:rsidRDefault="00F270E3" w:rsidP="005757BD">
            <w:pPr>
              <w:pStyle w:val="Text1"/>
              <w:ind w:left="0"/>
              <w:rPr>
                <w:noProof/>
                <w:sz w:val="20"/>
                <w:szCs w:val="20"/>
              </w:rPr>
            </w:pPr>
            <w:del w:id="126" w:author="Ülle Leht" w:date="2025-07-11T12:42:00Z">
              <w:r w:rsidRPr="009A5E9F" w:rsidDel="008E2F1B">
                <w:rPr>
                  <w:noProof/>
                  <w:sz w:val="20"/>
                  <w:szCs w:val="20"/>
                </w:rPr>
                <w:delText>32</w:delText>
              </w:r>
            </w:del>
            <w:ins w:id="127" w:author="Ülle Leht" w:date="2025-07-11T12:42:00Z">
              <w:r w:rsidR="008E2F1B">
                <w:rPr>
                  <w:noProof/>
                  <w:sz w:val="20"/>
                  <w:szCs w:val="20"/>
                </w:rPr>
                <w:t>37</w:t>
              </w:r>
            </w:ins>
          </w:p>
        </w:tc>
      </w:tr>
      <w:tr w:rsidR="008E45AD" w:rsidRPr="00AF22AA" w14:paraId="1225AB44" w14:textId="77777777" w:rsidTr="009A5E9F">
        <w:trPr>
          <w:trHeight w:val="300"/>
        </w:trPr>
        <w:tc>
          <w:tcPr>
            <w:tcW w:w="624" w:type="pct"/>
          </w:tcPr>
          <w:p w14:paraId="53F5C15F" w14:textId="379E0285" w:rsidR="008E45AD" w:rsidRPr="009A5E9F" w:rsidRDefault="008E45AD" w:rsidP="005757BD">
            <w:pPr>
              <w:pStyle w:val="Text1"/>
              <w:ind w:left="0"/>
              <w:rPr>
                <w:rFonts w:cs="Times New Roman"/>
                <w:noProof/>
                <w:sz w:val="20"/>
                <w:szCs w:val="20"/>
              </w:rPr>
            </w:pPr>
            <w:r w:rsidRPr="009A5E9F">
              <w:rPr>
                <w:rFonts w:cs="Times New Roman"/>
                <w:noProof/>
                <w:sz w:val="20"/>
                <w:szCs w:val="20"/>
              </w:rPr>
              <w:t>SO1</w:t>
            </w:r>
          </w:p>
        </w:tc>
        <w:tc>
          <w:tcPr>
            <w:tcW w:w="480" w:type="pct"/>
          </w:tcPr>
          <w:p w14:paraId="16083F6B" w14:textId="1352DE62" w:rsidR="008E45AD" w:rsidRPr="009A5E9F" w:rsidRDefault="000E3A44" w:rsidP="005757BD">
            <w:pPr>
              <w:pStyle w:val="Text1"/>
              <w:ind w:left="0"/>
              <w:rPr>
                <w:rFonts w:cs="Times New Roman"/>
                <w:noProof/>
                <w:sz w:val="20"/>
                <w:szCs w:val="20"/>
              </w:rPr>
            </w:pPr>
            <w:r w:rsidRPr="009A5E9F">
              <w:rPr>
                <w:rFonts w:cs="Times New Roman"/>
                <w:noProof/>
                <w:sz w:val="20"/>
                <w:szCs w:val="20"/>
              </w:rPr>
              <w:t>O.1.2</w:t>
            </w:r>
          </w:p>
        </w:tc>
        <w:tc>
          <w:tcPr>
            <w:tcW w:w="1401" w:type="pct"/>
            <w:shd w:val="clear" w:color="auto" w:fill="auto"/>
          </w:tcPr>
          <w:p w14:paraId="5575A08B" w14:textId="64680145" w:rsidR="008E45AD" w:rsidRPr="009A5E9F" w:rsidRDefault="008E45AD" w:rsidP="009E6660">
            <w:pPr>
              <w:pStyle w:val="Text1"/>
              <w:ind w:left="0"/>
              <w:jc w:val="left"/>
              <w:rPr>
                <w:rFonts w:cs="Times New Roman"/>
                <w:noProof/>
                <w:sz w:val="20"/>
                <w:szCs w:val="20"/>
              </w:rPr>
            </w:pPr>
            <w:r w:rsidRPr="009A5E9F">
              <w:rPr>
                <w:rFonts w:cs="Times New Roman"/>
                <w:noProof/>
                <w:sz w:val="20"/>
                <w:szCs w:val="20"/>
              </w:rPr>
              <w:t>Ekspertide kohtumiste</w:t>
            </w:r>
            <w:r w:rsidR="00877FEA" w:rsidRPr="009A5E9F">
              <w:rPr>
                <w:rFonts w:cs="Times New Roman"/>
                <w:noProof/>
                <w:sz w:val="20"/>
                <w:szCs w:val="20"/>
              </w:rPr>
              <w:t xml:space="preserve"> </w:t>
            </w:r>
            <w:r w:rsidRPr="009A5E9F">
              <w:rPr>
                <w:rFonts w:cs="Times New Roman"/>
                <w:noProof/>
                <w:sz w:val="20"/>
                <w:szCs w:val="20"/>
              </w:rPr>
              <w:t>/</w:t>
            </w:r>
            <w:r w:rsidR="00877FEA" w:rsidRPr="009A5E9F">
              <w:rPr>
                <w:rFonts w:cs="Times New Roman"/>
                <w:noProof/>
                <w:sz w:val="20"/>
                <w:szCs w:val="20"/>
              </w:rPr>
              <w:t xml:space="preserve"> </w:t>
            </w:r>
            <w:r w:rsidRPr="009A5E9F">
              <w:rPr>
                <w:rFonts w:cs="Times New Roman"/>
                <w:noProof/>
                <w:sz w:val="20"/>
                <w:szCs w:val="20"/>
              </w:rPr>
              <w:t>õpikodade</w:t>
            </w:r>
            <w:r w:rsidR="00877FEA" w:rsidRPr="009A5E9F">
              <w:rPr>
                <w:rFonts w:cs="Times New Roman"/>
                <w:noProof/>
                <w:sz w:val="20"/>
                <w:szCs w:val="20"/>
              </w:rPr>
              <w:t xml:space="preserve"> </w:t>
            </w:r>
            <w:r w:rsidRPr="009A5E9F">
              <w:rPr>
                <w:rFonts w:cs="Times New Roman"/>
                <w:noProof/>
                <w:sz w:val="20"/>
                <w:szCs w:val="20"/>
              </w:rPr>
              <w:t>/</w:t>
            </w:r>
            <w:r w:rsidR="00877FEA" w:rsidRPr="009A5E9F">
              <w:rPr>
                <w:rFonts w:cs="Times New Roman"/>
                <w:noProof/>
                <w:sz w:val="20"/>
                <w:szCs w:val="20"/>
              </w:rPr>
              <w:t xml:space="preserve"> </w:t>
            </w:r>
            <w:r w:rsidRPr="009A5E9F">
              <w:rPr>
                <w:rFonts w:cs="Times New Roman"/>
                <w:noProof/>
                <w:sz w:val="20"/>
                <w:szCs w:val="20"/>
              </w:rPr>
              <w:t>õppekülastuste arv</w:t>
            </w:r>
          </w:p>
        </w:tc>
        <w:tc>
          <w:tcPr>
            <w:tcW w:w="1177" w:type="pct"/>
          </w:tcPr>
          <w:p w14:paraId="1C9CE8F0" w14:textId="79B1D3BD" w:rsidR="008E45AD" w:rsidRPr="009A5E9F" w:rsidRDefault="008E45AD" w:rsidP="005757BD">
            <w:pPr>
              <w:pStyle w:val="Text1"/>
              <w:ind w:left="0"/>
              <w:rPr>
                <w:rFonts w:cs="Times New Roman"/>
                <w:noProof/>
                <w:sz w:val="20"/>
                <w:szCs w:val="20"/>
              </w:rPr>
            </w:pPr>
            <w:r w:rsidRPr="009A5E9F">
              <w:rPr>
                <w:rFonts w:cs="Times New Roman"/>
                <w:noProof/>
                <w:sz w:val="20"/>
                <w:szCs w:val="20"/>
              </w:rPr>
              <w:t>Arv</w:t>
            </w:r>
          </w:p>
        </w:tc>
        <w:tc>
          <w:tcPr>
            <w:tcW w:w="740" w:type="pct"/>
            <w:shd w:val="clear" w:color="auto" w:fill="auto"/>
          </w:tcPr>
          <w:p w14:paraId="4AA0FD01" w14:textId="77777777" w:rsidR="008E45AD" w:rsidRPr="009A5E9F" w:rsidRDefault="008E45AD" w:rsidP="005757BD">
            <w:pPr>
              <w:pStyle w:val="Text1"/>
              <w:ind w:left="0"/>
              <w:rPr>
                <w:rFonts w:cs="Times New Roman"/>
                <w:noProof/>
                <w:sz w:val="20"/>
                <w:szCs w:val="20"/>
              </w:rPr>
            </w:pPr>
            <w:r w:rsidRPr="009A5E9F">
              <w:rPr>
                <w:rFonts w:cs="Times New Roman"/>
                <w:noProof/>
                <w:sz w:val="20"/>
                <w:szCs w:val="20"/>
              </w:rPr>
              <w:t>2</w:t>
            </w:r>
          </w:p>
        </w:tc>
        <w:tc>
          <w:tcPr>
            <w:tcW w:w="577" w:type="pct"/>
            <w:shd w:val="clear" w:color="auto" w:fill="auto"/>
          </w:tcPr>
          <w:p w14:paraId="1D16E396" w14:textId="3B927AC0" w:rsidR="008E45AD" w:rsidRPr="009A5E9F" w:rsidRDefault="008E45AD" w:rsidP="005757BD">
            <w:pPr>
              <w:pStyle w:val="Text1"/>
              <w:ind w:left="0"/>
              <w:rPr>
                <w:noProof/>
                <w:sz w:val="20"/>
                <w:szCs w:val="20"/>
              </w:rPr>
            </w:pPr>
            <w:del w:id="128" w:author="Ülle Leht" w:date="2025-07-11T12:42:00Z">
              <w:r w:rsidRPr="009A5E9F" w:rsidDel="008E2F1B">
                <w:rPr>
                  <w:noProof/>
                  <w:sz w:val="20"/>
                  <w:szCs w:val="20"/>
                </w:rPr>
                <w:delText>7</w:delText>
              </w:r>
            </w:del>
            <w:ins w:id="129" w:author="Ülle Leht" w:date="2025-07-11T12:42:00Z">
              <w:r w:rsidR="008E2F1B">
                <w:rPr>
                  <w:noProof/>
                  <w:sz w:val="20"/>
                  <w:szCs w:val="20"/>
                </w:rPr>
                <w:t>11</w:t>
              </w:r>
            </w:ins>
          </w:p>
        </w:tc>
      </w:tr>
      <w:tr w:rsidR="008E45AD" w:rsidRPr="00AF22AA" w14:paraId="4A13FB4A" w14:textId="77777777" w:rsidTr="009A5E9F">
        <w:trPr>
          <w:trHeight w:val="300"/>
        </w:trPr>
        <w:tc>
          <w:tcPr>
            <w:tcW w:w="624" w:type="pct"/>
          </w:tcPr>
          <w:p w14:paraId="4A2804E7" w14:textId="43D36BAD" w:rsidR="008E45AD" w:rsidRPr="009A5E9F" w:rsidRDefault="008E45AD" w:rsidP="005757BD">
            <w:pPr>
              <w:pStyle w:val="Text1"/>
              <w:ind w:left="0"/>
              <w:rPr>
                <w:rFonts w:cs="Times New Roman"/>
                <w:noProof/>
                <w:sz w:val="20"/>
                <w:szCs w:val="20"/>
              </w:rPr>
            </w:pPr>
            <w:r w:rsidRPr="009A5E9F">
              <w:rPr>
                <w:rFonts w:cs="Times New Roman"/>
                <w:noProof/>
                <w:sz w:val="20"/>
                <w:szCs w:val="20"/>
              </w:rPr>
              <w:t>SO1</w:t>
            </w:r>
          </w:p>
        </w:tc>
        <w:tc>
          <w:tcPr>
            <w:tcW w:w="480" w:type="pct"/>
          </w:tcPr>
          <w:p w14:paraId="7C50EA68" w14:textId="13C1B627" w:rsidR="008E45AD" w:rsidRPr="009A5E9F" w:rsidRDefault="000E3A44" w:rsidP="005757BD">
            <w:pPr>
              <w:pStyle w:val="Text1"/>
              <w:ind w:left="0"/>
              <w:rPr>
                <w:rFonts w:cs="Times New Roman"/>
                <w:noProof/>
                <w:sz w:val="20"/>
                <w:szCs w:val="20"/>
              </w:rPr>
            </w:pPr>
            <w:r w:rsidRPr="009A5E9F">
              <w:rPr>
                <w:rFonts w:cs="Times New Roman"/>
                <w:noProof/>
                <w:sz w:val="20"/>
                <w:szCs w:val="20"/>
              </w:rPr>
              <w:t>O.1.3</w:t>
            </w:r>
          </w:p>
        </w:tc>
        <w:tc>
          <w:tcPr>
            <w:tcW w:w="1401" w:type="pct"/>
            <w:shd w:val="clear" w:color="auto" w:fill="auto"/>
          </w:tcPr>
          <w:p w14:paraId="473D857A" w14:textId="221D6FF6" w:rsidR="008E45AD" w:rsidRPr="009A5E9F" w:rsidRDefault="008E45AD" w:rsidP="009E6660">
            <w:pPr>
              <w:pStyle w:val="Text1"/>
              <w:ind w:left="0"/>
              <w:jc w:val="left"/>
              <w:rPr>
                <w:rFonts w:cs="Times New Roman"/>
                <w:noProof/>
                <w:sz w:val="20"/>
                <w:szCs w:val="20"/>
              </w:rPr>
            </w:pPr>
            <w:r w:rsidRPr="009A5E9F">
              <w:rPr>
                <w:rFonts w:cs="Times New Roman"/>
                <w:noProof/>
                <w:sz w:val="20"/>
                <w:szCs w:val="20"/>
              </w:rPr>
              <w:t>Välja töötatud</w:t>
            </w:r>
            <w:r w:rsidR="00877FEA" w:rsidRPr="009A5E9F">
              <w:rPr>
                <w:rFonts w:cs="Times New Roman"/>
                <w:noProof/>
                <w:sz w:val="20"/>
                <w:szCs w:val="20"/>
              </w:rPr>
              <w:t xml:space="preserve"> </w:t>
            </w:r>
            <w:r w:rsidRPr="009A5E9F">
              <w:rPr>
                <w:rFonts w:cs="Times New Roman"/>
                <w:noProof/>
                <w:sz w:val="20"/>
                <w:szCs w:val="20"/>
              </w:rPr>
              <w:t>/</w:t>
            </w:r>
            <w:r w:rsidR="00877FEA" w:rsidRPr="009A5E9F">
              <w:rPr>
                <w:rFonts w:cs="Times New Roman"/>
                <w:noProof/>
                <w:sz w:val="20"/>
                <w:szCs w:val="20"/>
              </w:rPr>
              <w:t xml:space="preserve"> </w:t>
            </w:r>
            <w:r w:rsidRPr="009A5E9F">
              <w:rPr>
                <w:rFonts w:cs="Times New Roman"/>
                <w:noProof/>
                <w:sz w:val="20"/>
                <w:szCs w:val="20"/>
              </w:rPr>
              <w:t>kohandatud</w:t>
            </w:r>
            <w:r w:rsidR="00877FEA" w:rsidRPr="009A5E9F">
              <w:rPr>
                <w:rFonts w:cs="Times New Roman"/>
                <w:noProof/>
                <w:sz w:val="20"/>
                <w:szCs w:val="20"/>
              </w:rPr>
              <w:t xml:space="preserve"> </w:t>
            </w:r>
            <w:r w:rsidRPr="009A5E9F">
              <w:rPr>
                <w:rFonts w:cs="Times New Roman"/>
                <w:noProof/>
                <w:sz w:val="20"/>
                <w:szCs w:val="20"/>
              </w:rPr>
              <w:t>/</w:t>
            </w:r>
            <w:r w:rsidR="00877FEA" w:rsidRPr="009A5E9F">
              <w:rPr>
                <w:rFonts w:cs="Times New Roman"/>
                <w:noProof/>
                <w:sz w:val="20"/>
                <w:szCs w:val="20"/>
              </w:rPr>
              <w:t xml:space="preserve"> </w:t>
            </w:r>
            <w:r w:rsidRPr="009A5E9F">
              <w:rPr>
                <w:rFonts w:cs="Times New Roman"/>
                <w:noProof/>
                <w:sz w:val="20"/>
                <w:szCs w:val="20"/>
              </w:rPr>
              <w:t>hooldatud IKT-süsteemide arv</w:t>
            </w:r>
          </w:p>
        </w:tc>
        <w:tc>
          <w:tcPr>
            <w:tcW w:w="1177" w:type="pct"/>
          </w:tcPr>
          <w:p w14:paraId="1E36702A" w14:textId="3614EF13" w:rsidR="008E45AD" w:rsidRPr="009A5E9F" w:rsidRDefault="008E45AD" w:rsidP="005757BD">
            <w:pPr>
              <w:pStyle w:val="Text1"/>
              <w:ind w:left="0"/>
              <w:rPr>
                <w:rFonts w:cs="Times New Roman"/>
                <w:noProof/>
                <w:sz w:val="20"/>
                <w:szCs w:val="20"/>
              </w:rPr>
            </w:pPr>
            <w:r w:rsidRPr="009A5E9F">
              <w:rPr>
                <w:rFonts w:cs="Times New Roman"/>
                <w:noProof/>
                <w:sz w:val="20"/>
                <w:szCs w:val="20"/>
              </w:rPr>
              <w:t>Arv</w:t>
            </w:r>
          </w:p>
        </w:tc>
        <w:tc>
          <w:tcPr>
            <w:tcW w:w="740" w:type="pct"/>
            <w:shd w:val="clear" w:color="auto" w:fill="auto"/>
          </w:tcPr>
          <w:p w14:paraId="2979C2BE" w14:textId="77777777" w:rsidR="008E45AD" w:rsidRPr="009A5E9F" w:rsidRDefault="008E45AD" w:rsidP="005757BD">
            <w:pPr>
              <w:pStyle w:val="Text1"/>
              <w:ind w:left="0"/>
              <w:rPr>
                <w:rFonts w:cs="Times New Roman"/>
                <w:noProof/>
                <w:sz w:val="20"/>
                <w:szCs w:val="20"/>
              </w:rPr>
            </w:pPr>
            <w:r w:rsidRPr="009A5E9F">
              <w:rPr>
                <w:rFonts w:cs="Times New Roman"/>
                <w:noProof/>
                <w:sz w:val="20"/>
                <w:szCs w:val="20"/>
              </w:rPr>
              <w:t>3</w:t>
            </w:r>
          </w:p>
        </w:tc>
        <w:tc>
          <w:tcPr>
            <w:tcW w:w="577" w:type="pct"/>
            <w:shd w:val="clear" w:color="auto" w:fill="auto"/>
          </w:tcPr>
          <w:p w14:paraId="3F30B170" w14:textId="569443B8" w:rsidR="008E45AD" w:rsidRPr="009A5E9F" w:rsidRDefault="003B1029" w:rsidP="005757BD">
            <w:pPr>
              <w:pStyle w:val="Text1"/>
              <w:ind w:left="0"/>
              <w:rPr>
                <w:noProof/>
                <w:sz w:val="20"/>
                <w:szCs w:val="20"/>
              </w:rPr>
            </w:pPr>
            <w:r>
              <w:rPr>
                <w:noProof/>
                <w:sz w:val="20"/>
                <w:szCs w:val="20"/>
              </w:rPr>
              <w:t>9</w:t>
            </w:r>
          </w:p>
        </w:tc>
      </w:tr>
      <w:tr w:rsidR="008E45AD" w:rsidRPr="00AF22AA" w14:paraId="0CDC3826" w14:textId="77777777" w:rsidTr="009A5E9F">
        <w:trPr>
          <w:trHeight w:val="300"/>
        </w:trPr>
        <w:tc>
          <w:tcPr>
            <w:tcW w:w="624" w:type="pct"/>
          </w:tcPr>
          <w:p w14:paraId="7B9C2B68" w14:textId="20D6B101" w:rsidR="008E45AD" w:rsidRPr="009A5E9F" w:rsidRDefault="008E45AD" w:rsidP="005757BD">
            <w:pPr>
              <w:pStyle w:val="Text1"/>
              <w:ind w:left="0"/>
              <w:rPr>
                <w:rFonts w:cs="Times New Roman"/>
                <w:noProof/>
                <w:sz w:val="20"/>
                <w:szCs w:val="20"/>
              </w:rPr>
            </w:pPr>
            <w:r w:rsidRPr="009A5E9F">
              <w:rPr>
                <w:rFonts w:cs="Times New Roman"/>
                <w:noProof/>
                <w:sz w:val="20"/>
                <w:szCs w:val="20"/>
              </w:rPr>
              <w:t>SO1</w:t>
            </w:r>
          </w:p>
        </w:tc>
        <w:tc>
          <w:tcPr>
            <w:tcW w:w="480" w:type="pct"/>
          </w:tcPr>
          <w:p w14:paraId="313A39B5" w14:textId="29B91A75" w:rsidR="008E45AD" w:rsidRPr="009A5E9F" w:rsidRDefault="000E3A44" w:rsidP="005757BD">
            <w:pPr>
              <w:pStyle w:val="Text1"/>
              <w:ind w:left="0"/>
              <w:rPr>
                <w:rFonts w:cs="Times New Roman"/>
                <w:noProof/>
                <w:sz w:val="20"/>
                <w:szCs w:val="20"/>
              </w:rPr>
            </w:pPr>
            <w:r w:rsidRPr="009A5E9F">
              <w:rPr>
                <w:rFonts w:cs="Times New Roman"/>
                <w:noProof/>
                <w:sz w:val="20"/>
                <w:szCs w:val="20"/>
              </w:rPr>
              <w:t>O.1.4</w:t>
            </w:r>
          </w:p>
        </w:tc>
        <w:tc>
          <w:tcPr>
            <w:tcW w:w="1401" w:type="pct"/>
            <w:shd w:val="clear" w:color="auto" w:fill="auto"/>
          </w:tcPr>
          <w:p w14:paraId="21C49139" w14:textId="77777777" w:rsidR="008E45AD" w:rsidRPr="009A5E9F" w:rsidRDefault="008E45AD" w:rsidP="009E6660">
            <w:pPr>
              <w:pStyle w:val="Text1"/>
              <w:ind w:left="0"/>
              <w:jc w:val="left"/>
              <w:rPr>
                <w:rFonts w:cs="Times New Roman"/>
                <w:noProof/>
                <w:sz w:val="20"/>
                <w:szCs w:val="20"/>
              </w:rPr>
            </w:pPr>
            <w:r w:rsidRPr="009A5E9F">
              <w:rPr>
                <w:rFonts w:cs="Times New Roman"/>
                <w:noProof/>
                <w:sz w:val="20"/>
                <w:szCs w:val="20"/>
              </w:rPr>
              <w:t>Ostetud seadmete arv</w:t>
            </w:r>
          </w:p>
        </w:tc>
        <w:tc>
          <w:tcPr>
            <w:tcW w:w="1177" w:type="pct"/>
          </w:tcPr>
          <w:p w14:paraId="0D040197" w14:textId="5C2477A7" w:rsidR="008E45AD" w:rsidRPr="009A5E9F" w:rsidRDefault="008E45AD" w:rsidP="005757BD">
            <w:pPr>
              <w:pStyle w:val="Text1"/>
              <w:ind w:left="0"/>
              <w:rPr>
                <w:rFonts w:cs="Times New Roman"/>
                <w:noProof/>
                <w:sz w:val="20"/>
                <w:szCs w:val="20"/>
              </w:rPr>
            </w:pPr>
            <w:r w:rsidRPr="009A5E9F">
              <w:rPr>
                <w:rFonts w:cs="Times New Roman"/>
                <w:noProof/>
                <w:sz w:val="20"/>
                <w:szCs w:val="20"/>
              </w:rPr>
              <w:t>Arv</w:t>
            </w:r>
          </w:p>
        </w:tc>
        <w:tc>
          <w:tcPr>
            <w:tcW w:w="740" w:type="pct"/>
            <w:shd w:val="clear" w:color="auto" w:fill="auto"/>
          </w:tcPr>
          <w:p w14:paraId="6DBDB513" w14:textId="77777777" w:rsidR="008E45AD" w:rsidRPr="009A5E9F" w:rsidRDefault="008E45AD" w:rsidP="005757BD">
            <w:pPr>
              <w:pStyle w:val="Text1"/>
              <w:ind w:left="0"/>
              <w:rPr>
                <w:rFonts w:cs="Times New Roman"/>
                <w:noProof/>
                <w:sz w:val="20"/>
                <w:szCs w:val="20"/>
              </w:rPr>
            </w:pPr>
            <w:r w:rsidRPr="009A5E9F">
              <w:rPr>
                <w:rFonts w:cs="Times New Roman"/>
                <w:noProof/>
                <w:sz w:val="20"/>
                <w:szCs w:val="20"/>
              </w:rPr>
              <w:t>6</w:t>
            </w:r>
          </w:p>
        </w:tc>
        <w:tc>
          <w:tcPr>
            <w:tcW w:w="577" w:type="pct"/>
            <w:shd w:val="clear" w:color="auto" w:fill="auto"/>
          </w:tcPr>
          <w:p w14:paraId="21D89516" w14:textId="1624C3F4" w:rsidR="008E45AD" w:rsidRPr="009A5E9F" w:rsidRDefault="008E45AD" w:rsidP="005757BD">
            <w:pPr>
              <w:pStyle w:val="Text1"/>
              <w:ind w:left="0"/>
              <w:rPr>
                <w:noProof/>
                <w:sz w:val="20"/>
                <w:szCs w:val="20"/>
              </w:rPr>
            </w:pPr>
            <w:del w:id="130" w:author="Ülle Leht" w:date="2025-07-11T12:42:00Z">
              <w:r w:rsidRPr="009A5E9F" w:rsidDel="008E2F1B">
                <w:rPr>
                  <w:noProof/>
                  <w:sz w:val="20"/>
                  <w:szCs w:val="20"/>
                </w:rPr>
                <w:delText>6</w:delText>
              </w:r>
            </w:del>
            <w:ins w:id="131" w:author="Ülle Leht" w:date="2025-07-11T12:42:00Z">
              <w:r w:rsidR="008E2F1B">
                <w:rPr>
                  <w:noProof/>
                  <w:sz w:val="20"/>
                  <w:szCs w:val="20"/>
                </w:rPr>
                <w:t>96</w:t>
              </w:r>
            </w:ins>
          </w:p>
        </w:tc>
      </w:tr>
      <w:bookmarkEnd w:id="125"/>
    </w:tbl>
    <w:p w14:paraId="0C5BC5EA" w14:textId="6B5A8D55" w:rsidR="008E45AD" w:rsidRDefault="008E45AD" w:rsidP="009E6660">
      <w:pPr>
        <w:spacing w:before="0" w:after="200"/>
        <w:jc w:val="left"/>
        <w:rPr>
          <w:rFonts w:eastAsia="Times New Roman"/>
          <w:b/>
          <w:iCs/>
          <w:noProof/>
          <w:sz w:val="20"/>
        </w:rPr>
      </w:pPr>
    </w:p>
    <w:p w14:paraId="52A1B037" w14:textId="6FCF1490" w:rsidR="008E45AD" w:rsidRDefault="008E45AD" w:rsidP="009E6660">
      <w:pPr>
        <w:rPr>
          <w:rFonts w:eastAsia="Times New Roman"/>
          <w:b/>
          <w:iCs/>
          <w:noProof/>
          <w:szCs w:val="24"/>
        </w:rPr>
      </w:pPr>
      <w:r w:rsidRPr="00681C57">
        <w:rPr>
          <w:rFonts w:eastAsia="Times New Roman"/>
          <w:b/>
          <w:iCs/>
          <w:noProof/>
          <w:szCs w:val="24"/>
        </w:rPr>
        <w:t>Tabel 2</w:t>
      </w:r>
      <w:r w:rsidR="00552D71" w:rsidRPr="00681C57">
        <w:rPr>
          <w:rFonts w:eastAsia="Times New Roman"/>
          <w:b/>
          <w:iCs/>
          <w:noProof/>
          <w:szCs w:val="24"/>
        </w:rPr>
        <w:t>.</w:t>
      </w:r>
      <w:r w:rsidRPr="00681C57">
        <w:rPr>
          <w:rFonts w:eastAsia="Times New Roman"/>
          <w:b/>
          <w:iCs/>
          <w:noProof/>
          <w:szCs w:val="24"/>
        </w:rPr>
        <w:t xml:space="preserve"> Tulemusnäitajad</w:t>
      </w: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132"/>
        <w:gridCol w:w="2411"/>
        <w:gridCol w:w="1260"/>
        <w:gridCol w:w="1025"/>
        <w:gridCol w:w="1488"/>
        <w:gridCol w:w="1062"/>
        <w:gridCol w:w="1348"/>
        <w:gridCol w:w="1756"/>
        <w:gridCol w:w="2267"/>
      </w:tblGrid>
      <w:tr w:rsidR="00F87057" w14:paraId="7CF3A6FE" w14:textId="77777777" w:rsidTr="00F87057">
        <w:trPr>
          <w:trHeight w:val="675"/>
        </w:trPr>
        <w:tc>
          <w:tcPr>
            <w:tcW w:w="379" w:type="pct"/>
          </w:tcPr>
          <w:p w14:paraId="1FF20B91" w14:textId="73E21E18" w:rsidR="00F87057" w:rsidRPr="009A5E9F" w:rsidRDefault="00F87057" w:rsidP="005757BD">
            <w:pPr>
              <w:pStyle w:val="Text1"/>
              <w:ind w:left="0"/>
              <w:rPr>
                <w:rFonts w:cs="Times New Roman"/>
                <w:b/>
                <w:noProof/>
                <w:sz w:val="20"/>
                <w:szCs w:val="20"/>
              </w:rPr>
            </w:pPr>
            <w:r w:rsidRPr="009A5E9F">
              <w:rPr>
                <w:rFonts w:cs="Times New Roman"/>
                <w:b/>
                <w:noProof/>
                <w:sz w:val="20"/>
                <w:szCs w:val="20"/>
              </w:rPr>
              <w:t>Eri</w:t>
            </w:r>
            <w:r w:rsidR="009A5E9F">
              <w:rPr>
                <w:rFonts w:cs="Times New Roman"/>
                <w:b/>
                <w:noProof/>
                <w:sz w:val="20"/>
                <w:szCs w:val="20"/>
              </w:rPr>
              <w:t>-</w:t>
            </w:r>
            <w:r w:rsidRPr="009A5E9F">
              <w:rPr>
                <w:rFonts w:cs="Times New Roman"/>
                <w:b/>
                <w:noProof/>
                <w:sz w:val="20"/>
                <w:szCs w:val="20"/>
              </w:rPr>
              <w:t>eesmärk</w:t>
            </w:r>
          </w:p>
        </w:tc>
        <w:tc>
          <w:tcPr>
            <w:tcW w:w="380" w:type="pct"/>
          </w:tcPr>
          <w:p w14:paraId="23B28E7F" w14:textId="44A97867" w:rsidR="00F87057" w:rsidRPr="009A5E9F" w:rsidRDefault="00F87057" w:rsidP="005757BD">
            <w:pPr>
              <w:pStyle w:val="Text1"/>
              <w:ind w:left="0"/>
              <w:rPr>
                <w:rFonts w:cs="Times New Roman"/>
                <w:b/>
                <w:noProof/>
                <w:sz w:val="20"/>
                <w:szCs w:val="20"/>
              </w:rPr>
            </w:pPr>
            <w:r w:rsidRPr="009A5E9F">
              <w:rPr>
                <w:rFonts w:cs="Times New Roman"/>
                <w:b/>
                <w:noProof/>
                <w:sz w:val="20"/>
                <w:szCs w:val="20"/>
              </w:rPr>
              <w:t>Tunnus</w:t>
            </w:r>
            <w:r w:rsidR="009A5E9F">
              <w:rPr>
                <w:rFonts w:cs="Times New Roman"/>
                <w:b/>
                <w:noProof/>
                <w:sz w:val="20"/>
                <w:szCs w:val="20"/>
              </w:rPr>
              <w:t>-</w:t>
            </w:r>
            <w:r w:rsidRPr="009A5E9F">
              <w:rPr>
                <w:rFonts w:cs="Times New Roman"/>
                <w:b/>
                <w:noProof/>
                <w:sz w:val="20"/>
                <w:szCs w:val="20"/>
              </w:rPr>
              <w:t>kood</w:t>
            </w:r>
          </w:p>
        </w:tc>
        <w:tc>
          <w:tcPr>
            <w:tcW w:w="810" w:type="pct"/>
            <w:shd w:val="clear" w:color="auto" w:fill="auto"/>
          </w:tcPr>
          <w:p w14:paraId="1411694B" w14:textId="7654C375" w:rsidR="00F87057" w:rsidRPr="009A5E9F" w:rsidRDefault="00F87057" w:rsidP="005757BD">
            <w:pPr>
              <w:pStyle w:val="Text1"/>
              <w:ind w:left="0"/>
              <w:rPr>
                <w:rFonts w:cs="Times New Roman"/>
                <w:b/>
                <w:noProof/>
                <w:sz w:val="20"/>
                <w:szCs w:val="20"/>
              </w:rPr>
            </w:pPr>
            <w:r w:rsidRPr="009A5E9F">
              <w:rPr>
                <w:rFonts w:cs="Times New Roman"/>
                <w:b/>
                <w:noProof/>
                <w:sz w:val="20"/>
                <w:szCs w:val="20"/>
              </w:rPr>
              <w:t>Näitaja</w:t>
            </w:r>
          </w:p>
        </w:tc>
        <w:tc>
          <w:tcPr>
            <w:tcW w:w="423" w:type="pct"/>
          </w:tcPr>
          <w:p w14:paraId="7B011CD6" w14:textId="77777777" w:rsidR="00F87057" w:rsidRPr="009A5E9F" w:rsidRDefault="00F87057" w:rsidP="005757BD">
            <w:pPr>
              <w:pStyle w:val="Text1"/>
              <w:ind w:left="0"/>
              <w:rPr>
                <w:rFonts w:cs="Times New Roman"/>
                <w:b/>
                <w:noProof/>
                <w:sz w:val="20"/>
                <w:szCs w:val="20"/>
              </w:rPr>
            </w:pPr>
            <w:r w:rsidRPr="009A5E9F">
              <w:rPr>
                <w:rFonts w:cs="Times New Roman"/>
                <w:b/>
                <w:noProof/>
                <w:sz w:val="20"/>
                <w:szCs w:val="20"/>
              </w:rPr>
              <w:t>Mõõtühik</w:t>
            </w:r>
          </w:p>
        </w:tc>
        <w:tc>
          <w:tcPr>
            <w:tcW w:w="344" w:type="pct"/>
          </w:tcPr>
          <w:p w14:paraId="74BC3F97" w14:textId="347CE0A9" w:rsidR="00F87057" w:rsidRPr="009A5E9F" w:rsidRDefault="00F87057" w:rsidP="005757BD">
            <w:pPr>
              <w:pStyle w:val="Text1"/>
              <w:ind w:left="0"/>
              <w:rPr>
                <w:rFonts w:cs="Times New Roman"/>
                <w:b/>
                <w:noProof/>
                <w:sz w:val="20"/>
                <w:szCs w:val="20"/>
              </w:rPr>
            </w:pPr>
            <w:r w:rsidRPr="009A5E9F">
              <w:rPr>
                <w:rFonts w:cs="Times New Roman"/>
                <w:b/>
                <w:noProof/>
                <w:sz w:val="20"/>
                <w:szCs w:val="20"/>
              </w:rPr>
              <w:t>Lähte</w:t>
            </w:r>
            <w:r w:rsidR="009A5E9F">
              <w:rPr>
                <w:rFonts w:cs="Times New Roman"/>
                <w:b/>
                <w:noProof/>
                <w:sz w:val="20"/>
                <w:szCs w:val="20"/>
              </w:rPr>
              <w:t>-</w:t>
            </w:r>
            <w:r w:rsidRPr="009A5E9F">
              <w:rPr>
                <w:rFonts w:cs="Times New Roman"/>
                <w:b/>
                <w:noProof/>
                <w:sz w:val="20"/>
                <w:szCs w:val="20"/>
              </w:rPr>
              <w:t>tase</w:t>
            </w:r>
          </w:p>
        </w:tc>
        <w:tc>
          <w:tcPr>
            <w:tcW w:w="500" w:type="pct"/>
          </w:tcPr>
          <w:p w14:paraId="74E07BD0" w14:textId="77777777" w:rsidR="00F87057" w:rsidRPr="009A5E9F" w:rsidRDefault="00F87057" w:rsidP="005757BD">
            <w:pPr>
              <w:pStyle w:val="Text1"/>
              <w:ind w:left="0"/>
              <w:rPr>
                <w:rFonts w:cs="Times New Roman"/>
                <w:b/>
                <w:noProof/>
                <w:sz w:val="20"/>
                <w:szCs w:val="20"/>
              </w:rPr>
            </w:pPr>
            <w:r w:rsidRPr="009A5E9F">
              <w:rPr>
                <w:rFonts w:cs="Times New Roman"/>
                <w:b/>
                <w:noProof/>
                <w:sz w:val="20"/>
                <w:szCs w:val="20"/>
              </w:rPr>
              <w:t>Lähtetaseme mõõtühik</w:t>
            </w:r>
          </w:p>
        </w:tc>
        <w:tc>
          <w:tcPr>
            <w:tcW w:w="357" w:type="pct"/>
            <w:shd w:val="clear" w:color="auto" w:fill="auto"/>
          </w:tcPr>
          <w:p w14:paraId="62FAD36C" w14:textId="35C373AF" w:rsidR="00F87057" w:rsidRPr="009A5E9F" w:rsidRDefault="00F87057" w:rsidP="005757BD">
            <w:pPr>
              <w:pStyle w:val="Text1"/>
              <w:ind w:left="0"/>
              <w:rPr>
                <w:rFonts w:cs="Times New Roman"/>
                <w:b/>
                <w:noProof/>
                <w:sz w:val="20"/>
                <w:szCs w:val="20"/>
              </w:rPr>
            </w:pPr>
            <w:r w:rsidRPr="009A5E9F">
              <w:rPr>
                <w:rFonts w:cs="Times New Roman"/>
                <w:b/>
                <w:noProof/>
                <w:sz w:val="20"/>
                <w:szCs w:val="20"/>
              </w:rPr>
              <w:t>Võrdlus</w:t>
            </w:r>
            <w:r w:rsidR="009A5E9F">
              <w:rPr>
                <w:rFonts w:cs="Times New Roman"/>
                <w:b/>
                <w:noProof/>
                <w:sz w:val="20"/>
                <w:szCs w:val="20"/>
              </w:rPr>
              <w:t>-</w:t>
            </w:r>
            <w:r w:rsidRPr="009A5E9F">
              <w:rPr>
                <w:rFonts w:cs="Times New Roman"/>
                <w:b/>
                <w:noProof/>
                <w:sz w:val="20"/>
                <w:szCs w:val="20"/>
              </w:rPr>
              <w:t>aasta(d)</w:t>
            </w:r>
          </w:p>
        </w:tc>
        <w:tc>
          <w:tcPr>
            <w:tcW w:w="453" w:type="pct"/>
            <w:shd w:val="clear" w:color="auto" w:fill="auto"/>
          </w:tcPr>
          <w:p w14:paraId="4B8DAFA0" w14:textId="660CCCF3" w:rsidR="00F87057" w:rsidRPr="009A5E9F" w:rsidRDefault="00F87057" w:rsidP="005757BD">
            <w:pPr>
              <w:pStyle w:val="Text1"/>
              <w:ind w:left="0"/>
              <w:rPr>
                <w:rFonts w:cs="Times New Roman"/>
                <w:b/>
                <w:noProof/>
                <w:sz w:val="20"/>
                <w:szCs w:val="20"/>
              </w:rPr>
            </w:pPr>
            <w:r w:rsidRPr="009A5E9F">
              <w:rPr>
                <w:rFonts w:cs="Times New Roman"/>
                <w:b/>
                <w:noProof/>
                <w:sz w:val="20"/>
                <w:szCs w:val="20"/>
              </w:rPr>
              <w:t>Sihtväärtus (2029)</w:t>
            </w:r>
          </w:p>
        </w:tc>
        <w:tc>
          <w:tcPr>
            <w:tcW w:w="590" w:type="pct"/>
            <w:shd w:val="clear" w:color="auto" w:fill="auto"/>
          </w:tcPr>
          <w:p w14:paraId="15975B5A" w14:textId="77777777" w:rsidR="00F87057" w:rsidRPr="009A5E9F" w:rsidRDefault="00F87057" w:rsidP="005757BD">
            <w:pPr>
              <w:pStyle w:val="Text1"/>
              <w:ind w:left="0"/>
              <w:rPr>
                <w:rFonts w:cs="Times New Roman"/>
                <w:b/>
                <w:noProof/>
                <w:sz w:val="20"/>
                <w:szCs w:val="20"/>
              </w:rPr>
            </w:pPr>
            <w:r w:rsidRPr="009A5E9F">
              <w:rPr>
                <w:rFonts w:cs="Times New Roman"/>
                <w:b/>
                <w:noProof/>
                <w:sz w:val="20"/>
                <w:szCs w:val="20"/>
              </w:rPr>
              <w:t>Sihtväärtuse mõõtühik</w:t>
            </w:r>
          </w:p>
        </w:tc>
        <w:tc>
          <w:tcPr>
            <w:tcW w:w="762" w:type="pct"/>
          </w:tcPr>
          <w:p w14:paraId="6A985772" w14:textId="77777777" w:rsidR="00F87057" w:rsidRPr="009A5E9F" w:rsidRDefault="00F87057" w:rsidP="005757BD">
            <w:pPr>
              <w:pStyle w:val="Text1"/>
              <w:ind w:left="0"/>
              <w:rPr>
                <w:rFonts w:cs="Times New Roman"/>
                <w:b/>
                <w:noProof/>
                <w:sz w:val="20"/>
                <w:szCs w:val="20"/>
              </w:rPr>
            </w:pPr>
            <w:r w:rsidRPr="009A5E9F">
              <w:rPr>
                <w:rFonts w:cs="Times New Roman"/>
                <w:b/>
                <w:noProof/>
                <w:sz w:val="20"/>
                <w:szCs w:val="20"/>
              </w:rPr>
              <w:t>Andmete allikas</w:t>
            </w:r>
          </w:p>
        </w:tc>
      </w:tr>
      <w:tr w:rsidR="00F87057" w14:paraId="19A45991" w14:textId="77777777" w:rsidTr="00F87057">
        <w:trPr>
          <w:trHeight w:val="398"/>
        </w:trPr>
        <w:tc>
          <w:tcPr>
            <w:tcW w:w="379" w:type="pct"/>
          </w:tcPr>
          <w:p w14:paraId="2A5A593B" w14:textId="77777777" w:rsidR="00F87057" w:rsidRPr="009A5E9F" w:rsidRDefault="00F87057" w:rsidP="005757BD">
            <w:pPr>
              <w:pStyle w:val="Text1"/>
              <w:ind w:left="0"/>
              <w:rPr>
                <w:noProof/>
                <w:sz w:val="20"/>
                <w:szCs w:val="20"/>
              </w:rPr>
            </w:pPr>
            <w:bookmarkStart w:id="132" w:name="_Hlk88754114"/>
            <w:r w:rsidRPr="009A5E9F">
              <w:rPr>
                <w:noProof/>
                <w:sz w:val="20"/>
                <w:szCs w:val="20"/>
              </w:rPr>
              <w:t>SO1</w:t>
            </w:r>
          </w:p>
        </w:tc>
        <w:tc>
          <w:tcPr>
            <w:tcW w:w="380" w:type="pct"/>
          </w:tcPr>
          <w:p w14:paraId="671E091E" w14:textId="1B0E032C" w:rsidR="00F87057" w:rsidRPr="009A5E9F" w:rsidRDefault="00F87057" w:rsidP="005757BD">
            <w:pPr>
              <w:pStyle w:val="Text1"/>
              <w:ind w:left="0"/>
              <w:rPr>
                <w:noProof/>
                <w:sz w:val="20"/>
                <w:szCs w:val="20"/>
              </w:rPr>
            </w:pPr>
            <w:r w:rsidRPr="009A5E9F">
              <w:rPr>
                <w:noProof/>
                <w:sz w:val="20"/>
                <w:szCs w:val="20"/>
              </w:rPr>
              <w:t>R.1.5</w:t>
            </w:r>
          </w:p>
        </w:tc>
        <w:tc>
          <w:tcPr>
            <w:tcW w:w="810" w:type="pct"/>
            <w:shd w:val="clear" w:color="auto" w:fill="auto"/>
          </w:tcPr>
          <w:p w14:paraId="0650B831" w14:textId="273A2A05" w:rsidR="00F87057" w:rsidRPr="009A5E9F" w:rsidRDefault="00F87057" w:rsidP="009E6660">
            <w:pPr>
              <w:pStyle w:val="Text1"/>
              <w:ind w:left="0"/>
              <w:jc w:val="left"/>
              <w:rPr>
                <w:noProof/>
                <w:sz w:val="20"/>
                <w:szCs w:val="20"/>
              </w:rPr>
            </w:pPr>
            <w:r w:rsidRPr="009A5E9F">
              <w:rPr>
                <w:noProof/>
                <w:sz w:val="20"/>
                <w:szCs w:val="20"/>
              </w:rPr>
              <w:t>Liikmesriikides / julgeolekuga seotud ELi ja detsentraliseeritud infosüsteemidega / rahvusvaheliste andmebaasidega koostalitlusvõimeliseks muudetud IKT-süsteemide arv</w:t>
            </w:r>
          </w:p>
        </w:tc>
        <w:tc>
          <w:tcPr>
            <w:tcW w:w="423" w:type="pct"/>
          </w:tcPr>
          <w:p w14:paraId="61B6DFAE" w14:textId="2BBB0BBE" w:rsidR="00F87057" w:rsidRPr="009A5E9F" w:rsidRDefault="00F87057" w:rsidP="005757BD">
            <w:pPr>
              <w:pStyle w:val="Text1"/>
              <w:ind w:left="0"/>
              <w:rPr>
                <w:noProof/>
                <w:sz w:val="20"/>
                <w:szCs w:val="20"/>
              </w:rPr>
            </w:pPr>
            <w:r w:rsidRPr="009A5E9F">
              <w:rPr>
                <w:noProof/>
                <w:sz w:val="20"/>
                <w:szCs w:val="20"/>
              </w:rPr>
              <w:t>Arv</w:t>
            </w:r>
          </w:p>
        </w:tc>
        <w:tc>
          <w:tcPr>
            <w:tcW w:w="344" w:type="pct"/>
          </w:tcPr>
          <w:p w14:paraId="3FAFF2AC" w14:textId="3FF66087" w:rsidR="00F87057" w:rsidRPr="009A5E9F" w:rsidRDefault="00F87057" w:rsidP="005757BD">
            <w:pPr>
              <w:pStyle w:val="Text1"/>
              <w:ind w:left="0"/>
              <w:rPr>
                <w:noProof/>
                <w:sz w:val="20"/>
                <w:szCs w:val="20"/>
              </w:rPr>
            </w:pPr>
            <w:r w:rsidRPr="009A5E9F">
              <w:rPr>
                <w:noProof/>
                <w:sz w:val="20"/>
                <w:szCs w:val="20"/>
              </w:rPr>
              <w:t>0</w:t>
            </w:r>
          </w:p>
        </w:tc>
        <w:tc>
          <w:tcPr>
            <w:tcW w:w="500" w:type="pct"/>
          </w:tcPr>
          <w:p w14:paraId="5BFD8FDE" w14:textId="41BE3B02" w:rsidR="00F87057" w:rsidRPr="009A5E9F" w:rsidRDefault="00F87057" w:rsidP="005757BD">
            <w:pPr>
              <w:pStyle w:val="Text1"/>
              <w:ind w:left="0"/>
              <w:rPr>
                <w:b/>
                <w:noProof/>
                <w:sz w:val="20"/>
                <w:szCs w:val="20"/>
              </w:rPr>
            </w:pPr>
            <w:r w:rsidRPr="009A5E9F">
              <w:rPr>
                <w:noProof/>
                <w:sz w:val="20"/>
                <w:szCs w:val="20"/>
              </w:rPr>
              <w:t>Arv</w:t>
            </w:r>
          </w:p>
        </w:tc>
        <w:tc>
          <w:tcPr>
            <w:tcW w:w="357" w:type="pct"/>
            <w:shd w:val="clear" w:color="auto" w:fill="auto"/>
          </w:tcPr>
          <w:p w14:paraId="29851A41" w14:textId="0AF8AE03" w:rsidR="00F87057" w:rsidRPr="009A5E9F" w:rsidRDefault="00527CF3" w:rsidP="005757BD">
            <w:pPr>
              <w:pStyle w:val="Text1"/>
              <w:ind w:left="0"/>
              <w:jc w:val="center"/>
              <w:rPr>
                <w:b/>
                <w:noProof/>
                <w:sz w:val="20"/>
                <w:szCs w:val="20"/>
              </w:rPr>
            </w:pPr>
            <w:r w:rsidRPr="009A5E9F">
              <w:rPr>
                <w:b/>
                <w:noProof/>
                <w:sz w:val="20"/>
                <w:szCs w:val="20"/>
              </w:rPr>
              <w:t>202</w:t>
            </w:r>
            <w:r>
              <w:rPr>
                <w:b/>
                <w:noProof/>
                <w:sz w:val="20"/>
                <w:szCs w:val="20"/>
              </w:rPr>
              <w:t>1</w:t>
            </w:r>
          </w:p>
        </w:tc>
        <w:tc>
          <w:tcPr>
            <w:tcW w:w="453" w:type="pct"/>
            <w:shd w:val="clear" w:color="auto" w:fill="auto"/>
          </w:tcPr>
          <w:p w14:paraId="724D0AF3" w14:textId="4C12185D" w:rsidR="00F87057" w:rsidRPr="009A5E9F" w:rsidRDefault="005C6ADF" w:rsidP="005757BD">
            <w:pPr>
              <w:pStyle w:val="Text1"/>
              <w:ind w:left="0"/>
              <w:jc w:val="center"/>
              <w:rPr>
                <w:b/>
                <w:noProof/>
                <w:sz w:val="20"/>
                <w:szCs w:val="20"/>
              </w:rPr>
            </w:pPr>
            <w:del w:id="133" w:author="Ülle Leht" w:date="2025-07-11T12:42:00Z">
              <w:r w:rsidDel="008E2F1B">
                <w:rPr>
                  <w:b/>
                  <w:noProof/>
                  <w:sz w:val="20"/>
                  <w:szCs w:val="20"/>
                </w:rPr>
                <w:delText>1</w:delText>
              </w:r>
            </w:del>
            <w:ins w:id="134" w:author="Ülle Leht" w:date="2025-07-11T12:42:00Z">
              <w:r w:rsidR="008E2F1B">
                <w:rPr>
                  <w:b/>
                  <w:noProof/>
                  <w:sz w:val="20"/>
                  <w:szCs w:val="20"/>
                </w:rPr>
                <w:t>3</w:t>
              </w:r>
            </w:ins>
          </w:p>
        </w:tc>
        <w:tc>
          <w:tcPr>
            <w:tcW w:w="590" w:type="pct"/>
            <w:shd w:val="clear" w:color="auto" w:fill="auto"/>
          </w:tcPr>
          <w:p w14:paraId="10A9F63B" w14:textId="77777777" w:rsidR="00F87057" w:rsidRPr="009A5E9F" w:rsidRDefault="00F87057" w:rsidP="009E6660">
            <w:pPr>
              <w:pStyle w:val="Text1"/>
              <w:ind w:left="0"/>
              <w:rPr>
                <w:noProof/>
                <w:sz w:val="20"/>
                <w:szCs w:val="20"/>
              </w:rPr>
            </w:pPr>
            <w:r w:rsidRPr="009A5E9F">
              <w:rPr>
                <w:noProof/>
                <w:sz w:val="20"/>
                <w:szCs w:val="20"/>
              </w:rPr>
              <w:t>Absoluutarv</w:t>
            </w:r>
          </w:p>
        </w:tc>
        <w:tc>
          <w:tcPr>
            <w:tcW w:w="762" w:type="pct"/>
          </w:tcPr>
          <w:p w14:paraId="6357E2EA" w14:textId="77777777" w:rsidR="00F87057" w:rsidRPr="009A5E9F" w:rsidRDefault="00F87057" w:rsidP="005757BD">
            <w:pPr>
              <w:rPr>
                <w:noProof/>
                <w:sz w:val="20"/>
              </w:rPr>
            </w:pPr>
            <w:r w:rsidRPr="009A5E9F">
              <w:rPr>
                <w:noProof/>
                <w:sz w:val="20"/>
              </w:rPr>
              <w:t>Projektide aruanded</w:t>
            </w:r>
          </w:p>
        </w:tc>
      </w:tr>
      <w:tr w:rsidR="00F87057" w14:paraId="01DF1C39" w14:textId="77777777" w:rsidTr="00F87057">
        <w:trPr>
          <w:trHeight w:val="398"/>
        </w:trPr>
        <w:tc>
          <w:tcPr>
            <w:tcW w:w="379" w:type="pct"/>
          </w:tcPr>
          <w:p w14:paraId="510CBFEE" w14:textId="7AE3F7F4" w:rsidR="00F87057" w:rsidRPr="009A5E9F" w:rsidRDefault="00F87057" w:rsidP="005757BD">
            <w:pPr>
              <w:pStyle w:val="Text1"/>
              <w:ind w:left="0"/>
              <w:rPr>
                <w:noProof/>
                <w:sz w:val="20"/>
                <w:szCs w:val="20"/>
              </w:rPr>
            </w:pPr>
            <w:r w:rsidRPr="009A5E9F">
              <w:rPr>
                <w:noProof/>
                <w:sz w:val="20"/>
                <w:szCs w:val="20"/>
              </w:rPr>
              <w:lastRenderedPageBreak/>
              <w:t>SO1</w:t>
            </w:r>
          </w:p>
        </w:tc>
        <w:tc>
          <w:tcPr>
            <w:tcW w:w="380" w:type="pct"/>
          </w:tcPr>
          <w:p w14:paraId="712BE666" w14:textId="0C6EDE81" w:rsidR="00F87057" w:rsidRPr="009A5E9F" w:rsidRDefault="00F87057" w:rsidP="005757BD">
            <w:pPr>
              <w:pStyle w:val="Text1"/>
              <w:ind w:left="0"/>
              <w:rPr>
                <w:noProof/>
                <w:sz w:val="20"/>
                <w:szCs w:val="20"/>
              </w:rPr>
            </w:pPr>
            <w:r w:rsidRPr="009A5E9F">
              <w:rPr>
                <w:noProof/>
                <w:sz w:val="20"/>
                <w:szCs w:val="20"/>
              </w:rPr>
              <w:t>R.1.6</w:t>
            </w:r>
          </w:p>
        </w:tc>
        <w:tc>
          <w:tcPr>
            <w:tcW w:w="810" w:type="pct"/>
            <w:shd w:val="clear" w:color="auto" w:fill="auto"/>
          </w:tcPr>
          <w:p w14:paraId="3C32C832" w14:textId="04AA408B" w:rsidR="00F87057" w:rsidRPr="009A5E9F" w:rsidRDefault="00F87057" w:rsidP="009E6660">
            <w:pPr>
              <w:pStyle w:val="Text1"/>
              <w:ind w:left="0"/>
              <w:jc w:val="left"/>
              <w:rPr>
                <w:noProof/>
                <w:sz w:val="20"/>
                <w:szCs w:val="20"/>
              </w:rPr>
            </w:pPr>
            <w:bookmarkStart w:id="135" w:name="OLE_LINK1"/>
            <w:r w:rsidRPr="009A5E9F">
              <w:rPr>
                <w:noProof/>
                <w:sz w:val="20"/>
                <w:szCs w:val="20"/>
              </w:rPr>
              <w:t xml:space="preserve">Selliste haldusüksuste arv, </w:t>
            </w:r>
            <w:r w:rsidR="00BD4FFC">
              <w:rPr>
                <w:noProof/>
                <w:sz w:val="20"/>
                <w:szCs w:val="20"/>
              </w:rPr>
              <w:t>mis</w:t>
            </w:r>
            <w:r w:rsidR="00BD4FFC" w:rsidRPr="009A5E9F">
              <w:rPr>
                <w:noProof/>
                <w:sz w:val="20"/>
                <w:szCs w:val="20"/>
              </w:rPr>
              <w:t xml:space="preserve"> </w:t>
            </w:r>
            <w:r w:rsidRPr="009A5E9F">
              <w:rPr>
                <w:noProof/>
                <w:sz w:val="20"/>
                <w:szCs w:val="20"/>
              </w:rPr>
              <w:t>on välja töötanud</w:t>
            </w:r>
            <w:r w:rsidR="00D04B5E" w:rsidRPr="009A5E9F">
              <w:rPr>
                <w:noProof/>
                <w:sz w:val="20"/>
                <w:szCs w:val="20"/>
              </w:rPr>
              <w:t xml:space="preserve"> </w:t>
            </w:r>
            <w:r w:rsidR="00BD4FFC">
              <w:rPr>
                <w:noProof/>
                <w:sz w:val="20"/>
                <w:szCs w:val="20"/>
              </w:rPr>
              <w:t>või</w:t>
            </w:r>
            <w:r w:rsidR="00D04B5E" w:rsidRPr="009A5E9F">
              <w:rPr>
                <w:noProof/>
                <w:sz w:val="20"/>
                <w:szCs w:val="20"/>
              </w:rPr>
              <w:t xml:space="preserve"> </w:t>
            </w:r>
            <w:r w:rsidR="00BD4FFC">
              <w:rPr>
                <w:noProof/>
                <w:sz w:val="20"/>
                <w:szCs w:val="20"/>
              </w:rPr>
              <w:t>ajakohastanud</w:t>
            </w:r>
            <w:r w:rsidR="00BD4FFC" w:rsidRPr="009A5E9F">
              <w:rPr>
                <w:noProof/>
                <w:sz w:val="20"/>
                <w:szCs w:val="20"/>
              </w:rPr>
              <w:t xml:space="preserve"> </w:t>
            </w:r>
            <w:r w:rsidRPr="009A5E9F">
              <w:rPr>
                <w:noProof/>
                <w:sz w:val="20"/>
                <w:szCs w:val="20"/>
              </w:rPr>
              <w:t xml:space="preserve">olemasolevaid </w:t>
            </w:r>
            <w:r w:rsidR="00BD4FFC">
              <w:rPr>
                <w:noProof/>
                <w:sz w:val="20"/>
                <w:szCs w:val="20"/>
              </w:rPr>
              <w:t>teabevahetus</w:t>
            </w:r>
            <w:r w:rsidRPr="009A5E9F">
              <w:rPr>
                <w:noProof/>
                <w:sz w:val="20"/>
                <w:szCs w:val="20"/>
              </w:rPr>
              <w:t>mehhanisme/menetlusi/vahendeid/</w:t>
            </w:r>
            <w:r w:rsidR="004A4458">
              <w:rPr>
                <w:noProof/>
                <w:sz w:val="20"/>
                <w:szCs w:val="20"/>
              </w:rPr>
              <w:br/>
            </w:r>
            <w:r w:rsidRPr="009A5E9F">
              <w:rPr>
                <w:noProof/>
                <w:sz w:val="20"/>
                <w:szCs w:val="20"/>
              </w:rPr>
              <w:t>juhiseid teabe vahetamiseks teiste liikmesriikidega / liidu organite, ametite või asutustega / kolmandate riikidega / rahvusvaheliste organisatsioonidega</w:t>
            </w:r>
            <w:bookmarkEnd w:id="135"/>
          </w:p>
        </w:tc>
        <w:tc>
          <w:tcPr>
            <w:tcW w:w="423" w:type="pct"/>
          </w:tcPr>
          <w:p w14:paraId="03370ACC" w14:textId="165EE314" w:rsidR="00F87057" w:rsidRPr="009A5E9F" w:rsidRDefault="00F87057" w:rsidP="005757BD">
            <w:pPr>
              <w:pStyle w:val="Text1"/>
              <w:ind w:left="0"/>
              <w:rPr>
                <w:noProof/>
                <w:sz w:val="20"/>
                <w:szCs w:val="20"/>
              </w:rPr>
            </w:pPr>
            <w:r w:rsidRPr="009A5E9F">
              <w:rPr>
                <w:noProof/>
                <w:sz w:val="20"/>
                <w:szCs w:val="20"/>
              </w:rPr>
              <w:t>Arv</w:t>
            </w:r>
          </w:p>
        </w:tc>
        <w:tc>
          <w:tcPr>
            <w:tcW w:w="344" w:type="pct"/>
          </w:tcPr>
          <w:p w14:paraId="71A5E569" w14:textId="1BF259FC" w:rsidR="00F87057" w:rsidRPr="009A5E9F" w:rsidRDefault="00F87057" w:rsidP="005757BD">
            <w:pPr>
              <w:pStyle w:val="Text1"/>
              <w:ind w:left="0"/>
              <w:rPr>
                <w:noProof/>
                <w:sz w:val="20"/>
                <w:szCs w:val="20"/>
              </w:rPr>
            </w:pPr>
            <w:r w:rsidRPr="009A5E9F">
              <w:rPr>
                <w:noProof/>
                <w:sz w:val="20"/>
                <w:szCs w:val="20"/>
              </w:rPr>
              <w:t>0</w:t>
            </w:r>
          </w:p>
        </w:tc>
        <w:tc>
          <w:tcPr>
            <w:tcW w:w="500" w:type="pct"/>
          </w:tcPr>
          <w:p w14:paraId="045EDAEC" w14:textId="2CB4B61C" w:rsidR="00F87057" w:rsidRPr="009A5E9F" w:rsidRDefault="00F87057" w:rsidP="005757BD">
            <w:pPr>
              <w:pStyle w:val="Text1"/>
              <w:ind w:left="0"/>
              <w:rPr>
                <w:b/>
                <w:noProof/>
                <w:sz w:val="20"/>
                <w:szCs w:val="20"/>
              </w:rPr>
            </w:pPr>
            <w:r w:rsidRPr="009A5E9F">
              <w:rPr>
                <w:noProof/>
                <w:sz w:val="20"/>
                <w:szCs w:val="20"/>
              </w:rPr>
              <w:t>Arv</w:t>
            </w:r>
          </w:p>
        </w:tc>
        <w:tc>
          <w:tcPr>
            <w:tcW w:w="357" w:type="pct"/>
            <w:shd w:val="clear" w:color="auto" w:fill="auto"/>
          </w:tcPr>
          <w:p w14:paraId="460137D2" w14:textId="01385E71" w:rsidR="00F87057" w:rsidRPr="009A5E9F" w:rsidRDefault="00527CF3" w:rsidP="005757BD">
            <w:pPr>
              <w:pStyle w:val="Text1"/>
              <w:ind w:left="0"/>
              <w:jc w:val="center"/>
              <w:rPr>
                <w:b/>
                <w:noProof/>
                <w:sz w:val="20"/>
                <w:szCs w:val="20"/>
              </w:rPr>
            </w:pPr>
            <w:r w:rsidRPr="009A5E9F">
              <w:rPr>
                <w:b/>
                <w:noProof/>
                <w:sz w:val="20"/>
                <w:szCs w:val="20"/>
              </w:rPr>
              <w:t>202</w:t>
            </w:r>
            <w:r>
              <w:rPr>
                <w:b/>
                <w:noProof/>
                <w:sz w:val="20"/>
                <w:szCs w:val="20"/>
              </w:rPr>
              <w:t>1</w:t>
            </w:r>
          </w:p>
        </w:tc>
        <w:tc>
          <w:tcPr>
            <w:tcW w:w="453" w:type="pct"/>
            <w:shd w:val="clear" w:color="auto" w:fill="auto"/>
          </w:tcPr>
          <w:p w14:paraId="37C753F3" w14:textId="3A58276A" w:rsidR="00F87057" w:rsidRPr="009A5E9F" w:rsidRDefault="00F87057" w:rsidP="005757BD">
            <w:pPr>
              <w:pStyle w:val="Text1"/>
              <w:ind w:left="0"/>
              <w:jc w:val="center"/>
              <w:rPr>
                <w:b/>
                <w:noProof/>
                <w:sz w:val="20"/>
                <w:szCs w:val="20"/>
              </w:rPr>
            </w:pPr>
            <w:del w:id="136" w:author="Ülle Leht" w:date="2025-07-11T12:43:00Z">
              <w:r w:rsidRPr="009A5E9F" w:rsidDel="008E2F1B">
                <w:rPr>
                  <w:b/>
                  <w:noProof/>
                  <w:sz w:val="20"/>
                  <w:szCs w:val="20"/>
                </w:rPr>
                <w:delText>1</w:delText>
              </w:r>
            </w:del>
            <w:ins w:id="137" w:author="Ülle Leht" w:date="2025-07-11T12:43:00Z">
              <w:r w:rsidR="008E2F1B">
                <w:rPr>
                  <w:b/>
                  <w:noProof/>
                  <w:sz w:val="20"/>
                  <w:szCs w:val="20"/>
                </w:rPr>
                <w:t>3</w:t>
              </w:r>
            </w:ins>
          </w:p>
        </w:tc>
        <w:tc>
          <w:tcPr>
            <w:tcW w:w="590" w:type="pct"/>
            <w:shd w:val="clear" w:color="auto" w:fill="auto"/>
          </w:tcPr>
          <w:p w14:paraId="74EC50E3" w14:textId="77777777" w:rsidR="00F87057" w:rsidRPr="009A5E9F" w:rsidRDefault="00F87057" w:rsidP="009E6660">
            <w:pPr>
              <w:pStyle w:val="Text1"/>
              <w:ind w:left="0"/>
              <w:rPr>
                <w:b/>
                <w:noProof/>
                <w:sz w:val="20"/>
                <w:szCs w:val="20"/>
              </w:rPr>
            </w:pPr>
            <w:r w:rsidRPr="009A5E9F">
              <w:rPr>
                <w:noProof/>
                <w:sz w:val="20"/>
                <w:szCs w:val="20"/>
              </w:rPr>
              <w:t>Absoluutarv</w:t>
            </w:r>
          </w:p>
        </w:tc>
        <w:tc>
          <w:tcPr>
            <w:tcW w:w="762" w:type="pct"/>
          </w:tcPr>
          <w:p w14:paraId="28E81CD6" w14:textId="77777777" w:rsidR="00F87057" w:rsidRPr="009A5E9F" w:rsidRDefault="00F87057" w:rsidP="005757BD">
            <w:pPr>
              <w:rPr>
                <w:noProof/>
                <w:sz w:val="20"/>
              </w:rPr>
            </w:pPr>
            <w:r w:rsidRPr="009A5E9F">
              <w:rPr>
                <w:noProof/>
                <w:sz w:val="20"/>
              </w:rPr>
              <w:t>Projektide aruanded</w:t>
            </w:r>
          </w:p>
        </w:tc>
      </w:tr>
      <w:tr w:rsidR="00F87057" w14:paraId="53E5B0E4" w14:textId="77777777" w:rsidTr="00F87057">
        <w:trPr>
          <w:trHeight w:val="398"/>
        </w:trPr>
        <w:tc>
          <w:tcPr>
            <w:tcW w:w="379" w:type="pct"/>
          </w:tcPr>
          <w:p w14:paraId="674A6130" w14:textId="16AC5091" w:rsidR="00F87057" w:rsidRPr="009A5E9F" w:rsidRDefault="00F87057" w:rsidP="005757BD">
            <w:pPr>
              <w:pStyle w:val="Text1"/>
              <w:ind w:left="0"/>
              <w:rPr>
                <w:noProof/>
                <w:sz w:val="20"/>
                <w:szCs w:val="20"/>
              </w:rPr>
            </w:pPr>
            <w:r w:rsidRPr="009A5E9F">
              <w:rPr>
                <w:noProof/>
                <w:sz w:val="20"/>
                <w:szCs w:val="20"/>
              </w:rPr>
              <w:t>SO1</w:t>
            </w:r>
          </w:p>
        </w:tc>
        <w:tc>
          <w:tcPr>
            <w:tcW w:w="380" w:type="pct"/>
          </w:tcPr>
          <w:p w14:paraId="2B7F6E45" w14:textId="43D3914E" w:rsidR="00F87057" w:rsidRPr="009A5E9F" w:rsidRDefault="00F87057" w:rsidP="005757BD">
            <w:pPr>
              <w:pStyle w:val="Text1"/>
              <w:ind w:left="0"/>
              <w:rPr>
                <w:noProof/>
                <w:sz w:val="20"/>
                <w:szCs w:val="20"/>
              </w:rPr>
            </w:pPr>
            <w:r w:rsidRPr="009A5E9F">
              <w:rPr>
                <w:noProof/>
                <w:sz w:val="20"/>
                <w:szCs w:val="20"/>
              </w:rPr>
              <w:t>R.1.7</w:t>
            </w:r>
          </w:p>
        </w:tc>
        <w:tc>
          <w:tcPr>
            <w:tcW w:w="810" w:type="pct"/>
            <w:shd w:val="clear" w:color="auto" w:fill="auto"/>
          </w:tcPr>
          <w:p w14:paraId="52B612E6" w14:textId="2EBB56C8" w:rsidR="00F87057" w:rsidRPr="009A5E9F" w:rsidRDefault="00F87057" w:rsidP="009E6660">
            <w:pPr>
              <w:pStyle w:val="Text1"/>
              <w:ind w:left="0"/>
              <w:jc w:val="left"/>
              <w:rPr>
                <w:noProof/>
                <w:sz w:val="20"/>
                <w:szCs w:val="20"/>
              </w:rPr>
            </w:pPr>
            <w:r w:rsidRPr="009A5E9F">
              <w:rPr>
                <w:noProof/>
                <w:sz w:val="20"/>
                <w:szCs w:val="20"/>
              </w:rPr>
              <w:t>Nende osalejate arv, kes peavad koolitust oma töö jaoks kasulikuks</w:t>
            </w:r>
          </w:p>
        </w:tc>
        <w:tc>
          <w:tcPr>
            <w:tcW w:w="423" w:type="pct"/>
          </w:tcPr>
          <w:p w14:paraId="2DFFE67C" w14:textId="513A355B" w:rsidR="00F87057" w:rsidRPr="009A5E9F" w:rsidRDefault="00F87057" w:rsidP="005757BD">
            <w:pPr>
              <w:pStyle w:val="Text1"/>
              <w:ind w:left="0"/>
              <w:rPr>
                <w:noProof/>
                <w:sz w:val="20"/>
                <w:szCs w:val="20"/>
              </w:rPr>
            </w:pPr>
            <w:r w:rsidRPr="009A5E9F">
              <w:rPr>
                <w:noProof/>
                <w:sz w:val="20"/>
                <w:szCs w:val="20"/>
              </w:rPr>
              <w:t>Arv</w:t>
            </w:r>
          </w:p>
        </w:tc>
        <w:tc>
          <w:tcPr>
            <w:tcW w:w="344" w:type="pct"/>
          </w:tcPr>
          <w:p w14:paraId="4D39F039" w14:textId="3B72D191" w:rsidR="00F87057" w:rsidRPr="009A5E9F" w:rsidRDefault="00F87057" w:rsidP="005757BD">
            <w:pPr>
              <w:pStyle w:val="Text1"/>
              <w:ind w:left="0"/>
              <w:rPr>
                <w:noProof/>
                <w:sz w:val="20"/>
                <w:szCs w:val="20"/>
              </w:rPr>
            </w:pPr>
            <w:r w:rsidRPr="009A5E9F">
              <w:rPr>
                <w:noProof/>
                <w:sz w:val="20"/>
                <w:szCs w:val="20"/>
              </w:rPr>
              <w:t>0</w:t>
            </w:r>
          </w:p>
        </w:tc>
        <w:tc>
          <w:tcPr>
            <w:tcW w:w="500" w:type="pct"/>
          </w:tcPr>
          <w:p w14:paraId="42C197FE" w14:textId="77777777" w:rsidR="00F87057" w:rsidRPr="009A5E9F" w:rsidRDefault="00F87057" w:rsidP="005757BD">
            <w:pPr>
              <w:pStyle w:val="Text1"/>
              <w:ind w:left="0"/>
              <w:rPr>
                <w:b/>
                <w:noProof/>
                <w:sz w:val="20"/>
                <w:szCs w:val="20"/>
              </w:rPr>
            </w:pPr>
            <w:r w:rsidRPr="009A5E9F">
              <w:rPr>
                <w:noProof/>
                <w:sz w:val="20"/>
                <w:szCs w:val="20"/>
              </w:rPr>
              <w:t>Osakaal</w:t>
            </w:r>
          </w:p>
        </w:tc>
        <w:tc>
          <w:tcPr>
            <w:tcW w:w="357" w:type="pct"/>
            <w:shd w:val="clear" w:color="auto" w:fill="auto"/>
          </w:tcPr>
          <w:p w14:paraId="17F0CA96" w14:textId="6A8BD51D" w:rsidR="00F87057" w:rsidRPr="009A5E9F" w:rsidRDefault="00527CF3" w:rsidP="005757BD">
            <w:pPr>
              <w:pStyle w:val="Text1"/>
              <w:ind w:left="0"/>
              <w:jc w:val="center"/>
              <w:rPr>
                <w:b/>
                <w:noProof/>
                <w:sz w:val="20"/>
                <w:szCs w:val="20"/>
              </w:rPr>
            </w:pPr>
            <w:r w:rsidRPr="009A5E9F">
              <w:rPr>
                <w:b/>
                <w:noProof/>
                <w:sz w:val="20"/>
                <w:szCs w:val="20"/>
              </w:rPr>
              <w:t>202</w:t>
            </w:r>
            <w:r>
              <w:rPr>
                <w:b/>
                <w:noProof/>
                <w:sz w:val="20"/>
                <w:szCs w:val="20"/>
              </w:rPr>
              <w:t>1</w:t>
            </w:r>
          </w:p>
        </w:tc>
        <w:tc>
          <w:tcPr>
            <w:tcW w:w="453" w:type="pct"/>
            <w:shd w:val="clear" w:color="auto" w:fill="auto"/>
          </w:tcPr>
          <w:p w14:paraId="0B9891C5" w14:textId="563C7854" w:rsidR="00F87057" w:rsidRPr="009A5E9F" w:rsidRDefault="00F87057" w:rsidP="005757BD">
            <w:pPr>
              <w:pStyle w:val="Text1"/>
              <w:ind w:left="0"/>
              <w:jc w:val="center"/>
              <w:rPr>
                <w:b/>
                <w:noProof/>
                <w:sz w:val="20"/>
                <w:szCs w:val="20"/>
              </w:rPr>
            </w:pPr>
            <w:del w:id="138" w:author="Ülle Leht" w:date="2025-07-11T12:43:00Z">
              <w:r w:rsidRPr="009A5E9F" w:rsidDel="008E2F1B">
                <w:rPr>
                  <w:b/>
                  <w:noProof/>
                  <w:sz w:val="20"/>
                  <w:szCs w:val="20"/>
                </w:rPr>
                <w:delText>22</w:delText>
              </w:r>
            </w:del>
            <w:ins w:id="139" w:author="Ülle Leht" w:date="2025-07-11T12:43:00Z">
              <w:r w:rsidR="008E2F1B">
                <w:rPr>
                  <w:b/>
                  <w:noProof/>
                  <w:sz w:val="20"/>
                  <w:szCs w:val="20"/>
                </w:rPr>
                <w:t>27</w:t>
              </w:r>
            </w:ins>
          </w:p>
        </w:tc>
        <w:tc>
          <w:tcPr>
            <w:tcW w:w="590" w:type="pct"/>
            <w:shd w:val="clear" w:color="auto" w:fill="auto"/>
          </w:tcPr>
          <w:p w14:paraId="771CEBA9" w14:textId="77777777" w:rsidR="00F87057" w:rsidRPr="009A5E9F" w:rsidRDefault="00F87057" w:rsidP="009E6660">
            <w:pPr>
              <w:pStyle w:val="Text1"/>
              <w:ind w:left="0"/>
              <w:rPr>
                <w:b/>
                <w:noProof/>
                <w:sz w:val="20"/>
                <w:szCs w:val="20"/>
              </w:rPr>
            </w:pPr>
            <w:r w:rsidRPr="009A5E9F">
              <w:rPr>
                <w:noProof/>
                <w:sz w:val="20"/>
                <w:szCs w:val="20"/>
              </w:rPr>
              <w:t>Absoluutarv</w:t>
            </w:r>
          </w:p>
        </w:tc>
        <w:tc>
          <w:tcPr>
            <w:tcW w:w="762" w:type="pct"/>
          </w:tcPr>
          <w:p w14:paraId="2B899BF8" w14:textId="0AD816CC" w:rsidR="00F87057" w:rsidRPr="009A5E9F" w:rsidRDefault="00F87057" w:rsidP="009E6660">
            <w:pPr>
              <w:jc w:val="left"/>
              <w:rPr>
                <w:noProof/>
                <w:sz w:val="20"/>
              </w:rPr>
            </w:pPr>
            <w:r w:rsidRPr="009A5E9F">
              <w:rPr>
                <w:noProof/>
                <w:sz w:val="20"/>
              </w:rPr>
              <w:t>Koolitustel osalejate tagasisidelehed, projektide aruanded</w:t>
            </w:r>
          </w:p>
        </w:tc>
      </w:tr>
      <w:tr w:rsidR="00F87057" w14:paraId="18DF6122" w14:textId="77777777" w:rsidTr="00F87057">
        <w:trPr>
          <w:trHeight w:val="398"/>
        </w:trPr>
        <w:tc>
          <w:tcPr>
            <w:tcW w:w="379" w:type="pct"/>
          </w:tcPr>
          <w:p w14:paraId="2DC00D3F" w14:textId="6B9B8724" w:rsidR="00F87057" w:rsidRPr="009A5E9F" w:rsidRDefault="00F87057" w:rsidP="005757BD">
            <w:pPr>
              <w:pStyle w:val="Text1"/>
              <w:ind w:left="0"/>
              <w:rPr>
                <w:noProof/>
                <w:sz w:val="20"/>
                <w:szCs w:val="20"/>
              </w:rPr>
            </w:pPr>
            <w:r w:rsidRPr="009A5E9F">
              <w:rPr>
                <w:noProof/>
                <w:sz w:val="20"/>
                <w:szCs w:val="20"/>
              </w:rPr>
              <w:t>SO1</w:t>
            </w:r>
          </w:p>
        </w:tc>
        <w:tc>
          <w:tcPr>
            <w:tcW w:w="380" w:type="pct"/>
          </w:tcPr>
          <w:p w14:paraId="3BC8EB60" w14:textId="0C504C12" w:rsidR="00F87057" w:rsidRPr="009A5E9F" w:rsidRDefault="00F87057" w:rsidP="005757BD">
            <w:pPr>
              <w:pStyle w:val="Text1"/>
              <w:ind w:left="0"/>
              <w:rPr>
                <w:noProof/>
                <w:sz w:val="20"/>
                <w:szCs w:val="20"/>
              </w:rPr>
            </w:pPr>
            <w:r w:rsidRPr="009A5E9F">
              <w:rPr>
                <w:noProof/>
                <w:sz w:val="20"/>
                <w:szCs w:val="20"/>
              </w:rPr>
              <w:t>R.1.8</w:t>
            </w:r>
          </w:p>
        </w:tc>
        <w:tc>
          <w:tcPr>
            <w:tcW w:w="810" w:type="pct"/>
            <w:shd w:val="clear" w:color="auto" w:fill="auto"/>
          </w:tcPr>
          <w:p w14:paraId="25FA9246" w14:textId="3AFD71EC" w:rsidR="00F87057" w:rsidRPr="009A5E9F" w:rsidRDefault="00F87057" w:rsidP="009E6660">
            <w:pPr>
              <w:pStyle w:val="Text1"/>
              <w:ind w:left="0"/>
              <w:jc w:val="left"/>
              <w:rPr>
                <w:noProof/>
                <w:sz w:val="20"/>
                <w:szCs w:val="20"/>
              </w:rPr>
            </w:pPr>
            <w:r w:rsidRPr="009A5E9F">
              <w:rPr>
                <w:noProof/>
                <w:sz w:val="20"/>
                <w:szCs w:val="20"/>
              </w:rPr>
              <w:t>Nende osalejate arv, kes teatavad kolm kuud pärast koolitust, et nad kasutavad koolituse käigus omandatud oskusi ja pädevust</w:t>
            </w:r>
          </w:p>
        </w:tc>
        <w:tc>
          <w:tcPr>
            <w:tcW w:w="423" w:type="pct"/>
          </w:tcPr>
          <w:p w14:paraId="18CA5D73" w14:textId="411DBBA6" w:rsidR="00F87057" w:rsidRPr="009A5E9F" w:rsidRDefault="00F87057" w:rsidP="005757BD">
            <w:pPr>
              <w:pStyle w:val="Text1"/>
              <w:ind w:left="0"/>
              <w:rPr>
                <w:noProof/>
                <w:sz w:val="20"/>
                <w:szCs w:val="20"/>
              </w:rPr>
            </w:pPr>
            <w:r w:rsidRPr="009A5E9F">
              <w:rPr>
                <w:noProof/>
                <w:sz w:val="20"/>
                <w:szCs w:val="20"/>
              </w:rPr>
              <w:t>Arv</w:t>
            </w:r>
          </w:p>
        </w:tc>
        <w:tc>
          <w:tcPr>
            <w:tcW w:w="344" w:type="pct"/>
          </w:tcPr>
          <w:p w14:paraId="266FCC56" w14:textId="13D116BA" w:rsidR="00F87057" w:rsidRPr="009A5E9F" w:rsidRDefault="00F87057" w:rsidP="005757BD">
            <w:pPr>
              <w:pStyle w:val="Text1"/>
              <w:ind w:left="0"/>
              <w:rPr>
                <w:noProof/>
                <w:sz w:val="20"/>
                <w:szCs w:val="20"/>
              </w:rPr>
            </w:pPr>
            <w:r w:rsidRPr="009A5E9F">
              <w:rPr>
                <w:noProof/>
                <w:sz w:val="20"/>
                <w:szCs w:val="20"/>
              </w:rPr>
              <w:t>0</w:t>
            </w:r>
          </w:p>
        </w:tc>
        <w:tc>
          <w:tcPr>
            <w:tcW w:w="500" w:type="pct"/>
          </w:tcPr>
          <w:p w14:paraId="29FEC4A1" w14:textId="4A3835E6" w:rsidR="00F87057" w:rsidRPr="009A5E9F" w:rsidRDefault="00F87057" w:rsidP="005757BD">
            <w:pPr>
              <w:pStyle w:val="Text1"/>
              <w:ind w:left="0"/>
              <w:rPr>
                <w:b/>
                <w:noProof/>
                <w:sz w:val="20"/>
                <w:szCs w:val="20"/>
              </w:rPr>
            </w:pPr>
            <w:r w:rsidRPr="009A5E9F">
              <w:rPr>
                <w:noProof/>
                <w:sz w:val="20"/>
                <w:szCs w:val="20"/>
              </w:rPr>
              <w:t>Osakaal</w:t>
            </w:r>
          </w:p>
        </w:tc>
        <w:tc>
          <w:tcPr>
            <w:tcW w:w="357" w:type="pct"/>
            <w:shd w:val="clear" w:color="auto" w:fill="auto"/>
          </w:tcPr>
          <w:p w14:paraId="2DCA0F9C" w14:textId="117B9EFE" w:rsidR="00F87057" w:rsidRPr="009A5E9F" w:rsidRDefault="00527CF3" w:rsidP="005757BD">
            <w:pPr>
              <w:pStyle w:val="Text1"/>
              <w:ind w:left="0"/>
              <w:jc w:val="center"/>
              <w:rPr>
                <w:b/>
                <w:noProof/>
                <w:sz w:val="20"/>
                <w:szCs w:val="20"/>
              </w:rPr>
            </w:pPr>
            <w:r w:rsidRPr="009A5E9F">
              <w:rPr>
                <w:b/>
                <w:noProof/>
                <w:sz w:val="20"/>
                <w:szCs w:val="20"/>
              </w:rPr>
              <w:t>202</w:t>
            </w:r>
            <w:r>
              <w:rPr>
                <w:b/>
                <w:noProof/>
                <w:sz w:val="20"/>
                <w:szCs w:val="20"/>
              </w:rPr>
              <w:t>1</w:t>
            </w:r>
          </w:p>
        </w:tc>
        <w:tc>
          <w:tcPr>
            <w:tcW w:w="453" w:type="pct"/>
            <w:shd w:val="clear" w:color="auto" w:fill="auto"/>
          </w:tcPr>
          <w:p w14:paraId="3BC59336" w14:textId="2868501E" w:rsidR="00F87057" w:rsidRPr="009A5E9F" w:rsidRDefault="00F87057" w:rsidP="005757BD">
            <w:pPr>
              <w:pStyle w:val="Text1"/>
              <w:ind w:left="0"/>
              <w:jc w:val="center"/>
              <w:rPr>
                <w:b/>
                <w:noProof/>
                <w:sz w:val="20"/>
                <w:szCs w:val="20"/>
              </w:rPr>
            </w:pPr>
            <w:del w:id="140" w:author="Ülle Leht" w:date="2025-07-11T12:43:00Z">
              <w:r w:rsidRPr="009A5E9F" w:rsidDel="008E2F1B">
                <w:rPr>
                  <w:b/>
                  <w:noProof/>
                  <w:sz w:val="20"/>
                  <w:szCs w:val="20"/>
                </w:rPr>
                <w:delText>22</w:delText>
              </w:r>
            </w:del>
            <w:ins w:id="141" w:author="Ülle Leht" w:date="2025-07-11T12:43:00Z">
              <w:r w:rsidR="008E2F1B">
                <w:rPr>
                  <w:b/>
                  <w:noProof/>
                  <w:sz w:val="20"/>
                  <w:szCs w:val="20"/>
                </w:rPr>
                <w:t>27</w:t>
              </w:r>
            </w:ins>
          </w:p>
        </w:tc>
        <w:tc>
          <w:tcPr>
            <w:tcW w:w="590" w:type="pct"/>
            <w:shd w:val="clear" w:color="auto" w:fill="auto"/>
          </w:tcPr>
          <w:p w14:paraId="25AD59A8" w14:textId="77777777" w:rsidR="00F87057" w:rsidRPr="009A5E9F" w:rsidRDefault="00F87057" w:rsidP="009E6660">
            <w:pPr>
              <w:pStyle w:val="Text1"/>
              <w:ind w:left="0"/>
              <w:rPr>
                <w:b/>
                <w:noProof/>
                <w:sz w:val="20"/>
                <w:szCs w:val="20"/>
              </w:rPr>
            </w:pPr>
            <w:r w:rsidRPr="009A5E9F">
              <w:rPr>
                <w:noProof/>
                <w:sz w:val="20"/>
                <w:szCs w:val="20"/>
              </w:rPr>
              <w:t>Absoluutarv</w:t>
            </w:r>
          </w:p>
        </w:tc>
        <w:tc>
          <w:tcPr>
            <w:tcW w:w="762" w:type="pct"/>
          </w:tcPr>
          <w:p w14:paraId="0655501C" w14:textId="5E004C24" w:rsidR="00F87057" w:rsidRPr="009A5E9F" w:rsidRDefault="00F87057" w:rsidP="009E6660">
            <w:pPr>
              <w:jc w:val="left"/>
              <w:rPr>
                <w:noProof/>
                <w:sz w:val="20"/>
              </w:rPr>
            </w:pPr>
            <w:r w:rsidRPr="009A5E9F">
              <w:rPr>
                <w:noProof/>
                <w:sz w:val="20"/>
              </w:rPr>
              <w:t>Koolitustel osalejate tagasisidelehed, projektide aruanded</w:t>
            </w:r>
          </w:p>
        </w:tc>
      </w:tr>
      <w:bookmarkEnd w:id="132"/>
    </w:tbl>
    <w:p w14:paraId="742A0434" w14:textId="04F29E19" w:rsidR="00F270E3" w:rsidRDefault="00F270E3" w:rsidP="005757BD">
      <w:pPr>
        <w:spacing w:before="240" w:after="240"/>
        <w:rPr>
          <w:rFonts w:eastAsia="Times New Roman"/>
          <w:b/>
          <w:iCs/>
          <w:noProof/>
          <w:szCs w:val="24"/>
        </w:rPr>
      </w:pPr>
    </w:p>
    <w:p w14:paraId="15844E9C" w14:textId="54205560" w:rsidR="00B40259" w:rsidRPr="00B40259" w:rsidRDefault="00F270E3" w:rsidP="009E6660">
      <w:pPr>
        <w:spacing w:before="0" w:after="200"/>
        <w:jc w:val="left"/>
        <w:rPr>
          <w:rFonts w:eastAsia="Times New Roman"/>
          <w:b/>
          <w:iCs/>
          <w:noProof/>
          <w:szCs w:val="24"/>
        </w:rPr>
      </w:pPr>
      <w:r>
        <w:rPr>
          <w:rFonts w:eastAsia="Times New Roman"/>
          <w:b/>
          <w:iCs/>
          <w:noProof/>
          <w:szCs w:val="24"/>
        </w:rPr>
        <w:br w:type="page"/>
      </w:r>
      <w:r w:rsidR="00B40259" w:rsidRPr="00B40259">
        <w:rPr>
          <w:rFonts w:eastAsia="Times New Roman"/>
          <w:b/>
          <w:iCs/>
          <w:noProof/>
          <w:szCs w:val="24"/>
        </w:rPr>
        <w:lastRenderedPageBreak/>
        <w:t>2.1.3</w:t>
      </w:r>
      <w:r w:rsidR="00552D71">
        <w:rPr>
          <w:rFonts w:eastAsia="Times New Roman"/>
          <w:b/>
          <w:iCs/>
          <w:noProof/>
          <w:szCs w:val="24"/>
        </w:rPr>
        <w:t>.</w:t>
      </w:r>
      <w:r w:rsidR="00B40259" w:rsidRPr="00B40259">
        <w:rPr>
          <w:rFonts w:eastAsia="Times New Roman"/>
          <w:b/>
          <w:iCs/>
          <w:noProof/>
          <w:szCs w:val="24"/>
        </w:rPr>
        <w:t xml:space="preserve"> </w:t>
      </w:r>
      <w:r w:rsidR="00B40259" w:rsidRPr="009E6660">
        <w:rPr>
          <w:b/>
          <w:bCs/>
        </w:rPr>
        <w:t>Programmile eraldatud vahendite (EL) esialgne jaotus sekkumise liigi kaupa</w:t>
      </w:r>
    </w:p>
    <w:p w14:paraId="0FC877A3" w14:textId="28B3BCBF" w:rsidR="00B40259" w:rsidRPr="00B40259" w:rsidRDefault="00B40259" w:rsidP="005757BD">
      <w:pPr>
        <w:rPr>
          <w:i/>
          <w:iCs/>
          <w:color w:val="808080" w:themeColor="background1" w:themeShade="80"/>
          <w:sz w:val="20"/>
        </w:rPr>
      </w:pPr>
      <w:r w:rsidRPr="00B40259">
        <w:rPr>
          <w:i/>
          <w:iCs/>
          <w:color w:val="808080" w:themeColor="background1" w:themeShade="80"/>
          <w:sz w:val="20"/>
        </w:rPr>
        <w:t xml:space="preserve">Viide: ühissätete määruse artikli 22 lõige 5, </w:t>
      </w:r>
      <w:r w:rsidRPr="00CD00DA">
        <w:rPr>
          <w:i/>
          <w:iCs/>
          <w:color w:val="808080" w:themeColor="background1" w:themeShade="80"/>
          <w:sz w:val="20"/>
        </w:rPr>
        <w:t>AMIF</w:t>
      </w:r>
      <w:r w:rsidR="00CD00DA">
        <w:rPr>
          <w:i/>
          <w:iCs/>
          <w:color w:val="808080" w:themeColor="background1" w:themeShade="80"/>
          <w:sz w:val="20"/>
        </w:rPr>
        <w:t>i</w:t>
      </w:r>
      <w:r w:rsidRPr="00B40259">
        <w:rPr>
          <w:i/>
          <w:iCs/>
          <w:color w:val="808080" w:themeColor="background1" w:themeShade="80"/>
          <w:sz w:val="20"/>
        </w:rPr>
        <w:t xml:space="preserve"> määruse artikli 16 lõige 12, ISFi määruse artikli 13 lõige 12 või BMVI määruse artikli 13 lõige 18</w:t>
      </w:r>
    </w:p>
    <w:p w14:paraId="2A6A6708" w14:textId="6B8ED2E3" w:rsidR="00B40259" w:rsidRPr="00B40259" w:rsidRDefault="00B40259" w:rsidP="005757BD">
      <w:pPr>
        <w:rPr>
          <w:rFonts w:eastAsia="Times New Roman"/>
          <w:noProof/>
          <w:sz w:val="18"/>
          <w:szCs w:val="18"/>
        </w:rPr>
      </w:pPr>
      <w:r w:rsidRPr="00681C57">
        <w:rPr>
          <w:b/>
          <w:bCs/>
          <w:noProof/>
          <w:szCs w:val="24"/>
        </w:rPr>
        <w:t>Tabel 3</w:t>
      </w:r>
      <w:r w:rsidR="002F3B73" w:rsidRPr="00681C57">
        <w:rPr>
          <w:b/>
          <w:bCs/>
          <w:noProof/>
          <w:szCs w:val="24"/>
        </w:rPr>
        <w:t>.</w:t>
      </w:r>
      <w:r w:rsidRPr="00681C57">
        <w:rPr>
          <w:b/>
          <w:bCs/>
          <w:noProof/>
          <w:szCs w:val="24"/>
        </w:rPr>
        <w:t xml:space="preserve"> Esialgne jaotus</w:t>
      </w:r>
    </w:p>
    <w:tbl>
      <w:tblPr>
        <w:tblStyle w:val="TableGrid2"/>
        <w:tblW w:w="0" w:type="auto"/>
        <w:tblInd w:w="-34" w:type="dxa"/>
        <w:tblLook w:val="04A0" w:firstRow="1" w:lastRow="0" w:firstColumn="1" w:lastColumn="0" w:noHBand="0" w:noVBand="1"/>
      </w:tblPr>
      <w:tblGrid>
        <w:gridCol w:w="2073"/>
        <w:gridCol w:w="6603"/>
        <w:gridCol w:w="1418"/>
        <w:gridCol w:w="3118"/>
      </w:tblGrid>
      <w:tr w:rsidR="00C71F8D" w:rsidRPr="00B40259" w14:paraId="172D29EF" w14:textId="77777777" w:rsidTr="00CB1AC5">
        <w:tc>
          <w:tcPr>
            <w:tcW w:w="2073" w:type="dxa"/>
          </w:tcPr>
          <w:p w14:paraId="4EFF62D7" w14:textId="77777777" w:rsidR="00C71F8D" w:rsidRPr="0022440E" w:rsidRDefault="00C71F8D" w:rsidP="005757BD">
            <w:pPr>
              <w:rPr>
                <w:rFonts w:eastAsiaTheme="minorHAnsi"/>
                <w:b/>
                <w:noProof/>
                <w:sz w:val="20"/>
                <w:lang w:eastAsia="en-US"/>
              </w:rPr>
            </w:pPr>
            <w:bookmarkStart w:id="142" w:name="_Hlk100754201"/>
            <w:r w:rsidRPr="0022440E">
              <w:rPr>
                <w:rFonts w:eastAsiaTheme="minorHAnsi"/>
                <w:b/>
                <w:noProof/>
                <w:sz w:val="20"/>
                <w:lang w:eastAsia="en-US"/>
              </w:rPr>
              <w:t>Erieesmärk</w:t>
            </w:r>
          </w:p>
        </w:tc>
        <w:tc>
          <w:tcPr>
            <w:tcW w:w="6603" w:type="dxa"/>
          </w:tcPr>
          <w:p w14:paraId="367FB024" w14:textId="77777777" w:rsidR="00C71F8D" w:rsidRPr="0022440E" w:rsidRDefault="00C71F8D" w:rsidP="005757BD">
            <w:pPr>
              <w:rPr>
                <w:rFonts w:eastAsiaTheme="minorHAnsi"/>
                <w:b/>
                <w:noProof/>
                <w:sz w:val="20"/>
                <w:lang w:eastAsia="en-US"/>
              </w:rPr>
            </w:pPr>
            <w:r w:rsidRPr="0022440E">
              <w:rPr>
                <w:rFonts w:eastAsiaTheme="minorHAnsi"/>
                <w:b/>
                <w:noProof/>
                <w:sz w:val="20"/>
                <w:lang w:eastAsia="en-US"/>
              </w:rPr>
              <w:t>Sekkumise liik</w:t>
            </w:r>
          </w:p>
        </w:tc>
        <w:tc>
          <w:tcPr>
            <w:tcW w:w="1418" w:type="dxa"/>
          </w:tcPr>
          <w:p w14:paraId="5B952D58" w14:textId="77777777" w:rsidR="00C71F8D" w:rsidRPr="0022440E" w:rsidRDefault="00C71F8D" w:rsidP="005757BD">
            <w:pPr>
              <w:rPr>
                <w:rFonts w:eastAsiaTheme="minorHAnsi"/>
                <w:b/>
                <w:noProof/>
                <w:sz w:val="20"/>
                <w:lang w:eastAsia="en-US"/>
              </w:rPr>
            </w:pPr>
            <w:r w:rsidRPr="0022440E">
              <w:rPr>
                <w:rFonts w:eastAsiaTheme="minorHAnsi"/>
                <w:b/>
                <w:noProof/>
                <w:sz w:val="20"/>
                <w:lang w:eastAsia="en-US"/>
              </w:rPr>
              <w:t>Kood</w:t>
            </w:r>
          </w:p>
        </w:tc>
        <w:tc>
          <w:tcPr>
            <w:tcW w:w="3118" w:type="dxa"/>
          </w:tcPr>
          <w:p w14:paraId="04F961C3" w14:textId="613D4ED1" w:rsidR="00C71F8D" w:rsidRPr="0022440E" w:rsidRDefault="002F3B73" w:rsidP="005757BD">
            <w:pPr>
              <w:rPr>
                <w:rFonts w:eastAsiaTheme="minorHAnsi"/>
                <w:b/>
                <w:noProof/>
                <w:sz w:val="20"/>
                <w:lang w:eastAsia="en-US"/>
              </w:rPr>
            </w:pPr>
            <w:r w:rsidRPr="0022440E">
              <w:rPr>
                <w:rFonts w:eastAsiaTheme="minorHAnsi"/>
                <w:b/>
                <w:noProof/>
                <w:sz w:val="20"/>
                <w:lang w:eastAsia="en-US"/>
              </w:rPr>
              <w:t>Esialgne s</w:t>
            </w:r>
            <w:r w:rsidR="00C71F8D" w:rsidRPr="0022440E">
              <w:rPr>
                <w:rFonts w:eastAsiaTheme="minorHAnsi"/>
                <w:b/>
                <w:noProof/>
                <w:sz w:val="20"/>
                <w:lang w:eastAsia="en-US"/>
              </w:rPr>
              <w:t>umma (eurodes)</w:t>
            </w:r>
          </w:p>
        </w:tc>
      </w:tr>
      <w:tr w:rsidR="00C71F8D" w:rsidRPr="00B40259" w14:paraId="58894258" w14:textId="77777777" w:rsidTr="00CB1AC5">
        <w:tc>
          <w:tcPr>
            <w:tcW w:w="2073" w:type="dxa"/>
          </w:tcPr>
          <w:p w14:paraId="3AAE7EE1" w14:textId="77777777" w:rsidR="00C71F8D" w:rsidRPr="0022440E" w:rsidRDefault="00C71F8D" w:rsidP="005757BD">
            <w:pPr>
              <w:rPr>
                <w:rFonts w:eastAsia="Times New Roman"/>
                <w:noProof/>
                <w:sz w:val="20"/>
              </w:rPr>
            </w:pPr>
            <w:bookmarkStart w:id="143" w:name="_Hlk88754351"/>
            <w:r w:rsidRPr="0022440E">
              <w:rPr>
                <w:rFonts w:eastAsia="Times New Roman"/>
                <w:noProof/>
                <w:sz w:val="20"/>
              </w:rPr>
              <w:t>SO1</w:t>
            </w:r>
          </w:p>
        </w:tc>
        <w:tc>
          <w:tcPr>
            <w:tcW w:w="6603" w:type="dxa"/>
          </w:tcPr>
          <w:p w14:paraId="53465B66" w14:textId="3B890F42" w:rsidR="00C71F8D" w:rsidRPr="0022440E" w:rsidRDefault="00C71F8D" w:rsidP="009E6660">
            <w:pPr>
              <w:jc w:val="left"/>
              <w:rPr>
                <w:rFonts w:eastAsia="Times New Roman"/>
                <w:noProof/>
                <w:sz w:val="20"/>
              </w:rPr>
            </w:pPr>
            <w:r w:rsidRPr="0022440E">
              <w:rPr>
                <w:rFonts w:eastAsia="Times New Roman"/>
                <w:noProof/>
                <w:sz w:val="20"/>
              </w:rPr>
              <w:t>IKT-süsteemid, koostalit</w:t>
            </w:r>
            <w:r w:rsidR="002F3B73" w:rsidRPr="0022440E">
              <w:rPr>
                <w:rFonts w:eastAsia="Times New Roman"/>
                <w:noProof/>
                <w:sz w:val="20"/>
              </w:rPr>
              <w:t>l</w:t>
            </w:r>
            <w:r w:rsidRPr="0022440E">
              <w:rPr>
                <w:rFonts w:eastAsia="Times New Roman"/>
                <w:noProof/>
                <w:sz w:val="20"/>
              </w:rPr>
              <w:t>usvõime, andmekvaliteet (välja arvatud seadmed)</w:t>
            </w:r>
          </w:p>
        </w:tc>
        <w:tc>
          <w:tcPr>
            <w:tcW w:w="1418" w:type="dxa"/>
          </w:tcPr>
          <w:p w14:paraId="4D2D33D7" w14:textId="0CF79344" w:rsidR="00C71F8D" w:rsidRPr="0022440E" w:rsidRDefault="00C71F8D" w:rsidP="005757BD">
            <w:pPr>
              <w:rPr>
                <w:rFonts w:eastAsia="Times New Roman"/>
                <w:noProof/>
                <w:sz w:val="20"/>
              </w:rPr>
            </w:pPr>
            <w:r w:rsidRPr="0022440E">
              <w:rPr>
                <w:rFonts w:eastAsia="Times New Roman"/>
                <w:noProof/>
                <w:sz w:val="20"/>
              </w:rPr>
              <w:t>001</w:t>
            </w:r>
          </w:p>
        </w:tc>
        <w:tc>
          <w:tcPr>
            <w:tcW w:w="3118" w:type="dxa"/>
          </w:tcPr>
          <w:p w14:paraId="5A2AAC80" w14:textId="68D3E5D4" w:rsidR="00C71F8D" w:rsidRPr="0022440E" w:rsidRDefault="00EF50D5" w:rsidP="005757BD">
            <w:pPr>
              <w:rPr>
                <w:rFonts w:eastAsia="Times New Roman"/>
                <w:noProof/>
                <w:sz w:val="20"/>
              </w:rPr>
            </w:pPr>
            <w:del w:id="144" w:author="Ülle Leht" w:date="2025-07-11T12:43:00Z">
              <w:r w:rsidDel="00A61E2C">
                <w:rPr>
                  <w:rFonts w:eastAsia="Times New Roman"/>
                  <w:noProof/>
                  <w:sz w:val="20"/>
                </w:rPr>
                <w:delText>11 159</w:delText>
              </w:r>
              <w:r w:rsidR="00527CF3" w:rsidDel="00A61E2C">
                <w:rPr>
                  <w:rFonts w:eastAsia="Times New Roman"/>
                  <w:noProof/>
                  <w:sz w:val="20"/>
                </w:rPr>
                <w:delText> </w:delText>
              </w:r>
              <w:r w:rsidDel="00A61E2C">
                <w:rPr>
                  <w:rFonts w:eastAsia="Times New Roman"/>
                  <w:noProof/>
                  <w:sz w:val="20"/>
                </w:rPr>
                <w:delText>91</w:delText>
              </w:r>
              <w:r w:rsidR="00527CF3" w:rsidDel="00A61E2C">
                <w:rPr>
                  <w:rFonts w:eastAsia="Times New Roman"/>
                  <w:noProof/>
                  <w:sz w:val="20"/>
                </w:rPr>
                <w:delText>2,66</w:delText>
              </w:r>
            </w:del>
            <w:ins w:id="145" w:author="Ülle Leht" w:date="2025-07-11T12:43:00Z">
              <w:r w:rsidR="00A61E2C">
                <w:rPr>
                  <w:rFonts w:eastAsia="Times New Roman"/>
                  <w:noProof/>
                  <w:sz w:val="20"/>
                </w:rPr>
                <w:t>13 489 158,6</w:t>
              </w:r>
            </w:ins>
            <w:ins w:id="146" w:author="Ülle Leht" w:date="2025-07-11T12:44:00Z">
              <w:r w:rsidR="00A61E2C">
                <w:rPr>
                  <w:rFonts w:eastAsia="Times New Roman"/>
                  <w:noProof/>
                  <w:sz w:val="20"/>
                </w:rPr>
                <w:t>1</w:t>
              </w:r>
            </w:ins>
          </w:p>
        </w:tc>
      </w:tr>
      <w:tr w:rsidR="00C61731" w:rsidRPr="00B40259" w14:paraId="751AB1EA" w14:textId="77777777" w:rsidTr="00CB1AC5">
        <w:tc>
          <w:tcPr>
            <w:tcW w:w="2073" w:type="dxa"/>
          </w:tcPr>
          <w:p w14:paraId="58BCC6E2" w14:textId="059E03CA" w:rsidR="00C61731" w:rsidRPr="0022440E" w:rsidRDefault="00C61731" w:rsidP="005757BD">
            <w:pPr>
              <w:rPr>
                <w:rFonts w:eastAsia="Times New Roman"/>
                <w:noProof/>
                <w:sz w:val="20"/>
              </w:rPr>
            </w:pPr>
            <w:r>
              <w:rPr>
                <w:rFonts w:eastAsia="Times New Roman"/>
                <w:noProof/>
                <w:sz w:val="20"/>
              </w:rPr>
              <w:t>SO1</w:t>
            </w:r>
          </w:p>
        </w:tc>
        <w:tc>
          <w:tcPr>
            <w:tcW w:w="6603" w:type="dxa"/>
          </w:tcPr>
          <w:p w14:paraId="5D26A62A" w14:textId="49787066" w:rsidR="00C61731" w:rsidRPr="00CB1AC5" w:rsidRDefault="00C61731" w:rsidP="009E6660">
            <w:pPr>
              <w:jc w:val="left"/>
              <w:rPr>
                <w:rFonts w:eastAsia="Times New Roman"/>
                <w:noProof/>
                <w:sz w:val="20"/>
              </w:rPr>
            </w:pPr>
            <w:r w:rsidRPr="00CB1AC5">
              <w:rPr>
                <w:sz w:val="20"/>
              </w:rPr>
              <w:t>Võrgustikud, tippkeskused, koostööstruktuurid, ühismeetmed ja -operatsioonid</w:t>
            </w:r>
          </w:p>
        </w:tc>
        <w:tc>
          <w:tcPr>
            <w:tcW w:w="1418" w:type="dxa"/>
          </w:tcPr>
          <w:p w14:paraId="2EC17FD6" w14:textId="7DDB3147" w:rsidR="00C61731" w:rsidRPr="00CB1AC5" w:rsidRDefault="00C61731" w:rsidP="005757BD">
            <w:pPr>
              <w:rPr>
                <w:rFonts w:eastAsia="Times New Roman"/>
                <w:noProof/>
                <w:sz w:val="20"/>
              </w:rPr>
            </w:pPr>
            <w:r w:rsidRPr="00CB1AC5">
              <w:rPr>
                <w:rFonts w:eastAsia="Times New Roman"/>
                <w:noProof/>
                <w:sz w:val="20"/>
              </w:rPr>
              <w:t>002</w:t>
            </w:r>
          </w:p>
        </w:tc>
        <w:tc>
          <w:tcPr>
            <w:tcW w:w="3118" w:type="dxa"/>
          </w:tcPr>
          <w:p w14:paraId="505201C5" w14:textId="5CFE5A71" w:rsidR="00C61731" w:rsidRPr="00CB1AC5" w:rsidRDefault="00C61731" w:rsidP="005757BD">
            <w:pPr>
              <w:rPr>
                <w:rFonts w:eastAsia="Times New Roman"/>
                <w:noProof/>
                <w:sz w:val="20"/>
              </w:rPr>
            </w:pPr>
            <w:r w:rsidRPr="00CB1AC5">
              <w:rPr>
                <w:rFonts w:eastAsia="Times New Roman"/>
                <w:noProof/>
                <w:sz w:val="20"/>
              </w:rPr>
              <w:t>0</w:t>
            </w:r>
          </w:p>
        </w:tc>
      </w:tr>
      <w:tr w:rsidR="00C61731" w:rsidRPr="00B40259" w14:paraId="6833A29C" w14:textId="77777777" w:rsidTr="00CB1AC5">
        <w:tc>
          <w:tcPr>
            <w:tcW w:w="2073" w:type="dxa"/>
          </w:tcPr>
          <w:p w14:paraId="5EFAC469" w14:textId="050D5D72" w:rsidR="00C61731" w:rsidRPr="0022440E" w:rsidRDefault="00C61731" w:rsidP="005757BD">
            <w:pPr>
              <w:rPr>
                <w:rFonts w:eastAsia="Times New Roman"/>
                <w:noProof/>
                <w:sz w:val="20"/>
              </w:rPr>
            </w:pPr>
            <w:r>
              <w:rPr>
                <w:rFonts w:eastAsia="Times New Roman"/>
                <w:noProof/>
                <w:sz w:val="20"/>
              </w:rPr>
              <w:t>SO1</w:t>
            </w:r>
          </w:p>
        </w:tc>
        <w:tc>
          <w:tcPr>
            <w:tcW w:w="6603" w:type="dxa"/>
          </w:tcPr>
          <w:p w14:paraId="554DD1C6" w14:textId="0CA28DE5" w:rsidR="00C61731" w:rsidRPr="00CB1AC5" w:rsidRDefault="00C61731" w:rsidP="009E6660">
            <w:pPr>
              <w:jc w:val="left"/>
              <w:rPr>
                <w:rFonts w:eastAsia="Times New Roman"/>
                <w:noProof/>
                <w:sz w:val="20"/>
              </w:rPr>
            </w:pPr>
            <w:r w:rsidRPr="00CB1AC5">
              <w:rPr>
                <w:sz w:val="20"/>
              </w:rPr>
              <w:t>Ühised uurimisrühmad või muud ühisoperatsioonid</w:t>
            </w:r>
          </w:p>
        </w:tc>
        <w:tc>
          <w:tcPr>
            <w:tcW w:w="1418" w:type="dxa"/>
          </w:tcPr>
          <w:p w14:paraId="25758CC5" w14:textId="7431E98E" w:rsidR="00C61731" w:rsidRPr="00CB1AC5" w:rsidRDefault="00CB1AC5" w:rsidP="005757BD">
            <w:pPr>
              <w:rPr>
                <w:rFonts w:eastAsia="Times New Roman"/>
                <w:noProof/>
                <w:sz w:val="20"/>
              </w:rPr>
            </w:pPr>
            <w:r w:rsidRPr="00CB1AC5">
              <w:rPr>
                <w:rFonts w:eastAsia="Times New Roman"/>
                <w:noProof/>
                <w:sz w:val="20"/>
              </w:rPr>
              <w:t>003</w:t>
            </w:r>
          </w:p>
        </w:tc>
        <w:tc>
          <w:tcPr>
            <w:tcW w:w="3118" w:type="dxa"/>
          </w:tcPr>
          <w:p w14:paraId="29A6345D" w14:textId="39D9D796" w:rsidR="00C61731" w:rsidRPr="00CB1AC5" w:rsidRDefault="00CB1AC5" w:rsidP="005757BD">
            <w:pPr>
              <w:rPr>
                <w:rFonts w:eastAsia="Times New Roman"/>
                <w:noProof/>
                <w:sz w:val="20"/>
              </w:rPr>
            </w:pPr>
            <w:r w:rsidRPr="00CB1AC5">
              <w:rPr>
                <w:rFonts w:eastAsia="Times New Roman"/>
                <w:noProof/>
                <w:sz w:val="20"/>
              </w:rPr>
              <w:t>0</w:t>
            </w:r>
          </w:p>
        </w:tc>
      </w:tr>
      <w:tr w:rsidR="00C61731" w:rsidRPr="00B40259" w14:paraId="322EF7C8" w14:textId="77777777" w:rsidTr="00CB1AC5">
        <w:tc>
          <w:tcPr>
            <w:tcW w:w="2073" w:type="dxa"/>
          </w:tcPr>
          <w:p w14:paraId="0687A603" w14:textId="79033BFC" w:rsidR="00C61731" w:rsidRPr="0022440E" w:rsidRDefault="00C61731" w:rsidP="005757BD">
            <w:pPr>
              <w:rPr>
                <w:rFonts w:eastAsia="Times New Roman"/>
                <w:noProof/>
                <w:sz w:val="20"/>
              </w:rPr>
            </w:pPr>
            <w:r>
              <w:rPr>
                <w:rFonts w:eastAsia="Times New Roman"/>
                <w:noProof/>
                <w:sz w:val="20"/>
              </w:rPr>
              <w:t>SO1</w:t>
            </w:r>
          </w:p>
        </w:tc>
        <w:tc>
          <w:tcPr>
            <w:tcW w:w="6603" w:type="dxa"/>
          </w:tcPr>
          <w:p w14:paraId="1CF86DAD" w14:textId="2AD0757A" w:rsidR="00C61731" w:rsidRPr="00CB1AC5" w:rsidRDefault="00CB1AC5" w:rsidP="009E6660">
            <w:pPr>
              <w:jc w:val="left"/>
              <w:rPr>
                <w:rFonts w:eastAsia="Times New Roman"/>
                <w:noProof/>
                <w:sz w:val="20"/>
              </w:rPr>
            </w:pPr>
            <w:r w:rsidRPr="00CB1AC5">
              <w:rPr>
                <w:sz w:val="20"/>
              </w:rPr>
              <w:t>Ekspertide lähetamine või kasutamine</w:t>
            </w:r>
          </w:p>
        </w:tc>
        <w:tc>
          <w:tcPr>
            <w:tcW w:w="1418" w:type="dxa"/>
          </w:tcPr>
          <w:p w14:paraId="01943C40" w14:textId="31151CCC" w:rsidR="00C61731" w:rsidRPr="00CB1AC5" w:rsidRDefault="00CB1AC5" w:rsidP="005757BD">
            <w:pPr>
              <w:rPr>
                <w:rFonts w:eastAsia="Times New Roman"/>
                <w:noProof/>
                <w:sz w:val="20"/>
              </w:rPr>
            </w:pPr>
            <w:r w:rsidRPr="00CB1AC5">
              <w:rPr>
                <w:rFonts w:eastAsia="Times New Roman"/>
                <w:noProof/>
                <w:sz w:val="20"/>
              </w:rPr>
              <w:t>004</w:t>
            </w:r>
          </w:p>
        </w:tc>
        <w:tc>
          <w:tcPr>
            <w:tcW w:w="3118" w:type="dxa"/>
          </w:tcPr>
          <w:p w14:paraId="2ED811C8" w14:textId="11FE915C" w:rsidR="00C61731" w:rsidRPr="00CB1AC5" w:rsidRDefault="00CB1AC5" w:rsidP="005757BD">
            <w:pPr>
              <w:rPr>
                <w:rFonts w:eastAsia="Times New Roman"/>
                <w:noProof/>
                <w:sz w:val="20"/>
              </w:rPr>
            </w:pPr>
            <w:r w:rsidRPr="00CB1AC5">
              <w:rPr>
                <w:rFonts w:eastAsia="Times New Roman"/>
                <w:noProof/>
                <w:sz w:val="20"/>
              </w:rPr>
              <w:t>0</w:t>
            </w:r>
          </w:p>
        </w:tc>
      </w:tr>
      <w:tr w:rsidR="00084283" w:rsidRPr="00B40259" w14:paraId="3301AE8A" w14:textId="77777777" w:rsidTr="00CB1AC5">
        <w:tc>
          <w:tcPr>
            <w:tcW w:w="2073" w:type="dxa"/>
          </w:tcPr>
          <w:p w14:paraId="2A555E93" w14:textId="77777777" w:rsidR="00084283" w:rsidRPr="0022440E" w:rsidRDefault="00084283" w:rsidP="005757BD">
            <w:pPr>
              <w:rPr>
                <w:rFonts w:eastAsia="Times New Roman"/>
                <w:noProof/>
                <w:sz w:val="20"/>
              </w:rPr>
            </w:pPr>
            <w:r w:rsidRPr="0022440E">
              <w:rPr>
                <w:rFonts w:eastAsia="Times New Roman"/>
                <w:noProof/>
                <w:sz w:val="20"/>
              </w:rPr>
              <w:t>SO1</w:t>
            </w:r>
          </w:p>
        </w:tc>
        <w:tc>
          <w:tcPr>
            <w:tcW w:w="6603" w:type="dxa"/>
          </w:tcPr>
          <w:p w14:paraId="2819F509" w14:textId="3AE00E85" w:rsidR="00084283" w:rsidRPr="0022440E" w:rsidRDefault="00084283" w:rsidP="009E6660">
            <w:pPr>
              <w:jc w:val="left"/>
              <w:rPr>
                <w:rFonts w:eastAsia="Times New Roman"/>
                <w:noProof/>
                <w:sz w:val="20"/>
              </w:rPr>
            </w:pPr>
            <w:r w:rsidRPr="0022440E">
              <w:rPr>
                <w:rFonts w:eastAsia="Times New Roman"/>
                <w:noProof/>
                <w:sz w:val="20"/>
              </w:rPr>
              <w:t>Koolitus</w:t>
            </w:r>
          </w:p>
        </w:tc>
        <w:tc>
          <w:tcPr>
            <w:tcW w:w="1418" w:type="dxa"/>
          </w:tcPr>
          <w:p w14:paraId="06DA26A0" w14:textId="77777777" w:rsidR="00084283" w:rsidRPr="0022440E" w:rsidRDefault="00084283" w:rsidP="005757BD">
            <w:pPr>
              <w:rPr>
                <w:rFonts w:eastAsia="Times New Roman"/>
                <w:noProof/>
                <w:sz w:val="20"/>
              </w:rPr>
            </w:pPr>
            <w:r w:rsidRPr="0022440E">
              <w:rPr>
                <w:rFonts w:eastAsia="Times New Roman"/>
                <w:noProof/>
                <w:sz w:val="20"/>
              </w:rPr>
              <w:t>005</w:t>
            </w:r>
          </w:p>
        </w:tc>
        <w:tc>
          <w:tcPr>
            <w:tcW w:w="3118" w:type="dxa"/>
          </w:tcPr>
          <w:p w14:paraId="7A087F1F" w14:textId="2DADEE4F" w:rsidR="00084283" w:rsidRPr="0022440E" w:rsidRDefault="00084283" w:rsidP="005757BD">
            <w:pPr>
              <w:rPr>
                <w:rFonts w:eastAsia="Times New Roman"/>
                <w:noProof/>
                <w:sz w:val="20"/>
              </w:rPr>
            </w:pPr>
            <w:del w:id="147" w:author="Ülle Leht" w:date="2025-07-11T12:44:00Z">
              <w:r w:rsidRPr="0022440E" w:rsidDel="00A61E2C">
                <w:rPr>
                  <w:rFonts w:eastAsia="Times New Roman"/>
                  <w:noProof/>
                  <w:sz w:val="20"/>
                </w:rPr>
                <w:delText>1</w:delText>
              </w:r>
              <w:r w:rsidR="007C1743" w:rsidRPr="0022440E" w:rsidDel="00A61E2C">
                <w:rPr>
                  <w:rFonts w:eastAsia="Times New Roman"/>
                  <w:noProof/>
                  <w:sz w:val="20"/>
                </w:rPr>
                <w:delText>2</w:delText>
              </w:r>
              <w:r w:rsidRPr="0022440E" w:rsidDel="00A61E2C">
                <w:rPr>
                  <w:rFonts w:eastAsia="Times New Roman"/>
                  <w:noProof/>
                  <w:sz w:val="20"/>
                </w:rPr>
                <w:delText>0 000</w:delText>
              </w:r>
            </w:del>
            <w:ins w:id="148" w:author="Ülle Leht" w:date="2025-07-11T12:44:00Z">
              <w:r w:rsidR="00A61E2C">
                <w:rPr>
                  <w:rFonts w:eastAsia="Times New Roman"/>
                  <w:noProof/>
                  <w:sz w:val="20"/>
                </w:rPr>
                <w:t>0</w:t>
              </w:r>
            </w:ins>
          </w:p>
        </w:tc>
      </w:tr>
      <w:tr w:rsidR="00C71F8D" w:rsidRPr="00B40259" w14:paraId="64B96DDA" w14:textId="77777777" w:rsidTr="00CB1AC5">
        <w:tc>
          <w:tcPr>
            <w:tcW w:w="2073" w:type="dxa"/>
          </w:tcPr>
          <w:p w14:paraId="24C30D40" w14:textId="77777777" w:rsidR="00C71F8D" w:rsidRPr="0022440E" w:rsidRDefault="00C71F8D" w:rsidP="005757BD">
            <w:pPr>
              <w:rPr>
                <w:rFonts w:eastAsia="Times New Roman"/>
                <w:noProof/>
                <w:sz w:val="20"/>
              </w:rPr>
            </w:pPr>
            <w:r w:rsidRPr="0022440E">
              <w:rPr>
                <w:rFonts w:eastAsia="Times New Roman"/>
                <w:noProof/>
                <w:sz w:val="20"/>
              </w:rPr>
              <w:t>SO1</w:t>
            </w:r>
          </w:p>
        </w:tc>
        <w:tc>
          <w:tcPr>
            <w:tcW w:w="6603" w:type="dxa"/>
          </w:tcPr>
          <w:p w14:paraId="69E01D93" w14:textId="11FB13E5" w:rsidR="00C71F8D" w:rsidRPr="0022440E" w:rsidRDefault="00C71F8D" w:rsidP="009E6660">
            <w:pPr>
              <w:jc w:val="left"/>
              <w:rPr>
                <w:rFonts w:eastAsia="Times New Roman"/>
                <w:noProof/>
                <w:sz w:val="20"/>
              </w:rPr>
            </w:pPr>
            <w:r w:rsidRPr="0022440E">
              <w:rPr>
                <w:rFonts w:eastAsia="Times New Roman"/>
                <w:noProof/>
                <w:sz w:val="20"/>
              </w:rPr>
              <w:t>Parimate tavade vahetamine, õpikojad, konverentsid, üritused, teadlikkuse suurendamise kampaaniad, teavitusmeetmed</w:t>
            </w:r>
          </w:p>
        </w:tc>
        <w:tc>
          <w:tcPr>
            <w:tcW w:w="1418" w:type="dxa"/>
          </w:tcPr>
          <w:p w14:paraId="55DB7BA0" w14:textId="69F46384" w:rsidR="00C71F8D" w:rsidRPr="0022440E" w:rsidRDefault="00C71F8D" w:rsidP="005757BD">
            <w:pPr>
              <w:rPr>
                <w:rFonts w:eastAsia="Times New Roman"/>
                <w:noProof/>
                <w:sz w:val="20"/>
              </w:rPr>
            </w:pPr>
            <w:r w:rsidRPr="0022440E">
              <w:rPr>
                <w:rFonts w:eastAsia="Times New Roman"/>
                <w:noProof/>
                <w:sz w:val="20"/>
              </w:rPr>
              <w:t>006</w:t>
            </w:r>
          </w:p>
        </w:tc>
        <w:tc>
          <w:tcPr>
            <w:tcW w:w="3118" w:type="dxa"/>
          </w:tcPr>
          <w:p w14:paraId="60228031" w14:textId="72886FF2" w:rsidR="00C71F8D" w:rsidRPr="0022440E" w:rsidRDefault="007C1743" w:rsidP="005757BD">
            <w:pPr>
              <w:rPr>
                <w:rFonts w:eastAsia="Times New Roman"/>
                <w:noProof/>
                <w:sz w:val="20"/>
              </w:rPr>
            </w:pPr>
            <w:del w:id="149" w:author="Ülle Leht" w:date="2025-07-11T12:44:00Z">
              <w:r w:rsidRPr="0022440E" w:rsidDel="00A61E2C">
                <w:rPr>
                  <w:rFonts w:eastAsia="Times New Roman"/>
                  <w:noProof/>
                  <w:sz w:val="20"/>
                </w:rPr>
                <w:delText>39 893</w:delText>
              </w:r>
            </w:del>
            <w:ins w:id="150" w:author="Ülle Leht" w:date="2025-07-11T12:45:00Z">
              <w:r w:rsidR="00A61E2C">
                <w:rPr>
                  <w:rFonts w:eastAsia="Times New Roman"/>
                  <w:noProof/>
                  <w:sz w:val="20"/>
                </w:rPr>
                <w:t>0</w:t>
              </w:r>
            </w:ins>
          </w:p>
        </w:tc>
      </w:tr>
      <w:tr w:rsidR="00C61731" w:rsidRPr="00B40259" w14:paraId="446D9ABF" w14:textId="77777777" w:rsidTr="00CB1AC5">
        <w:tc>
          <w:tcPr>
            <w:tcW w:w="2073" w:type="dxa"/>
          </w:tcPr>
          <w:p w14:paraId="4ED4CACA" w14:textId="50750BC9" w:rsidR="00C61731" w:rsidRPr="0022440E" w:rsidRDefault="00C61731" w:rsidP="005757BD">
            <w:pPr>
              <w:rPr>
                <w:rFonts w:eastAsia="Times New Roman"/>
                <w:noProof/>
                <w:sz w:val="20"/>
              </w:rPr>
            </w:pPr>
            <w:r>
              <w:rPr>
                <w:rFonts w:eastAsia="Times New Roman"/>
                <w:noProof/>
                <w:sz w:val="20"/>
              </w:rPr>
              <w:t>SO1</w:t>
            </w:r>
          </w:p>
        </w:tc>
        <w:tc>
          <w:tcPr>
            <w:tcW w:w="6603" w:type="dxa"/>
          </w:tcPr>
          <w:p w14:paraId="54748784" w14:textId="40F1DD61" w:rsidR="00C61731" w:rsidRPr="00CB1AC5" w:rsidRDefault="00CB1AC5" w:rsidP="009E6660">
            <w:pPr>
              <w:jc w:val="left"/>
              <w:rPr>
                <w:rFonts w:eastAsia="Times New Roman"/>
                <w:noProof/>
                <w:sz w:val="20"/>
              </w:rPr>
            </w:pPr>
            <w:r w:rsidRPr="00CB1AC5">
              <w:rPr>
                <w:sz w:val="20"/>
              </w:rPr>
              <w:t>Uuringud, katseprojektid, riskide hindamine</w:t>
            </w:r>
          </w:p>
        </w:tc>
        <w:tc>
          <w:tcPr>
            <w:tcW w:w="1418" w:type="dxa"/>
          </w:tcPr>
          <w:p w14:paraId="157FAE85" w14:textId="0274077B" w:rsidR="00C61731" w:rsidRPr="00CB1AC5" w:rsidRDefault="00CB1AC5" w:rsidP="005757BD">
            <w:pPr>
              <w:rPr>
                <w:rFonts w:eastAsia="Times New Roman"/>
                <w:noProof/>
                <w:sz w:val="20"/>
              </w:rPr>
            </w:pPr>
            <w:r w:rsidRPr="00CB1AC5">
              <w:rPr>
                <w:rFonts w:eastAsia="Times New Roman"/>
                <w:noProof/>
                <w:sz w:val="20"/>
              </w:rPr>
              <w:t>007</w:t>
            </w:r>
          </w:p>
        </w:tc>
        <w:tc>
          <w:tcPr>
            <w:tcW w:w="3118" w:type="dxa"/>
          </w:tcPr>
          <w:p w14:paraId="5E56D671" w14:textId="19C6A38A" w:rsidR="00C61731" w:rsidRPr="0022440E" w:rsidRDefault="00CB1AC5" w:rsidP="005757BD">
            <w:pPr>
              <w:rPr>
                <w:rFonts w:eastAsia="Times New Roman"/>
                <w:noProof/>
                <w:sz w:val="20"/>
              </w:rPr>
            </w:pPr>
            <w:r>
              <w:rPr>
                <w:rFonts w:eastAsia="Times New Roman"/>
                <w:noProof/>
                <w:sz w:val="20"/>
              </w:rPr>
              <w:t>0</w:t>
            </w:r>
          </w:p>
        </w:tc>
      </w:tr>
      <w:tr w:rsidR="00C71F8D" w:rsidRPr="00B40259" w14:paraId="3E31BF97" w14:textId="77777777" w:rsidTr="00CB1AC5">
        <w:tc>
          <w:tcPr>
            <w:tcW w:w="2073" w:type="dxa"/>
          </w:tcPr>
          <w:p w14:paraId="46D361B1" w14:textId="77777777" w:rsidR="00C71F8D" w:rsidRPr="0022440E" w:rsidRDefault="00C71F8D" w:rsidP="005757BD">
            <w:pPr>
              <w:rPr>
                <w:rFonts w:eastAsia="Times New Roman"/>
                <w:noProof/>
                <w:sz w:val="20"/>
              </w:rPr>
            </w:pPr>
            <w:r w:rsidRPr="0022440E">
              <w:rPr>
                <w:rFonts w:eastAsia="Times New Roman"/>
                <w:noProof/>
                <w:sz w:val="20"/>
              </w:rPr>
              <w:t>SO1</w:t>
            </w:r>
          </w:p>
        </w:tc>
        <w:tc>
          <w:tcPr>
            <w:tcW w:w="6603" w:type="dxa"/>
          </w:tcPr>
          <w:p w14:paraId="365799FE" w14:textId="7DDD57A5" w:rsidR="00C71F8D" w:rsidRPr="0022440E" w:rsidRDefault="00084283" w:rsidP="009E6660">
            <w:pPr>
              <w:jc w:val="left"/>
              <w:rPr>
                <w:rFonts w:eastAsia="Times New Roman"/>
                <w:noProof/>
                <w:sz w:val="20"/>
              </w:rPr>
            </w:pPr>
            <w:r w:rsidRPr="0022440E">
              <w:rPr>
                <w:rFonts w:eastAsia="Times New Roman"/>
                <w:noProof/>
                <w:sz w:val="20"/>
              </w:rPr>
              <w:t>Seadmed</w:t>
            </w:r>
          </w:p>
        </w:tc>
        <w:tc>
          <w:tcPr>
            <w:tcW w:w="1418" w:type="dxa"/>
          </w:tcPr>
          <w:p w14:paraId="59BB852E" w14:textId="67B2FC1F" w:rsidR="00C71F8D" w:rsidRPr="0022440E" w:rsidRDefault="00C71F8D" w:rsidP="005757BD">
            <w:pPr>
              <w:rPr>
                <w:rFonts w:eastAsia="Times New Roman"/>
                <w:noProof/>
                <w:sz w:val="20"/>
              </w:rPr>
            </w:pPr>
            <w:r w:rsidRPr="0022440E">
              <w:rPr>
                <w:rFonts w:eastAsia="Times New Roman"/>
                <w:noProof/>
                <w:sz w:val="20"/>
              </w:rPr>
              <w:t>008</w:t>
            </w:r>
          </w:p>
        </w:tc>
        <w:tc>
          <w:tcPr>
            <w:tcW w:w="3118" w:type="dxa"/>
          </w:tcPr>
          <w:p w14:paraId="09F122BC" w14:textId="1418C980" w:rsidR="00C71F8D" w:rsidRPr="0022440E" w:rsidRDefault="007C1743" w:rsidP="005757BD">
            <w:pPr>
              <w:rPr>
                <w:rFonts w:eastAsia="Times New Roman"/>
                <w:noProof/>
                <w:sz w:val="20"/>
              </w:rPr>
            </w:pPr>
            <w:del w:id="151" w:author="Ülle Leht" w:date="2025-07-11T12:45:00Z">
              <w:r w:rsidRPr="0022440E" w:rsidDel="00A61E2C">
                <w:rPr>
                  <w:rFonts w:eastAsia="Times New Roman"/>
                  <w:noProof/>
                  <w:sz w:val="20"/>
                </w:rPr>
                <w:delText>804 750</w:delText>
              </w:r>
            </w:del>
            <w:ins w:id="152" w:author="Ülle Leht" w:date="2025-07-11T12:45:00Z">
              <w:r w:rsidR="00A61E2C">
                <w:rPr>
                  <w:rFonts w:eastAsia="Times New Roman"/>
                  <w:noProof/>
                  <w:sz w:val="20"/>
                </w:rPr>
                <w:t>782 351,25</w:t>
              </w:r>
            </w:ins>
          </w:p>
        </w:tc>
      </w:tr>
      <w:tr w:rsidR="00CB1AC5" w:rsidRPr="00B40259" w14:paraId="1A5A55C2" w14:textId="77777777" w:rsidTr="00CB1AC5">
        <w:tc>
          <w:tcPr>
            <w:tcW w:w="2073" w:type="dxa"/>
          </w:tcPr>
          <w:p w14:paraId="78A0A117" w14:textId="32F51CC1" w:rsidR="00CB1AC5" w:rsidRPr="00CB1AC5" w:rsidRDefault="00CB1AC5" w:rsidP="005757BD">
            <w:pPr>
              <w:rPr>
                <w:rFonts w:eastAsia="Times New Roman"/>
                <w:noProof/>
                <w:sz w:val="20"/>
              </w:rPr>
            </w:pPr>
            <w:r w:rsidRPr="00CB1AC5">
              <w:rPr>
                <w:rFonts w:eastAsia="Times New Roman"/>
                <w:noProof/>
                <w:sz w:val="20"/>
              </w:rPr>
              <w:t>SO1</w:t>
            </w:r>
          </w:p>
        </w:tc>
        <w:tc>
          <w:tcPr>
            <w:tcW w:w="6603" w:type="dxa"/>
          </w:tcPr>
          <w:p w14:paraId="4550DBC7" w14:textId="490ADCE9" w:rsidR="00CB1AC5" w:rsidRPr="00CB1AC5" w:rsidRDefault="00CB1AC5" w:rsidP="009E6660">
            <w:pPr>
              <w:jc w:val="left"/>
              <w:rPr>
                <w:rFonts w:eastAsia="Times New Roman"/>
                <w:noProof/>
                <w:sz w:val="20"/>
              </w:rPr>
            </w:pPr>
            <w:r w:rsidRPr="00CB1AC5">
              <w:rPr>
                <w:sz w:val="20"/>
              </w:rPr>
              <w:t>Transpordivahendid</w:t>
            </w:r>
          </w:p>
        </w:tc>
        <w:tc>
          <w:tcPr>
            <w:tcW w:w="1418" w:type="dxa"/>
          </w:tcPr>
          <w:p w14:paraId="4A0C34D6" w14:textId="207E4D2B" w:rsidR="00CB1AC5" w:rsidRPr="00CB1AC5" w:rsidRDefault="00CB1AC5" w:rsidP="005757BD">
            <w:pPr>
              <w:rPr>
                <w:rFonts w:eastAsia="Times New Roman"/>
                <w:noProof/>
                <w:sz w:val="20"/>
              </w:rPr>
            </w:pPr>
            <w:r w:rsidRPr="00CB1AC5">
              <w:rPr>
                <w:rFonts w:eastAsia="Times New Roman"/>
                <w:noProof/>
                <w:sz w:val="20"/>
              </w:rPr>
              <w:t>009</w:t>
            </w:r>
          </w:p>
        </w:tc>
        <w:tc>
          <w:tcPr>
            <w:tcW w:w="3118" w:type="dxa"/>
          </w:tcPr>
          <w:p w14:paraId="5153E3E3" w14:textId="73F7CB54" w:rsidR="00CB1AC5" w:rsidRPr="00CB1AC5" w:rsidRDefault="00CB1AC5" w:rsidP="005757BD">
            <w:pPr>
              <w:rPr>
                <w:rFonts w:eastAsia="Times New Roman"/>
                <w:noProof/>
                <w:sz w:val="20"/>
              </w:rPr>
            </w:pPr>
            <w:r w:rsidRPr="00CB1AC5">
              <w:rPr>
                <w:rFonts w:eastAsia="Times New Roman"/>
                <w:noProof/>
                <w:sz w:val="20"/>
              </w:rPr>
              <w:t>0</w:t>
            </w:r>
          </w:p>
        </w:tc>
      </w:tr>
      <w:tr w:rsidR="00CB1AC5" w:rsidRPr="00B40259" w14:paraId="204E73CC" w14:textId="77777777" w:rsidTr="00CB1AC5">
        <w:tc>
          <w:tcPr>
            <w:tcW w:w="2073" w:type="dxa"/>
          </w:tcPr>
          <w:p w14:paraId="15118779" w14:textId="0CACCA13" w:rsidR="00CB1AC5" w:rsidRPr="00CB1AC5" w:rsidRDefault="00CB1AC5" w:rsidP="005757BD">
            <w:pPr>
              <w:rPr>
                <w:rFonts w:eastAsia="Times New Roman"/>
                <w:noProof/>
                <w:sz w:val="20"/>
              </w:rPr>
            </w:pPr>
            <w:r w:rsidRPr="00CB1AC5">
              <w:rPr>
                <w:rFonts w:eastAsia="Times New Roman"/>
                <w:noProof/>
                <w:sz w:val="20"/>
              </w:rPr>
              <w:t>SO1</w:t>
            </w:r>
          </w:p>
        </w:tc>
        <w:tc>
          <w:tcPr>
            <w:tcW w:w="6603" w:type="dxa"/>
          </w:tcPr>
          <w:p w14:paraId="5C86F171" w14:textId="560C15BB" w:rsidR="00CB1AC5" w:rsidRPr="00CB1AC5" w:rsidRDefault="00CB1AC5" w:rsidP="009E6660">
            <w:pPr>
              <w:jc w:val="left"/>
              <w:rPr>
                <w:rFonts w:eastAsia="Times New Roman"/>
                <w:noProof/>
                <w:sz w:val="20"/>
              </w:rPr>
            </w:pPr>
            <w:r w:rsidRPr="00CB1AC5">
              <w:rPr>
                <w:sz w:val="20"/>
              </w:rPr>
              <w:t>Hooned, rajatised</w:t>
            </w:r>
          </w:p>
        </w:tc>
        <w:tc>
          <w:tcPr>
            <w:tcW w:w="1418" w:type="dxa"/>
          </w:tcPr>
          <w:p w14:paraId="3FE956A4" w14:textId="073E07E7" w:rsidR="00CB1AC5" w:rsidRPr="00CB1AC5" w:rsidRDefault="00CB1AC5" w:rsidP="005757BD">
            <w:pPr>
              <w:rPr>
                <w:rFonts w:eastAsia="Times New Roman"/>
                <w:noProof/>
                <w:sz w:val="20"/>
              </w:rPr>
            </w:pPr>
            <w:r w:rsidRPr="00CB1AC5">
              <w:rPr>
                <w:rFonts w:eastAsia="Times New Roman"/>
                <w:noProof/>
                <w:sz w:val="20"/>
              </w:rPr>
              <w:t>010</w:t>
            </w:r>
          </w:p>
        </w:tc>
        <w:tc>
          <w:tcPr>
            <w:tcW w:w="3118" w:type="dxa"/>
          </w:tcPr>
          <w:p w14:paraId="75AD9C34" w14:textId="71C1CA8F" w:rsidR="00CB1AC5" w:rsidRPr="00CB1AC5" w:rsidRDefault="00CB1AC5" w:rsidP="005757BD">
            <w:pPr>
              <w:rPr>
                <w:rFonts w:eastAsia="Times New Roman"/>
                <w:noProof/>
                <w:sz w:val="20"/>
              </w:rPr>
            </w:pPr>
            <w:r w:rsidRPr="00CB1AC5">
              <w:rPr>
                <w:rFonts w:eastAsia="Times New Roman"/>
                <w:noProof/>
                <w:sz w:val="20"/>
              </w:rPr>
              <w:t>0</w:t>
            </w:r>
          </w:p>
        </w:tc>
      </w:tr>
      <w:tr w:rsidR="00CB1AC5" w:rsidRPr="00B40259" w14:paraId="308D8395" w14:textId="77777777" w:rsidTr="00CB1AC5">
        <w:tc>
          <w:tcPr>
            <w:tcW w:w="2073" w:type="dxa"/>
          </w:tcPr>
          <w:p w14:paraId="61600FE0" w14:textId="5571E150" w:rsidR="00CB1AC5" w:rsidRPr="00CB1AC5" w:rsidRDefault="00CB1AC5" w:rsidP="005757BD">
            <w:pPr>
              <w:rPr>
                <w:rFonts w:eastAsia="Times New Roman"/>
                <w:noProof/>
                <w:sz w:val="20"/>
              </w:rPr>
            </w:pPr>
            <w:r w:rsidRPr="00CB1AC5">
              <w:rPr>
                <w:rFonts w:eastAsia="Times New Roman"/>
                <w:noProof/>
                <w:sz w:val="20"/>
              </w:rPr>
              <w:t>SO1</w:t>
            </w:r>
          </w:p>
        </w:tc>
        <w:tc>
          <w:tcPr>
            <w:tcW w:w="6603" w:type="dxa"/>
          </w:tcPr>
          <w:p w14:paraId="3D4DED46" w14:textId="2695CFCD" w:rsidR="00CB1AC5" w:rsidRPr="00CB1AC5" w:rsidRDefault="00CB1AC5" w:rsidP="009E6660">
            <w:pPr>
              <w:jc w:val="left"/>
              <w:rPr>
                <w:rFonts w:eastAsia="Times New Roman"/>
                <w:noProof/>
                <w:sz w:val="20"/>
              </w:rPr>
            </w:pPr>
            <w:r w:rsidRPr="00CB1AC5">
              <w:rPr>
                <w:sz w:val="20"/>
              </w:rPr>
              <w:t>Teadusprojektide rakendamine või muud järelmeetmed</w:t>
            </w:r>
          </w:p>
        </w:tc>
        <w:tc>
          <w:tcPr>
            <w:tcW w:w="1418" w:type="dxa"/>
          </w:tcPr>
          <w:p w14:paraId="71947BA8" w14:textId="3284316C" w:rsidR="00CB1AC5" w:rsidRPr="00CB1AC5" w:rsidRDefault="00CB1AC5" w:rsidP="005757BD">
            <w:pPr>
              <w:rPr>
                <w:rFonts w:eastAsia="Times New Roman"/>
                <w:noProof/>
                <w:sz w:val="20"/>
              </w:rPr>
            </w:pPr>
            <w:r w:rsidRPr="00CB1AC5">
              <w:rPr>
                <w:rFonts w:eastAsia="Times New Roman"/>
                <w:noProof/>
                <w:sz w:val="20"/>
              </w:rPr>
              <w:t>011</w:t>
            </w:r>
          </w:p>
        </w:tc>
        <w:tc>
          <w:tcPr>
            <w:tcW w:w="3118" w:type="dxa"/>
          </w:tcPr>
          <w:p w14:paraId="6858C514" w14:textId="1468C119" w:rsidR="00CB1AC5" w:rsidRPr="00CB1AC5" w:rsidRDefault="00CB1AC5" w:rsidP="005757BD">
            <w:pPr>
              <w:rPr>
                <w:rFonts w:eastAsia="Times New Roman"/>
                <w:noProof/>
                <w:sz w:val="20"/>
              </w:rPr>
            </w:pPr>
            <w:r w:rsidRPr="00CB1AC5">
              <w:rPr>
                <w:rFonts w:eastAsia="Times New Roman"/>
                <w:noProof/>
                <w:sz w:val="20"/>
              </w:rPr>
              <w:t>0</w:t>
            </w:r>
          </w:p>
        </w:tc>
      </w:tr>
      <w:bookmarkEnd w:id="143"/>
      <w:bookmarkEnd w:id="142"/>
    </w:tbl>
    <w:p w14:paraId="2B69BB59" w14:textId="77777777" w:rsidR="008E45AD" w:rsidRDefault="008E45AD" w:rsidP="005757BD">
      <w:pPr>
        <w:spacing w:before="240" w:after="240"/>
        <w:rPr>
          <w:rFonts w:eastAsia="Times New Roman"/>
          <w:b/>
          <w:iCs/>
          <w:noProof/>
          <w:szCs w:val="24"/>
        </w:rPr>
        <w:sectPr w:rsidR="008E45AD" w:rsidSect="00F270E3">
          <w:footnotePr>
            <w:numRestart w:val="eachSect"/>
          </w:footnotePr>
          <w:pgSz w:w="16838" w:h="11906" w:orient="landscape" w:code="9"/>
          <w:pgMar w:top="1134" w:right="567" w:bottom="1134" w:left="567" w:header="709" w:footer="709" w:gutter="0"/>
          <w:cols w:space="708"/>
          <w:titlePg/>
          <w:docGrid w:linePitch="360"/>
        </w:sectPr>
      </w:pPr>
    </w:p>
    <w:p w14:paraId="51D6684D" w14:textId="4E89A15A" w:rsidR="006B4057" w:rsidRDefault="00764E5F" w:rsidP="005757BD">
      <w:pPr>
        <w:spacing w:before="240" w:after="240"/>
        <w:rPr>
          <w:rFonts w:eastAsia="Times New Roman"/>
          <w:b/>
          <w:iCs/>
          <w:szCs w:val="24"/>
          <w:lang w:val="et-EE"/>
        </w:rPr>
      </w:pPr>
      <w:r>
        <w:rPr>
          <w:rFonts w:eastAsia="Times New Roman"/>
          <w:b/>
          <w:iCs/>
          <w:noProof/>
          <w:szCs w:val="24"/>
        </w:rPr>
        <w:lastRenderedPageBreak/>
        <w:t>2</w:t>
      </w:r>
      <w:r w:rsidRPr="005F2979">
        <w:rPr>
          <w:rFonts w:eastAsia="Times New Roman"/>
          <w:b/>
          <w:iCs/>
          <w:szCs w:val="24"/>
          <w:lang w:val="et-EE"/>
        </w:rPr>
        <w:t>.2</w:t>
      </w:r>
      <w:r w:rsidR="00EE5223">
        <w:rPr>
          <w:rFonts w:eastAsia="Times New Roman"/>
          <w:b/>
          <w:iCs/>
          <w:szCs w:val="24"/>
          <w:lang w:val="et-EE"/>
        </w:rPr>
        <w:t>.</w:t>
      </w:r>
      <w:r w:rsidRPr="005F2979">
        <w:rPr>
          <w:rFonts w:eastAsia="Times New Roman"/>
          <w:b/>
          <w:iCs/>
          <w:szCs w:val="24"/>
          <w:lang w:val="et-EE"/>
        </w:rPr>
        <w:t xml:space="preserve"> </w:t>
      </w:r>
      <w:bookmarkStart w:id="153" w:name="_Hlk88756247"/>
      <w:r w:rsidR="00B50045">
        <w:rPr>
          <w:rFonts w:eastAsia="Times New Roman"/>
          <w:b/>
          <w:iCs/>
          <w:szCs w:val="24"/>
          <w:lang w:val="et-EE"/>
        </w:rPr>
        <w:t>Erieesmärgi nimetus</w:t>
      </w:r>
    </w:p>
    <w:p w14:paraId="4E3243DE" w14:textId="4CE31C32" w:rsidR="001C0C56" w:rsidRPr="005F2979" w:rsidRDefault="006B4057" w:rsidP="005757BD">
      <w:pPr>
        <w:spacing w:before="240" w:after="240"/>
        <w:rPr>
          <w:rFonts w:eastAsia="Times New Roman"/>
          <w:b/>
          <w:iCs/>
          <w:szCs w:val="24"/>
          <w:lang w:val="et-EE"/>
        </w:rPr>
      </w:pPr>
      <w:r>
        <w:rPr>
          <w:rFonts w:eastAsia="Times New Roman"/>
          <w:b/>
          <w:iCs/>
          <w:szCs w:val="24"/>
          <w:lang w:val="et-EE"/>
        </w:rPr>
        <w:t>P</w:t>
      </w:r>
      <w:r w:rsidR="00764E5F" w:rsidRPr="005F2979">
        <w:rPr>
          <w:rFonts w:eastAsia="Times New Roman"/>
          <w:b/>
          <w:iCs/>
          <w:szCs w:val="24"/>
          <w:lang w:val="et-EE"/>
        </w:rPr>
        <w:t>arandada ja tõhustada piiriülest koostööd</w:t>
      </w:r>
      <w:r w:rsidR="000864FA" w:rsidRPr="005F2979">
        <w:rPr>
          <w:rFonts w:eastAsia="Times New Roman"/>
          <w:b/>
          <w:iCs/>
          <w:szCs w:val="24"/>
          <w:lang w:val="et-EE"/>
        </w:rPr>
        <w:t>, se</w:t>
      </w:r>
      <w:r w:rsidR="005F2979">
        <w:rPr>
          <w:rFonts w:eastAsia="Times New Roman"/>
          <w:b/>
          <w:iCs/>
          <w:szCs w:val="24"/>
          <w:lang w:val="et-EE"/>
        </w:rPr>
        <w:t>al</w:t>
      </w:r>
      <w:r w:rsidR="000864FA" w:rsidRPr="005F2979">
        <w:rPr>
          <w:rFonts w:eastAsia="Times New Roman"/>
          <w:b/>
          <w:iCs/>
          <w:szCs w:val="24"/>
          <w:lang w:val="et-EE"/>
        </w:rPr>
        <w:t xml:space="preserve">hulgas ühisoperatsioone pädevate asutuste vahel seoses terrorismi ning raske </w:t>
      </w:r>
      <w:r w:rsidR="005E7CD6">
        <w:rPr>
          <w:rFonts w:eastAsia="Times New Roman"/>
          <w:b/>
          <w:iCs/>
          <w:szCs w:val="24"/>
          <w:lang w:val="et-EE"/>
        </w:rPr>
        <w:t xml:space="preserve">ja </w:t>
      </w:r>
      <w:r w:rsidR="000864FA" w:rsidRPr="005F2979">
        <w:rPr>
          <w:rFonts w:eastAsia="Times New Roman"/>
          <w:b/>
          <w:iCs/>
          <w:szCs w:val="24"/>
          <w:lang w:val="et-EE"/>
        </w:rPr>
        <w:t xml:space="preserve">organiseeritud kuritegevusega, millel on </w:t>
      </w:r>
      <w:r w:rsidR="00430896" w:rsidRPr="005F2979">
        <w:rPr>
          <w:rFonts w:eastAsia="Times New Roman"/>
          <w:b/>
          <w:iCs/>
          <w:szCs w:val="24"/>
          <w:lang w:val="et-EE"/>
        </w:rPr>
        <w:t>piiriülene mõõde</w:t>
      </w:r>
      <w:bookmarkEnd w:id="153"/>
    </w:p>
    <w:p w14:paraId="20BBB033" w14:textId="386A6C70" w:rsidR="00435183" w:rsidRPr="005F2979" w:rsidRDefault="00430896" w:rsidP="005757BD">
      <w:pPr>
        <w:spacing w:before="240" w:after="240"/>
        <w:rPr>
          <w:rFonts w:eastAsia="Times New Roman"/>
          <w:b/>
          <w:iCs/>
          <w:szCs w:val="24"/>
          <w:lang w:val="et-EE"/>
        </w:rPr>
      </w:pPr>
      <w:r w:rsidRPr="005F2979">
        <w:rPr>
          <w:rFonts w:eastAsia="Times New Roman"/>
          <w:b/>
          <w:iCs/>
          <w:szCs w:val="24"/>
          <w:lang w:val="et-EE"/>
        </w:rPr>
        <w:t>2.2.1</w:t>
      </w:r>
      <w:r w:rsidR="00EE5223">
        <w:rPr>
          <w:rFonts w:eastAsia="Times New Roman"/>
          <w:b/>
          <w:iCs/>
          <w:szCs w:val="24"/>
          <w:lang w:val="et-EE"/>
        </w:rPr>
        <w:t>.</w:t>
      </w:r>
      <w:r w:rsidRPr="005F2979">
        <w:rPr>
          <w:rFonts w:eastAsia="Times New Roman"/>
          <w:b/>
          <w:iCs/>
          <w:szCs w:val="24"/>
          <w:lang w:val="et-EE"/>
        </w:rPr>
        <w:t xml:space="preserve"> </w:t>
      </w:r>
      <w:r w:rsidR="00435183" w:rsidRPr="005F2979">
        <w:rPr>
          <w:rFonts w:eastAsia="Times New Roman"/>
          <w:b/>
          <w:iCs/>
          <w:szCs w:val="24"/>
          <w:lang w:val="et-EE"/>
        </w:rPr>
        <w:t>Erieesmärgi kirjeldus</w:t>
      </w:r>
    </w:p>
    <w:tbl>
      <w:tblPr>
        <w:tblStyle w:val="TableGrid"/>
        <w:tblW w:w="0" w:type="auto"/>
        <w:tblLook w:val="04A0" w:firstRow="1" w:lastRow="0" w:firstColumn="1" w:lastColumn="0" w:noHBand="0" w:noVBand="1"/>
      </w:tblPr>
      <w:tblGrid>
        <w:gridCol w:w="9628"/>
      </w:tblGrid>
      <w:tr w:rsidR="00FC6E9B" w14:paraId="3BD94CBF" w14:textId="77777777" w:rsidTr="00830F34">
        <w:tc>
          <w:tcPr>
            <w:tcW w:w="9628" w:type="dxa"/>
          </w:tcPr>
          <w:p w14:paraId="02596DE3" w14:textId="0FC08B39" w:rsidR="00FC6E9B" w:rsidRPr="00FC6E9B" w:rsidRDefault="00FC6E9B" w:rsidP="00DE10DD">
            <w:pPr>
              <w:spacing w:after="80"/>
              <w:rPr>
                <w:i/>
                <w:iCs/>
                <w:color w:val="808080" w:themeColor="background1" w:themeShade="80"/>
              </w:rPr>
            </w:pPr>
            <w:r w:rsidRPr="006E4A6B">
              <w:rPr>
                <w:i/>
                <w:iCs/>
                <w:color w:val="808080" w:themeColor="background1" w:themeShade="80"/>
              </w:rPr>
              <w:t xml:space="preserve">Käesolevas </w:t>
            </w:r>
            <w:r w:rsidR="00A458C9">
              <w:rPr>
                <w:i/>
                <w:iCs/>
                <w:color w:val="808080" w:themeColor="background1" w:themeShade="80"/>
              </w:rPr>
              <w:t>punktis</w:t>
            </w:r>
            <w:r w:rsidRPr="006E4A6B">
              <w:rPr>
                <w:i/>
                <w:iCs/>
                <w:color w:val="808080" w:themeColor="background1" w:themeShade="80"/>
              </w:rPr>
              <w:t xml:space="preserve"> kirjeldatakse iga erieesmärgi puhul esialgset olukorda, peamisi katsumusi ja pakutakse välja lahendused, mida fondist toetatakse. Siin kirjeldatakse, milliseid rakendusmeetmeid fondi toetusel käsitletakse; samuti esitatakse esialgne loetelu meetmetest, mis kuuluvad AMIFi, ISFi või BMVI määruse artiklite 3 ja 5 kohaldamisalasse. Täpsemalt: tegevustoetuse puhul esitatakse selgitus kooskõlas AMIFi määruse artikliga 21, ISFi määruse artikliga 16 või BMVI määruse artiklitega 16 ja 17. See sisaldab soovituslikku loetelu toetusesaajatest koos nende seadusjärgsete kohustustega ja põhiülesandeid, mida tuleb toetada. Rahastamisvahendite kavandatud kasutamine, kui kohaldatav.</w:t>
            </w:r>
          </w:p>
        </w:tc>
      </w:tr>
      <w:tr w:rsidR="00764E5F" w14:paraId="4F471815" w14:textId="77777777" w:rsidTr="00830F34">
        <w:tc>
          <w:tcPr>
            <w:tcW w:w="9628" w:type="dxa"/>
          </w:tcPr>
          <w:p w14:paraId="63C752C7" w14:textId="0A392F7D" w:rsidR="00CC78F2" w:rsidRPr="00FE3752" w:rsidRDefault="00CC78F2" w:rsidP="009E6660">
            <w:pPr>
              <w:spacing w:after="80"/>
              <w:rPr>
                <w:rFonts w:eastAsia="Times New Roman"/>
                <w:iCs/>
                <w:szCs w:val="24"/>
                <w:lang w:val="et-EE"/>
              </w:rPr>
            </w:pPr>
            <w:bookmarkStart w:id="154" w:name="_Hlk88754529"/>
            <w:r w:rsidRPr="00FE3752">
              <w:rPr>
                <w:rFonts w:eastAsia="Times New Roman"/>
                <w:iCs/>
                <w:szCs w:val="24"/>
                <w:lang w:val="et-EE"/>
              </w:rPr>
              <w:t xml:space="preserve">Eesti on </w:t>
            </w:r>
            <w:r w:rsidR="00C26485" w:rsidRPr="00FE3752">
              <w:rPr>
                <w:rFonts w:eastAsia="Times New Roman"/>
                <w:iCs/>
                <w:szCs w:val="24"/>
                <w:lang w:val="et-EE"/>
              </w:rPr>
              <w:t xml:space="preserve">liidu tasandil </w:t>
            </w:r>
            <w:r w:rsidRPr="00FE3752">
              <w:rPr>
                <w:rFonts w:eastAsia="Times New Roman"/>
                <w:iCs/>
                <w:szCs w:val="24"/>
                <w:lang w:val="et-EE"/>
              </w:rPr>
              <w:t xml:space="preserve">aktiivne nii kahepoolses kui ka mitmepoolses piiriüleses koostöös, et võidelda </w:t>
            </w:r>
            <w:r w:rsidR="005E7CD6">
              <w:rPr>
                <w:rFonts w:eastAsia="Times New Roman"/>
                <w:iCs/>
                <w:szCs w:val="24"/>
                <w:lang w:val="et-EE"/>
              </w:rPr>
              <w:t>raske</w:t>
            </w:r>
            <w:r w:rsidR="005E7CD6" w:rsidRPr="00FE3752">
              <w:rPr>
                <w:rFonts w:eastAsia="Times New Roman"/>
                <w:iCs/>
                <w:szCs w:val="24"/>
                <w:lang w:val="et-EE"/>
              </w:rPr>
              <w:t xml:space="preserve"> </w:t>
            </w:r>
            <w:r w:rsidRPr="00FE3752">
              <w:rPr>
                <w:rFonts w:eastAsia="Times New Roman"/>
                <w:iCs/>
                <w:szCs w:val="24"/>
                <w:lang w:val="et-EE"/>
              </w:rPr>
              <w:t>ja organiseeritud kuritegevusega.</w:t>
            </w:r>
          </w:p>
          <w:p w14:paraId="70BF8E1B" w14:textId="7AF38776" w:rsidR="00CC78F2" w:rsidRPr="00FE3752" w:rsidRDefault="00CC78F2" w:rsidP="009E6660">
            <w:pPr>
              <w:spacing w:after="80"/>
              <w:rPr>
                <w:rFonts w:eastAsia="Times New Roman"/>
                <w:iCs/>
                <w:szCs w:val="24"/>
                <w:lang w:val="et-EE"/>
              </w:rPr>
            </w:pPr>
            <w:r w:rsidRPr="00FE3752">
              <w:rPr>
                <w:rFonts w:eastAsia="Times New Roman"/>
                <w:iCs/>
                <w:szCs w:val="24"/>
                <w:lang w:val="et-EE"/>
              </w:rPr>
              <w:t xml:space="preserve">Eesti </w:t>
            </w:r>
            <w:r w:rsidR="00E11DAE">
              <w:rPr>
                <w:rFonts w:eastAsia="Times New Roman"/>
                <w:iCs/>
                <w:szCs w:val="24"/>
                <w:lang w:val="et-EE"/>
              </w:rPr>
              <w:t>kesk</w:t>
            </w:r>
            <w:r w:rsidR="005E7CD6">
              <w:rPr>
                <w:rFonts w:eastAsia="Times New Roman"/>
                <w:iCs/>
                <w:szCs w:val="24"/>
                <w:lang w:val="et-EE"/>
              </w:rPr>
              <w:t>k</w:t>
            </w:r>
            <w:r w:rsidRPr="00FE3752">
              <w:rPr>
                <w:rFonts w:eastAsia="Times New Roman"/>
                <w:iCs/>
                <w:szCs w:val="24"/>
                <w:lang w:val="et-EE"/>
              </w:rPr>
              <w:t>riminaalpolitseil on naaberriikide koostööp</w:t>
            </w:r>
            <w:r>
              <w:rPr>
                <w:rFonts w:eastAsia="Times New Roman"/>
                <w:iCs/>
                <w:szCs w:val="24"/>
                <w:lang w:val="et-EE"/>
              </w:rPr>
              <w:t>ar</w:t>
            </w:r>
            <w:r w:rsidRPr="00FE3752">
              <w:rPr>
                <w:rFonts w:eastAsia="Times New Roman"/>
                <w:iCs/>
                <w:szCs w:val="24"/>
                <w:lang w:val="et-EE"/>
              </w:rPr>
              <w:t xml:space="preserve">tneritega </w:t>
            </w:r>
            <w:r w:rsidR="005E7CD6">
              <w:rPr>
                <w:rFonts w:eastAsia="Times New Roman"/>
                <w:iCs/>
                <w:szCs w:val="24"/>
                <w:lang w:val="et-EE"/>
              </w:rPr>
              <w:t xml:space="preserve">hea koostöö </w:t>
            </w:r>
            <w:r w:rsidRPr="00FE3752">
              <w:rPr>
                <w:rFonts w:eastAsia="Times New Roman"/>
                <w:iCs/>
                <w:szCs w:val="24"/>
                <w:lang w:val="et-EE"/>
              </w:rPr>
              <w:t xml:space="preserve">uimastiäri vastu võitlemises, </w:t>
            </w:r>
            <w:r w:rsidR="00C26485">
              <w:rPr>
                <w:rFonts w:eastAsia="Times New Roman"/>
                <w:iCs/>
                <w:szCs w:val="24"/>
                <w:lang w:val="et-EE"/>
              </w:rPr>
              <w:t>rajatud</w:t>
            </w:r>
            <w:r w:rsidRPr="00FE3752">
              <w:rPr>
                <w:rFonts w:eastAsia="Times New Roman"/>
                <w:iCs/>
                <w:szCs w:val="24"/>
                <w:lang w:val="et-EE"/>
              </w:rPr>
              <w:t xml:space="preserve"> </w:t>
            </w:r>
            <w:r w:rsidR="00C26485" w:rsidRPr="00FE3752">
              <w:rPr>
                <w:rFonts w:eastAsia="Times New Roman"/>
                <w:iCs/>
                <w:szCs w:val="24"/>
                <w:lang w:val="et-EE"/>
              </w:rPr>
              <w:t xml:space="preserve">on </w:t>
            </w:r>
            <w:r w:rsidRPr="00FE3752">
              <w:rPr>
                <w:rFonts w:eastAsia="Times New Roman"/>
                <w:iCs/>
                <w:szCs w:val="24"/>
                <w:lang w:val="et-EE"/>
              </w:rPr>
              <w:t xml:space="preserve">mitu ühist uurimisrühma. </w:t>
            </w:r>
            <w:r w:rsidR="00C26485">
              <w:rPr>
                <w:rFonts w:eastAsia="Times New Roman"/>
                <w:iCs/>
                <w:szCs w:val="24"/>
                <w:lang w:val="et-EE"/>
              </w:rPr>
              <w:t>L</w:t>
            </w:r>
            <w:r w:rsidRPr="00FE3752">
              <w:rPr>
                <w:rFonts w:eastAsia="Times New Roman"/>
                <w:iCs/>
                <w:szCs w:val="24"/>
                <w:lang w:val="et-EE"/>
              </w:rPr>
              <w:t>iikmesriikide asutustevahelise koostöö</w:t>
            </w:r>
            <w:r w:rsidR="00C26485">
              <w:rPr>
                <w:rFonts w:eastAsia="Times New Roman"/>
                <w:iCs/>
                <w:szCs w:val="24"/>
                <w:lang w:val="et-EE"/>
              </w:rPr>
              <w:t xml:space="preserve"> kõrval</w:t>
            </w:r>
            <w:r w:rsidRPr="00FE3752">
              <w:rPr>
                <w:rFonts w:eastAsia="Times New Roman"/>
                <w:iCs/>
                <w:szCs w:val="24"/>
                <w:lang w:val="et-EE"/>
              </w:rPr>
              <w:t xml:space="preserve"> tuleb parandada koostööd rahvusvaheliste organisatsioonidega (Europol, Interpol, CEPOL, </w:t>
            </w:r>
            <w:r w:rsidR="00E11DAE" w:rsidRPr="00782B19">
              <w:rPr>
                <w:shd w:val="clear" w:color="auto" w:fill="FFFFFF"/>
              </w:rPr>
              <w:t>Euroopa Narkootikumide ja Narkomaania Seirekeskus</w:t>
            </w:r>
            <w:r w:rsidRPr="00FE3752">
              <w:rPr>
                <w:rFonts w:eastAsia="Times New Roman"/>
                <w:iCs/>
                <w:szCs w:val="24"/>
                <w:lang w:val="et-EE"/>
              </w:rPr>
              <w:t>,</w:t>
            </w:r>
            <w:r w:rsidR="00E11DAE">
              <w:rPr>
                <w:rFonts w:eastAsia="Times New Roman"/>
                <w:iCs/>
                <w:szCs w:val="24"/>
                <w:lang w:val="et-EE"/>
              </w:rPr>
              <w:t xml:space="preserve"> </w:t>
            </w:r>
            <w:r w:rsidR="00E11DAE" w:rsidRPr="00782B19">
              <w:rPr>
                <w:shd w:val="clear" w:color="auto" w:fill="FFFFFF"/>
              </w:rPr>
              <w:t xml:space="preserve">ÜRO </w:t>
            </w:r>
            <w:r w:rsidR="00E11DAE">
              <w:rPr>
                <w:shd w:val="clear" w:color="auto" w:fill="FFFFFF"/>
              </w:rPr>
              <w:t>narkootikumide</w:t>
            </w:r>
            <w:r w:rsidR="00E11DAE" w:rsidRPr="00782B19">
              <w:rPr>
                <w:shd w:val="clear" w:color="auto" w:fill="FFFFFF"/>
              </w:rPr>
              <w:t xml:space="preserve"> ja </w:t>
            </w:r>
            <w:r w:rsidR="00E11DAE">
              <w:rPr>
                <w:shd w:val="clear" w:color="auto" w:fill="FFFFFF"/>
              </w:rPr>
              <w:t>k</w:t>
            </w:r>
            <w:r w:rsidR="00E11DAE" w:rsidRPr="00782B19">
              <w:rPr>
                <w:shd w:val="clear" w:color="auto" w:fill="FFFFFF"/>
              </w:rPr>
              <w:t xml:space="preserve">uritegevuse </w:t>
            </w:r>
            <w:r w:rsidR="00E11DAE">
              <w:rPr>
                <w:shd w:val="clear" w:color="auto" w:fill="FFFFFF"/>
              </w:rPr>
              <w:t>b</w:t>
            </w:r>
            <w:r w:rsidR="00E11DAE" w:rsidRPr="00782B19">
              <w:rPr>
                <w:shd w:val="clear" w:color="auto" w:fill="FFFFFF"/>
              </w:rPr>
              <w:t>üroo</w:t>
            </w:r>
            <w:r w:rsidRPr="00FE3752">
              <w:rPr>
                <w:rFonts w:eastAsia="Times New Roman"/>
                <w:iCs/>
                <w:szCs w:val="24"/>
                <w:lang w:val="et-EE"/>
              </w:rPr>
              <w:t xml:space="preserve"> jne). Nii Eesti politseil kui ka tollil on </w:t>
            </w:r>
            <w:r w:rsidR="00C26485" w:rsidRPr="00FE3752">
              <w:rPr>
                <w:rFonts w:eastAsia="Times New Roman"/>
                <w:iCs/>
                <w:szCs w:val="24"/>
                <w:lang w:val="et-EE"/>
              </w:rPr>
              <w:t xml:space="preserve">Europolis </w:t>
            </w:r>
            <w:r w:rsidRPr="00FE3752">
              <w:rPr>
                <w:rFonts w:eastAsia="Times New Roman"/>
                <w:iCs/>
                <w:szCs w:val="24"/>
                <w:lang w:val="et-EE"/>
              </w:rPr>
              <w:t>oma kontaktametnikud, et hõlbustada igapäevast teabevahetust. Selleks organiseeritakse koolitusi, vastastikust õppimist ja spetsiaalseid vahetusprogramme. Keskenduda tuleb praegustele suundumustele</w:t>
            </w:r>
            <w:r w:rsidR="00C26485">
              <w:rPr>
                <w:rFonts w:eastAsia="Times New Roman"/>
                <w:iCs/>
                <w:szCs w:val="24"/>
                <w:lang w:val="et-EE"/>
              </w:rPr>
              <w:t>,</w:t>
            </w:r>
            <w:r w:rsidRPr="00FE3752">
              <w:rPr>
                <w:rFonts w:eastAsia="Times New Roman"/>
                <w:iCs/>
                <w:szCs w:val="24"/>
                <w:lang w:val="et-EE"/>
              </w:rPr>
              <w:t xml:space="preserve"> eelkõige tehnoloogia arengule ja sünteetiliste opioid</w:t>
            </w:r>
            <w:r>
              <w:rPr>
                <w:rFonts w:eastAsia="Times New Roman"/>
                <w:iCs/>
                <w:szCs w:val="24"/>
                <w:lang w:val="et-EE"/>
              </w:rPr>
              <w:t>id</w:t>
            </w:r>
            <w:r w:rsidRPr="00FE3752">
              <w:rPr>
                <w:rFonts w:eastAsia="Times New Roman"/>
                <w:iCs/>
                <w:szCs w:val="24"/>
                <w:lang w:val="et-EE"/>
              </w:rPr>
              <w:t>e</w:t>
            </w:r>
            <w:r w:rsidR="00C26485">
              <w:rPr>
                <w:rFonts w:eastAsia="Times New Roman"/>
                <w:iCs/>
                <w:szCs w:val="24"/>
                <w:lang w:val="et-EE"/>
              </w:rPr>
              <w:t>,</w:t>
            </w:r>
            <w:r w:rsidRPr="00FE3752">
              <w:rPr>
                <w:rFonts w:eastAsia="Times New Roman"/>
                <w:iCs/>
                <w:szCs w:val="24"/>
                <w:lang w:val="et-EE"/>
              </w:rPr>
              <w:t xml:space="preserve"> sh fentanüülid</w:t>
            </w:r>
            <w:r>
              <w:rPr>
                <w:rFonts w:eastAsia="Times New Roman"/>
                <w:iCs/>
                <w:szCs w:val="24"/>
                <w:lang w:val="et-EE"/>
              </w:rPr>
              <w:t>e</w:t>
            </w:r>
            <w:r w:rsidRPr="00FE3752">
              <w:rPr>
                <w:rFonts w:eastAsia="Times New Roman"/>
                <w:iCs/>
                <w:szCs w:val="24"/>
                <w:lang w:val="et-EE"/>
              </w:rPr>
              <w:t xml:space="preserve"> levikule. </w:t>
            </w:r>
            <w:r>
              <w:rPr>
                <w:rFonts w:eastAsia="Times New Roman"/>
                <w:iCs/>
                <w:szCs w:val="24"/>
                <w:lang w:val="et-EE"/>
              </w:rPr>
              <w:t>O</w:t>
            </w:r>
            <w:r w:rsidRPr="00FE3752">
              <w:rPr>
                <w:rFonts w:eastAsia="Times New Roman"/>
                <w:iCs/>
                <w:szCs w:val="24"/>
                <w:lang w:val="et-EE"/>
              </w:rPr>
              <w:t xml:space="preserve">luline </w:t>
            </w:r>
            <w:r>
              <w:rPr>
                <w:rFonts w:eastAsia="Times New Roman"/>
                <w:iCs/>
                <w:szCs w:val="24"/>
                <w:lang w:val="et-EE"/>
              </w:rPr>
              <w:t xml:space="preserve">on </w:t>
            </w:r>
            <w:r w:rsidR="00FE2EDC">
              <w:rPr>
                <w:rFonts w:eastAsia="Times New Roman"/>
                <w:iCs/>
                <w:szCs w:val="24"/>
                <w:lang w:val="et-EE"/>
              </w:rPr>
              <w:t>üleilmastunud</w:t>
            </w:r>
            <w:r w:rsidRPr="00FE3752">
              <w:rPr>
                <w:rFonts w:eastAsia="Times New Roman"/>
                <w:iCs/>
                <w:szCs w:val="24"/>
                <w:lang w:val="et-EE"/>
              </w:rPr>
              <w:t xml:space="preserve"> uimastiturule</w:t>
            </w:r>
            <w:r w:rsidR="00C26485" w:rsidRPr="00FE3752">
              <w:rPr>
                <w:rFonts w:eastAsia="Times New Roman"/>
                <w:iCs/>
                <w:szCs w:val="24"/>
                <w:lang w:val="et-EE"/>
              </w:rPr>
              <w:t xml:space="preserve"> paremini reageerida</w:t>
            </w:r>
            <w:r w:rsidRPr="00FE3752">
              <w:rPr>
                <w:rFonts w:eastAsia="Times New Roman"/>
                <w:iCs/>
                <w:szCs w:val="24"/>
                <w:lang w:val="et-EE"/>
              </w:rPr>
              <w:t>, tugevdades partnerlust liikmesriikide ametiasutuste ja teiste asjaomaste partnerite vahel, sealhulgas vajaduse</w:t>
            </w:r>
            <w:r w:rsidR="00C26485">
              <w:rPr>
                <w:rFonts w:eastAsia="Times New Roman"/>
                <w:iCs/>
                <w:szCs w:val="24"/>
                <w:lang w:val="et-EE"/>
              </w:rPr>
              <w:t xml:space="preserve"> korra</w:t>
            </w:r>
            <w:r w:rsidRPr="00FE3752">
              <w:rPr>
                <w:rFonts w:eastAsia="Times New Roman"/>
                <w:iCs/>
                <w:szCs w:val="24"/>
                <w:lang w:val="et-EE"/>
              </w:rPr>
              <w:t>l kolmandate riikidega.</w:t>
            </w:r>
          </w:p>
          <w:p w14:paraId="7FBB9EA3" w14:textId="6BA0B6EC" w:rsidR="00CC78F2" w:rsidRPr="00FE3752" w:rsidRDefault="00CC78F2" w:rsidP="009E6660">
            <w:pPr>
              <w:spacing w:after="80"/>
              <w:rPr>
                <w:rFonts w:eastAsia="Times New Roman"/>
                <w:iCs/>
                <w:szCs w:val="24"/>
                <w:lang w:val="et-EE"/>
              </w:rPr>
            </w:pPr>
            <w:r w:rsidRPr="00FE3752">
              <w:rPr>
                <w:rFonts w:eastAsia="Times New Roman"/>
                <w:iCs/>
                <w:szCs w:val="24"/>
                <w:lang w:val="et-EE"/>
              </w:rPr>
              <w:t>Terrorismivastases võitluses toetavad Eesti õiguskaitseasutusi rahvusvaheline koostöö ELis,</w:t>
            </w:r>
            <w:r>
              <w:rPr>
                <w:rFonts w:eastAsia="Times New Roman"/>
                <w:iCs/>
                <w:szCs w:val="24"/>
                <w:lang w:val="et-EE"/>
              </w:rPr>
              <w:t xml:space="preserve"> sh</w:t>
            </w:r>
            <w:r w:rsidRPr="00FE3752">
              <w:rPr>
                <w:rFonts w:eastAsia="Times New Roman"/>
                <w:iCs/>
                <w:szCs w:val="24"/>
                <w:lang w:val="et-EE"/>
              </w:rPr>
              <w:t xml:space="preserve"> terrorismivastase </w:t>
            </w:r>
            <w:r w:rsidR="004A0E49">
              <w:rPr>
                <w:rFonts w:eastAsia="Times New Roman"/>
                <w:iCs/>
                <w:szCs w:val="24"/>
                <w:lang w:val="et-EE"/>
              </w:rPr>
              <w:t xml:space="preserve">võitluse </w:t>
            </w:r>
            <w:r w:rsidRPr="00FE3752">
              <w:rPr>
                <w:rFonts w:eastAsia="Times New Roman"/>
                <w:iCs/>
                <w:szCs w:val="24"/>
                <w:lang w:val="et-EE"/>
              </w:rPr>
              <w:t xml:space="preserve">rühma ja </w:t>
            </w:r>
            <w:r w:rsidR="004A0E49" w:rsidRPr="00FE3752">
              <w:rPr>
                <w:rFonts w:eastAsia="Times New Roman"/>
                <w:iCs/>
                <w:szCs w:val="24"/>
                <w:lang w:val="et-EE"/>
              </w:rPr>
              <w:t>Europol</w:t>
            </w:r>
            <w:r w:rsidR="004A0E49">
              <w:rPr>
                <w:rFonts w:eastAsia="Times New Roman"/>
                <w:iCs/>
                <w:szCs w:val="24"/>
                <w:lang w:val="et-EE"/>
              </w:rPr>
              <w:t>i</w:t>
            </w:r>
            <w:r w:rsidR="004A0E49" w:rsidRPr="00FE3752">
              <w:rPr>
                <w:rFonts w:eastAsia="Times New Roman"/>
                <w:iCs/>
                <w:szCs w:val="24"/>
                <w:lang w:val="et-EE"/>
              </w:rPr>
              <w:t xml:space="preserve"> </w:t>
            </w:r>
            <w:r w:rsidRPr="00FE3752">
              <w:rPr>
                <w:rFonts w:eastAsia="Times New Roman"/>
                <w:iCs/>
                <w:szCs w:val="24"/>
                <w:lang w:val="et-EE"/>
              </w:rPr>
              <w:t>Euroopa terrorismivasta</w:t>
            </w:r>
            <w:r w:rsidR="00C26485">
              <w:rPr>
                <w:rFonts w:eastAsia="Times New Roman"/>
                <w:iCs/>
                <w:szCs w:val="24"/>
                <w:lang w:val="et-EE"/>
              </w:rPr>
              <w:t>s</w:t>
            </w:r>
            <w:r w:rsidRPr="00FE3752">
              <w:rPr>
                <w:rFonts w:eastAsia="Times New Roman"/>
                <w:iCs/>
                <w:szCs w:val="24"/>
                <w:lang w:val="et-EE"/>
              </w:rPr>
              <w:t>e</w:t>
            </w:r>
            <w:r w:rsidR="00012235">
              <w:rPr>
                <w:rFonts w:eastAsia="Times New Roman"/>
                <w:iCs/>
                <w:szCs w:val="24"/>
                <w:lang w:val="et-EE"/>
              </w:rPr>
              <w:t xml:space="preserve"> võitluse</w:t>
            </w:r>
            <w:r w:rsidRPr="00FE3752">
              <w:rPr>
                <w:rFonts w:eastAsia="Times New Roman"/>
                <w:iCs/>
                <w:szCs w:val="24"/>
                <w:lang w:val="et-EE"/>
              </w:rPr>
              <w:t xml:space="preserve"> keskusega, teabevahetus Interpolis, terrorismivastane koostöö ÜRO, NATO, Euroopa Nõukogu</w:t>
            </w:r>
            <w:r w:rsidR="00C26485">
              <w:rPr>
                <w:rFonts w:eastAsia="Times New Roman"/>
                <w:iCs/>
                <w:szCs w:val="24"/>
                <w:lang w:val="et-EE"/>
              </w:rPr>
              <w:t xml:space="preserve"> ja</w:t>
            </w:r>
            <w:r w:rsidRPr="00FE3752">
              <w:rPr>
                <w:rFonts w:eastAsia="Times New Roman"/>
                <w:iCs/>
                <w:szCs w:val="24"/>
                <w:lang w:val="et-EE"/>
              </w:rPr>
              <w:t xml:space="preserve"> OSCE</w:t>
            </w:r>
            <w:r w:rsidR="00C26485" w:rsidRPr="00FE3752">
              <w:rPr>
                <w:rFonts w:eastAsia="Times New Roman"/>
                <w:iCs/>
                <w:szCs w:val="24"/>
                <w:lang w:val="et-EE"/>
              </w:rPr>
              <w:t>ga</w:t>
            </w:r>
            <w:r w:rsidRPr="00FE3752">
              <w:rPr>
                <w:rFonts w:eastAsia="Times New Roman"/>
                <w:iCs/>
                <w:szCs w:val="24"/>
                <w:lang w:val="et-EE"/>
              </w:rPr>
              <w:t xml:space="preserve"> ning kahepoolsed suhted partnerriikidega.</w:t>
            </w:r>
          </w:p>
          <w:p w14:paraId="049305C4" w14:textId="51058B44" w:rsidR="00E52A93" w:rsidRDefault="00CC78F2">
            <w:pPr>
              <w:spacing w:after="80"/>
              <w:rPr>
                <w:rFonts w:eastAsia="Times New Roman"/>
                <w:iCs/>
                <w:szCs w:val="24"/>
                <w:lang w:val="et-EE"/>
              </w:rPr>
            </w:pPr>
            <w:r w:rsidRPr="00FE3752">
              <w:rPr>
                <w:rFonts w:eastAsia="Times New Roman"/>
                <w:iCs/>
                <w:szCs w:val="24"/>
                <w:lang w:val="et-EE"/>
              </w:rPr>
              <w:t>Koordineerimine ja koostöö õiguskaitseasutuste ja teiste organiseeritud kuritegevuse</w:t>
            </w:r>
            <w:r w:rsidR="00026D19">
              <w:rPr>
                <w:rFonts w:eastAsia="Times New Roman"/>
                <w:iCs/>
                <w:szCs w:val="24"/>
                <w:lang w:val="et-EE"/>
              </w:rPr>
              <w:t xml:space="preserve"> vastu võitlevate</w:t>
            </w:r>
            <w:r w:rsidRPr="00FE3752">
              <w:rPr>
                <w:rFonts w:eastAsia="Times New Roman"/>
                <w:iCs/>
                <w:szCs w:val="24"/>
                <w:lang w:val="et-EE"/>
              </w:rPr>
              <w:t xml:space="preserve"> pädevate asutustega on oluline. </w:t>
            </w:r>
            <w:r w:rsidR="00A13F7C">
              <w:rPr>
                <w:rFonts w:eastAsia="Times New Roman"/>
                <w:iCs/>
                <w:szCs w:val="24"/>
                <w:lang w:val="et-EE"/>
              </w:rPr>
              <w:t xml:space="preserve">ELi poliitikatsükli organiseeritud ja raske rahvusvahelise  kuritegevusega võitlemiseks </w:t>
            </w:r>
            <w:r w:rsidR="00BC38F7" w:rsidRPr="00BC38F7">
              <w:rPr>
                <w:rFonts w:eastAsia="Times New Roman"/>
                <w:iCs/>
                <w:szCs w:val="24"/>
                <w:lang w:val="et-EE"/>
              </w:rPr>
              <w:t xml:space="preserve">EMPACT 2022+ </w:t>
            </w:r>
            <w:r w:rsidR="00BC38F7">
              <w:rPr>
                <w:rFonts w:eastAsia="Times New Roman"/>
                <w:iCs/>
                <w:szCs w:val="24"/>
                <w:lang w:val="et-EE"/>
              </w:rPr>
              <w:t xml:space="preserve">raames </w:t>
            </w:r>
            <w:r w:rsidR="00BC38F7" w:rsidRPr="00BC38F7">
              <w:rPr>
                <w:rFonts w:eastAsia="Times New Roman"/>
                <w:iCs/>
                <w:szCs w:val="24"/>
                <w:lang w:val="et-EE"/>
              </w:rPr>
              <w:t>on Eestil kavas osaleda järgmiste valdkondade</w:t>
            </w:r>
            <w:r w:rsidR="00BC38F7">
              <w:rPr>
                <w:rFonts w:eastAsia="Times New Roman"/>
                <w:iCs/>
                <w:szCs w:val="24"/>
                <w:lang w:val="et-EE"/>
              </w:rPr>
              <w:t xml:space="preserve"> tegevustes</w:t>
            </w:r>
            <w:r w:rsidR="00BC38F7" w:rsidRPr="00BC38F7">
              <w:rPr>
                <w:rFonts w:eastAsia="Times New Roman"/>
                <w:iCs/>
                <w:szCs w:val="24"/>
                <w:lang w:val="et-EE"/>
              </w:rPr>
              <w:t xml:space="preserve">: aktsiisipettused, </w:t>
            </w:r>
            <w:r w:rsidR="00BC38F7">
              <w:rPr>
                <w:rFonts w:eastAsia="Times New Roman"/>
                <w:iCs/>
                <w:szCs w:val="24"/>
                <w:lang w:val="et-EE"/>
              </w:rPr>
              <w:t>varifirmadega seotud</w:t>
            </w:r>
            <w:r w:rsidR="00BC38F7" w:rsidRPr="00BC38F7">
              <w:rPr>
                <w:rFonts w:eastAsia="Times New Roman"/>
                <w:iCs/>
                <w:szCs w:val="24"/>
                <w:lang w:val="et-EE"/>
              </w:rPr>
              <w:t xml:space="preserve"> ühendusesisene pettus, uued psühhoaktiivsed ained ja sünteetilised uimastid, ebaseaduslik ränne, infosüsteemide vastu suunatud rünnakud (küberkuritegevus), laste seksuaalne ärakasutamine (küberkuritegevus), pettused mittesularahaliste maksevahenditega (küberkuritegevus), tulirelvade salakaubavedu, keskkonnakuritegevus ja organiseeritud vara</w:t>
            </w:r>
            <w:r w:rsidR="00BC38F7">
              <w:rPr>
                <w:rFonts w:eastAsia="Times New Roman"/>
                <w:iCs/>
                <w:szCs w:val="24"/>
                <w:lang w:val="et-EE"/>
              </w:rPr>
              <w:t>vastane</w:t>
            </w:r>
            <w:r w:rsidR="00BC38F7" w:rsidRPr="00BC38F7">
              <w:rPr>
                <w:rFonts w:eastAsia="Times New Roman"/>
                <w:iCs/>
                <w:szCs w:val="24"/>
                <w:lang w:val="et-EE"/>
              </w:rPr>
              <w:t xml:space="preserve"> kuritegevus.</w:t>
            </w:r>
          </w:p>
          <w:p w14:paraId="33A51AF8" w14:textId="1B2A9EAF" w:rsidR="00CC78F2" w:rsidRPr="00FE3752" w:rsidRDefault="00CC78F2" w:rsidP="00862C17">
            <w:pPr>
              <w:spacing w:after="80"/>
              <w:rPr>
                <w:rFonts w:eastAsia="Times New Roman"/>
                <w:iCs/>
                <w:szCs w:val="24"/>
                <w:lang w:val="et-EE"/>
              </w:rPr>
            </w:pPr>
            <w:r w:rsidRPr="00FE3752">
              <w:rPr>
                <w:rFonts w:eastAsia="Times New Roman"/>
                <w:iCs/>
                <w:szCs w:val="24"/>
                <w:lang w:val="et-EE"/>
              </w:rPr>
              <w:t xml:space="preserve">Eesti jaoks on oluline rõhutada ELi institutsioonidevahelise julgeolekukoostöö tugevdamist (ühistegevus, teabevahetus jne). Eesti aitas sellele kaasa, kui </w:t>
            </w:r>
            <w:r w:rsidR="004A0E49" w:rsidRPr="00FE3752">
              <w:rPr>
                <w:rFonts w:eastAsia="Times New Roman"/>
                <w:iCs/>
                <w:szCs w:val="24"/>
                <w:lang w:val="et-EE"/>
              </w:rPr>
              <w:t xml:space="preserve">korraldas </w:t>
            </w:r>
            <w:r w:rsidRPr="00FE3752">
              <w:rPr>
                <w:rFonts w:eastAsia="Times New Roman"/>
                <w:iCs/>
                <w:szCs w:val="24"/>
                <w:lang w:val="et-EE"/>
              </w:rPr>
              <w:t>EL</w:t>
            </w:r>
            <w:r w:rsidR="004A0E49">
              <w:rPr>
                <w:rFonts w:eastAsia="Times New Roman"/>
                <w:iCs/>
                <w:szCs w:val="24"/>
                <w:lang w:val="et-EE"/>
              </w:rPr>
              <w:t>i</w:t>
            </w:r>
            <w:r w:rsidRPr="00FE3752">
              <w:rPr>
                <w:rFonts w:eastAsia="Times New Roman"/>
                <w:iCs/>
                <w:szCs w:val="24"/>
                <w:lang w:val="et-EE"/>
              </w:rPr>
              <w:t xml:space="preserve"> nõukogu eesistujariigina Europoli ja F</w:t>
            </w:r>
            <w:r w:rsidR="004A0E49">
              <w:rPr>
                <w:rFonts w:eastAsia="Times New Roman"/>
                <w:iCs/>
                <w:szCs w:val="24"/>
                <w:lang w:val="et-EE"/>
              </w:rPr>
              <w:t>rontex</w:t>
            </w:r>
            <w:r w:rsidRPr="00FE3752">
              <w:rPr>
                <w:rFonts w:eastAsia="Times New Roman"/>
                <w:iCs/>
                <w:szCs w:val="24"/>
                <w:lang w:val="et-EE"/>
              </w:rPr>
              <w:t xml:space="preserve">i juhatuse </w:t>
            </w:r>
            <w:r w:rsidR="000526DF" w:rsidRPr="00FE3752">
              <w:rPr>
                <w:rFonts w:eastAsia="Times New Roman"/>
                <w:iCs/>
                <w:szCs w:val="24"/>
                <w:lang w:val="et-EE"/>
              </w:rPr>
              <w:t>esime</w:t>
            </w:r>
            <w:r w:rsidR="000526DF">
              <w:rPr>
                <w:rFonts w:eastAsia="Times New Roman"/>
                <w:iCs/>
                <w:szCs w:val="24"/>
                <w:lang w:val="et-EE"/>
              </w:rPr>
              <w:t>s</w:t>
            </w:r>
            <w:r w:rsidR="000526DF" w:rsidRPr="00FE3752">
              <w:rPr>
                <w:rFonts w:eastAsia="Times New Roman"/>
                <w:iCs/>
                <w:szCs w:val="24"/>
                <w:lang w:val="et-EE"/>
              </w:rPr>
              <w:t xml:space="preserve">e </w:t>
            </w:r>
            <w:r w:rsidRPr="00FE3752">
              <w:rPr>
                <w:rFonts w:eastAsia="Times New Roman"/>
                <w:iCs/>
                <w:szCs w:val="24"/>
                <w:lang w:val="et-EE"/>
              </w:rPr>
              <w:t>ühiskoosoleku, kus lepiti kokku koostööpõhimõtetes ja -tegevus</w:t>
            </w:r>
            <w:r>
              <w:rPr>
                <w:rFonts w:eastAsia="Times New Roman"/>
                <w:iCs/>
                <w:szCs w:val="24"/>
                <w:lang w:val="et-EE"/>
              </w:rPr>
              <w:t>t</w:t>
            </w:r>
            <w:r w:rsidRPr="00FE3752">
              <w:rPr>
                <w:rFonts w:eastAsia="Times New Roman"/>
                <w:iCs/>
                <w:szCs w:val="24"/>
                <w:lang w:val="et-EE"/>
              </w:rPr>
              <w:t>es.</w:t>
            </w:r>
          </w:p>
          <w:p w14:paraId="6008582F" w14:textId="5F7D114D" w:rsidR="00CC78F2" w:rsidRPr="00FE3752" w:rsidRDefault="004A0E49" w:rsidP="00487FD7">
            <w:pPr>
              <w:spacing w:after="80"/>
              <w:rPr>
                <w:rFonts w:eastAsia="Times New Roman"/>
                <w:iCs/>
                <w:szCs w:val="24"/>
                <w:lang w:val="et-EE"/>
              </w:rPr>
            </w:pPr>
            <w:r>
              <w:rPr>
                <w:rFonts w:eastAsia="Times New Roman"/>
                <w:iCs/>
                <w:szCs w:val="24"/>
                <w:lang w:val="et-EE"/>
              </w:rPr>
              <w:t>E</w:t>
            </w:r>
            <w:r w:rsidR="00CC78F2" w:rsidRPr="00FE3752">
              <w:rPr>
                <w:rFonts w:eastAsia="Times New Roman"/>
                <w:iCs/>
                <w:szCs w:val="24"/>
                <w:lang w:val="et-EE"/>
              </w:rPr>
              <w:t xml:space="preserve">rieesmärgi </w:t>
            </w:r>
            <w:r w:rsidR="00EA780B">
              <w:rPr>
                <w:rFonts w:eastAsia="Times New Roman"/>
                <w:iCs/>
                <w:szCs w:val="24"/>
                <w:lang w:val="et-EE"/>
              </w:rPr>
              <w:t xml:space="preserve">2 </w:t>
            </w:r>
            <w:r w:rsidR="00CC78F2" w:rsidRPr="00FE3752">
              <w:rPr>
                <w:rFonts w:eastAsia="Times New Roman"/>
                <w:iCs/>
                <w:szCs w:val="24"/>
                <w:lang w:val="et-EE"/>
              </w:rPr>
              <w:t>raames kavatseb Eesti kasutada ISF</w:t>
            </w:r>
            <w:r w:rsidR="00CC78F2">
              <w:rPr>
                <w:rFonts w:eastAsia="Times New Roman"/>
                <w:iCs/>
                <w:szCs w:val="24"/>
                <w:lang w:val="et-EE"/>
              </w:rPr>
              <w:t>i</w:t>
            </w:r>
            <w:r w:rsidR="00CC78F2" w:rsidRPr="00FE3752">
              <w:rPr>
                <w:rFonts w:eastAsia="Times New Roman"/>
                <w:iCs/>
                <w:szCs w:val="24"/>
                <w:lang w:val="et-EE"/>
              </w:rPr>
              <w:t xml:space="preserve"> vahendeid peamiselt selleks, et parandada asutustevahelist koostööd ja koordineeritust riiklikul ja liidu tasandil ning vajaduse korral ka kolmandate riikidega.</w:t>
            </w:r>
          </w:p>
          <w:p w14:paraId="3B2BF6D7" w14:textId="7B36A125" w:rsidR="00CC78F2" w:rsidRPr="00FE3752" w:rsidRDefault="00CC78F2" w:rsidP="00487FD7">
            <w:pPr>
              <w:spacing w:after="80"/>
              <w:rPr>
                <w:rFonts w:eastAsia="Times New Roman"/>
                <w:iCs/>
                <w:szCs w:val="24"/>
                <w:lang w:val="et-EE"/>
              </w:rPr>
            </w:pPr>
            <w:r w:rsidRPr="00FE3752">
              <w:rPr>
                <w:rFonts w:eastAsia="Times New Roman"/>
                <w:iCs/>
                <w:szCs w:val="24"/>
                <w:lang w:val="et-EE"/>
              </w:rPr>
              <w:lastRenderedPageBreak/>
              <w:t>Praegus</w:t>
            </w:r>
            <w:r w:rsidR="001F159C">
              <w:rPr>
                <w:rFonts w:eastAsia="Times New Roman"/>
                <w:iCs/>
                <w:szCs w:val="24"/>
                <w:lang w:val="et-EE"/>
              </w:rPr>
              <w:t>t</w:t>
            </w:r>
            <w:r w:rsidRPr="00FE3752">
              <w:rPr>
                <w:rFonts w:eastAsia="Times New Roman"/>
                <w:iCs/>
                <w:szCs w:val="24"/>
                <w:lang w:val="et-EE"/>
              </w:rPr>
              <w:t xml:space="preserve">e plaanide kohaselt moodustavad selle erieesmärgi tegevused </w:t>
            </w:r>
            <w:r w:rsidR="00EA780B">
              <w:rPr>
                <w:rFonts w:eastAsia="Times New Roman"/>
                <w:iCs/>
                <w:szCs w:val="24"/>
                <w:lang w:val="et-EE"/>
              </w:rPr>
              <w:t>rakenduskavast</w:t>
            </w:r>
            <w:r w:rsidR="00EA780B" w:rsidRPr="00FE3752">
              <w:rPr>
                <w:rFonts w:eastAsia="Times New Roman"/>
                <w:iCs/>
                <w:szCs w:val="24"/>
                <w:lang w:val="et-EE"/>
              </w:rPr>
              <w:t xml:space="preserve"> </w:t>
            </w:r>
            <w:r w:rsidRPr="00FE3752">
              <w:rPr>
                <w:rFonts w:eastAsia="Times New Roman"/>
                <w:iCs/>
                <w:szCs w:val="24"/>
                <w:lang w:val="et-EE"/>
              </w:rPr>
              <w:t xml:space="preserve">väikese osa. Kõnealune erieesmärk aitab </w:t>
            </w:r>
            <w:r w:rsidR="001F159C">
              <w:rPr>
                <w:rFonts w:eastAsia="Times New Roman"/>
                <w:iCs/>
                <w:szCs w:val="24"/>
                <w:lang w:val="et-EE"/>
              </w:rPr>
              <w:t>rakendada</w:t>
            </w:r>
            <w:r w:rsidR="001F159C" w:rsidRPr="00FE3752">
              <w:rPr>
                <w:rFonts w:eastAsia="Times New Roman"/>
                <w:iCs/>
                <w:szCs w:val="24"/>
                <w:lang w:val="et-EE"/>
              </w:rPr>
              <w:t xml:space="preserve"> </w:t>
            </w:r>
            <w:r w:rsidRPr="00FE3752">
              <w:rPr>
                <w:rFonts w:eastAsia="Times New Roman"/>
                <w:iCs/>
                <w:szCs w:val="24"/>
                <w:lang w:val="et-EE"/>
              </w:rPr>
              <w:t>meetme</w:t>
            </w:r>
            <w:r w:rsidR="001F159C">
              <w:rPr>
                <w:rFonts w:eastAsia="Times New Roman"/>
                <w:iCs/>
                <w:szCs w:val="24"/>
                <w:lang w:val="et-EE"/>
              </w:rPr>
              <w:t>id</w:t>
            </w:r>
            <w:r w:rsidR="00BB3411">
              <w:rPr>
                <w:rFonts w:eastAsia="Times New Roman"/>
                <w:iCs/>
                <w:szCs w:val="24"/>
                <w:lang w:val="et-EE"/>
              </w:rPr>
              <w:t xml:space="preserve"> a</w:t>
            </w:r>
            <w:r w:rsidR="00FD424B">
              <w:rPr>
                <w:rFonts w:eastAsia="Times New Roman"/>
                <w:iCs/>
                <w:szCs w:val="24"/>
                <w:lang w:val="et-EE"/>
              </w:rPr>
              <w:t>:</w:t>
            </w:r>
            <w:r w:rsidR="00BB3411">
              <w:rPr>
                <w:rFonts w:eastAsia="Times New Roman"/>
                <w:iCs/>
                <w:szCs w:val="24"/>
                <w:lang w:val="et-EE"/>
              </w:rPr>
              <w:t xml:space="preserve"> </w:t>
            </w:r>
            <w:r w:rsidR="00C73A33">
              <w:t>suurendada õiguskaitseoperatsioonide arvu kahe või enama liikmesriiki vahel, sealhulgas vajaduse korral operatsioone, mis hõlmavad teisi asjaomaseid osalisi, eelkõige hõlbustades ja parandades ühiste uurimisrühmade kasutamist, ühiseid patrulle, jälitustegevust, varjatud jälgimist ja muid operatiivkoostöömehhanisme ELi poliitikatsükli raames, pannes erilist rõhku piiriülestele operatsioonidele;</w:t>
            </w:r>
            <w:r w:rsidRPr="00FE3752">
              <w:rPr>
                <w:rFonts w:eastAsia="Times New Roman"/>
                <w:iCs/>
                <w:szCs w:val="24"/>
                <w:lang w:val="et-EE"/>
              </w:rPr>
              <w:t xml:space="preserve"> b ja c: parandada </w:t>
            </w:r>
            <w:r w:rsidR="00DC0072" w:rsidRPr="00FE3752">
              <w:rPr>
                <w:rFonts w:eastAsia="Times New Roman"/>
                <w:iCs/>
                <w:szCs w:val="24"/>
                <w:lang w:val="et-EE"/>
              </w:rPr>
              <w:t xml:space="preserve">koostööd </w:t>
            </w:r>
            <w:r w:rsidRPr="00FE3752">
              <w:rPr>
                <w:rFonts w:eastAsia="Times New Roman"/>
                <w:iCs/>
                <w:szCs w:val="24"/>
                <w:lang w:val="et-EE"/>
              </w:rPr>
              <w:t xml:space="preserve">liikmesriikide </w:t>
            </w:r>
            <w:r w:rsidR="00B35E1E">
              <w:rPr>
                <w:rFonts w:eastAsia="Times New Roman"/>
                <w:iCs/>
                <w:szCs w:val="24"/>
                <w:lang w:val="et-EE"/>
              </w:rPr>
              <w:t>ning</w:t>
            </w:r>
            <w:r w:rsidR="00B35E1E" w:rsidRPr="00FE3752">
              <w:rPr>
                <w:rFonts w:eastAsia="Times New Roman"/>
                <w:iCs/>
                <w:szCs w:val="24"/>
                <w:lang w:val="et-EE"/>
              </w:rPr>
              <w:t xml:space="preserve"> </w:t>
            </w:r>
            <w:r w:rsidRPr="00FE3752">
              <w:rPr>
                <w:rFonts w:eastAsia="Times New Roman"/>
                <w:iCs/>
                <w:szCs w:val="24"/>
                <w:lang w:val="et-EE"/>
              </w:rPr>
              <w:t>liidu asutuste ja ametite vahel ning liikmesriikide asutuste</w:t>
            </w:r>
            <w:r>
              <w:rPr>
                <w:rFonts w:eastAsia="Times New Roman"/>
                <w:iCs/>
                <w:szCs w:val="24"/>
                <w:lang w:val="et-EE"/>
              </w:rPr>
              <w:t xml:space="preserve"> </w:t>
            </w:r>
            <w:r w:rsidRPr="00FE3752">
              <w:rPr>
                <w:rFonts w:eastAsia="Times New Roman"/>
                <w:iCs/>
                <w:szCs w:val="24"/>
                <w:lang w:val="et-EE"/>
              </w:rPr>
              <w:t>vahel</w:t>
            </w:r>
            <w:r w:rsidR="00DC0072">
              <w:rPr>
                <w:rFonts w:eastAsia="Times New Roman"/>
                <w:iCs/>
                <w:szCs w:val="24"/>
                <w:lang w:val="et-EE"/>
              </w:rPr>
              <w:t>,</w:t>
            </w:r>
            <w:r w:rsidRPr="00FE3752">
              <w:rPr>
                <w:rFonts w:eastAsia="Times New Roman"/>
                <w:iCs/>
                <w:szCs w:val="24"/>
                <w:lang w:val="et-EE"/>
              </w:rPr>
              <w:t xml:space="preserve"> samuti õiguskaitseasutuste ja teiste pädevate asutuste vahelist koordineerimist </w:t>
            </w:r>
            <w:r w:rsidR="00DC0072">
              <w:rPr>
                <w:rFonts w:eastAsia="Times New Roman"/>
                <w:iCs/>
                <w:szCs w:val="24"/>
                <w:lang w:val="et-EE"/>
              </w:rPr>
              <w:t>ning</w:t>
            </w:r>
            <w:r w:rsidR="00DC0072" w:rsidRPr="00FE3752">
              <w:rPr>
                <w:rFonts w:eastAsia="Times New Roman"/>
                <w:iCs/>
                <w:szCs w:val="24"/>
                <w:lang w:val="et-EE"/>
              </w:rPr>
              <w:t xml:space="preserve"> </w:t>
            </w:r>
            <w:r w:rsidRPr="00FE3752">
              <w:rPr>
                <w:rFonts w:eastAsia="Times New Roman"/>
                <w:iCs/>
                <w:szCs w:val="24"/>
                <w:lang w:val="et-EE"/>
              </w:rPr>
              <w:t xml:space="preserve">koostööd liikmesriikides ja </w:t>
            </w:r>
            <w:r w:rsidR="00DC0072">
              <w:rPr>
                <w:rFonts w:eastAsia="Times New Roman"/>
                <w:iCs/>
                <w:szCs w:val="24"/>
                <w:lang w:val="et-EE"/>
              </w:rPr>
              <w:t>nende</w:t>
            </w:r>
            <w:r w:rsidR="00DC0072" w:rsidRPr="00FE3752">
              <w:rPr>
                <w:rFonts w:eastAsia="Times New Roman"/>
                <w:iCs/>
                <w:szCs w:val="24"/>
                <w:lang w:val="et-EE"/>
              </w:rPr>
              <w:t xml:space="preserve"> </w:t>
            </w:r>
            <w:r w:rsidRPr="00FE3752">
              <w:rPr>
                <w:rFonts w:eastAsia="Times New Roman"/>
                <w:iCs/>
                <w:szCs w:val="24"/>
                <w:lang w:val="et-EE"/>
              </w:rPr>
              <w:t>vahel.</w:t>
            </w:r>
          </w:p>
          <w:p w14:paraId="44A1C254" w14:textId="743F61E4" w:rsidR="00CC78F2" w:rsidRPr="00FE3752" w:rsidRDefault="00926BB8" w:rsidP="00487FD7">
            <w:pPr>
              <w:spacing w:after="80"/>
              <w:rPr>
                <w:rFonts w:eastAsia="Times New Roman"/>
                <w:iCs/>
                <w:szCs w:val="24"/>
                <w:lang w:val="et-EE"/>
              </w:rPr>
            </w:pPr>
            <w:r>
              <w:rPr>
                <w:rFonts w:eastAsia="Times New Roman"/>
                <w:iCs/>
                <w:szCs w:val="24"/>
                <w:lang w:val="et-EE"/>
              </w:rPr>
              <w:t>E</w:t>
            </w:r>
            <w:r w:rsidR="00CC78F2" w:rsidRPr="00FE3752">
              <w:rPr>
                <w:rFonts w:eastAsia="Times New Roman"/>
                <w:iCs/>
                <w:szCs w:val="24"/>
                <w:lang w:val="et-EE"/>
              </w:rPr>
              <w:t xml:space="preserve">rieesmärgi jaoks </w:t>
            </w:r>
            <w:r w:rsidR="00CC78F2">
              <w:rPr>
                <w:rFonts w:eastAsia="Times New Roman"/>
                <w:iCs/>
                <w:szCs w:val="24"/>
                <w:lang w:val="et-EE"/>
              </w:rPr>
              <w:t xml:space="preserve">ISFi määruses seatud </w:t>
            </w:r>
            <w:r w:rsidR="00CC78F2" w:rsidRPr="00FE3752">
              <w:rPr>
                <w:rFonts w:eastAsia="Times New Roman"/>
                <w:iCs/>
                <w:szCs w:val="24"/>
                <w:lang w:val="et-EE"/>
              </w:rPr>
              <w:t xml:space="preserve">rahastamise miinimumprotsenti ei saavutata. </w:t>
            </w:r>
            <w:r w:rsidR="00CA2058">
              <w:rPr>
                <w:rFonts w:eastAsia="Times New Roman"/>
                <w:iCs/>
                <w:szCs w:val="24"/>
                <w:lang w:val="et-EE"/>
              </w:rPr>
              <w:t>O</w:t>
            </w:r>
            <w:r w:rsidR="00CC78F2" w:rsidRPr="00FE3752">
              <w:rPr>
                <w:rFonts w:eastAsia="Times New Roman"/>
                <w:iCs/>
                <w:szCs w:val="24"/>
                <w:lang w:val="et-EE"/>
              </w:rPr>
              <w:t>tsus tuleneb piiriüleste (ühiste) tegevuste laadist ja mahust, mida ei ole võimalik prognoosida. Sellise</w:t>
            </w:r>
            <w:r w:rsidR="00CA2058">
              <w:rPr>
                <w:rFonts w:eastAsia="Times New Roman"/>
                <w:iCs/>
                <w:szCs w:val="24"/>
                <w:lang w:val="et-EE"/>
              </w:rPr>
              <w:t>i</w:t>
            </w:r>
            <w:r w:rsidR="00CC78F2" w:rsidRPr="00FE3752">
              <w:rPr>
                <w:rFonts w:eastAsia="Times New Roman"/>
                <w:iCs/>
                <w:szCs w:val="24"/>
                <w:lang w:val="et-EE"/>
              </w:rPr>
              <w:t xml:space="preserve">d tegevusi tehakse </w:t>
            </w:r>
            <w:r w:rsidR="00C47C8D">
              <w:rPr>
                <w:rFonts w:eastAsia="Times New Roman"/>
                <w:iCs/>
                <w:szCs w:val="24"/>
                <w:lang w:val="et-EE"/>
              </w:rPr>
              <w:t>pidevalt</w:t>
            </w:r>
            <w:r w:rsidR="00CC78F2" w:rsidRPr="00FE3752">
              <w:rPr>
                <w:rFonts w:eastAsia="Times New Roman"/>
                <w:iCs/>
                <w:szCs w:val="24"/>
                <w:lang w:val="et-EE"/>
              </w:rPr>
              <w:t xml:space="preserve"> igas valdkonnas</w:t>
            </w:r>
            <w:r w:rsidR="00CA2058">
              <w:rPr>
                <w:rFonts w:eastAsia="Times New Roman"/>
                <w:iCs/>
                <w:szCs w:val="24"/>
                <w:lang w:val="et-EE"/>
              </w:rPr>
              <w:t>,</w:t>
            </w:r>
            <w:r w:rsidR="00CC78F2" w:rsidRPr="00FE3752">
              <w:rPr>
                <w:rFonts w:eastAsia="Times New Roman"/>
                <w:iCs/>
                <w:szCs w:val="24"/>
                <w:lang w:val="et-EE"/>
              </w:rPr>
              <w:t xml:space="preserve"> ja </w:t>
            </w:r>
            <w:r w:rsidR="00CA2058" w:rsidRPr="00FE3752">
              <w:rPr>
                <w:rFonts w:eastAsia="Times New Roman"/>
                <w:iCs/>
                <w:szCs w:val="24"/>
                <w:lang w:val="et-EE"/>
              </w:rPr>
              <w:t>kui tekib vajadus</w:t>
            </w:r>
            <w:r w:rsidR="00CA2058">
              <w:rPr>
                <w:rFonts w:eastAsia="Times New Roman"/>
                <w:iCs/>
                <w:szCs w:val="24"/>
                <w:lang w:val="et-EE"/>
              </w:rPr>
              <w:t>,</w:t>
            </w:r>
            <w:r w:rsidR="00CA2058" w:rsidRPr="00FE3752">
              <w:rPr>
                <w:rFonts w:eastAsia="Times New Roman"/>
                <w:iCs/>
                <w:szCs w:val="24"/>
                <w:lang w:val="et-EE"/>
              </w:rPr>
              <w:t xml:space="preserve"> rahastab </w:t>
            </w:r>
            <w:r w:rsidR="00CC78F2" w:rsidRPr="00FE3752">
              <w:rPr>
                <w:rFonts w:eastAsia="Times New Roman"/>
                <w:iCs/>
                <w:szCs w:val="24"/>
                <w:lang w:val="et-EE"/>
              </w:rPr>
              <w:t xml:space="preserve">Eesti neid </w:t>
            </w:r>
            <w:r w:rsidR="00617A87">
              <w:rPr>
                <w:rFonts w:eastAsia="Times New Roman"/>
                <w:iCs/>
                <w:szCs w:val="24"/>
                <w:lang w:val="et-EE"/>
              </w:rPr>
              <w:t>edasi</w:t>
            </w:r>
            <w:r w:rsidR="00C47C8D" w:rsidRPr="00FE3752">
              <w:rPr>
                <w:rFonts w:eastAsia="Times New Roman"/>
                <w:iCs/>
                <w:szCs w:val="24"/>
                <w:lang w:val="et-EE"/>
              </w:rPr>
              <w:t xml:space="preserve"> </w:t>
            </w:r>
            <w:r w:rsidR="00CC78F2" w:rsidRPr="00FE3752">
              <w:rPr>
                <w:rFonts w:eastAsia="Times New Roman"/>
                <w:iCs/>
                <w:szCs w:val="24"/>
                <w:lang w:val="et-EE"/>
              </w:rPr>
              <w:t xml:space="preserve">riigieelarvest või kasutab sihtotstarbelisi vahendeid (nt komisjonipoolne rahastamine). Operatiivkoostöö on </w:t>
            </w:r>
            <w:r w:rsidR="006D243A">
              <w:rPr>
                <w:rFonts w:eastAsia="Times New Roman"/>
                <w:iCs/>
                <w:szCs w:val="24"/>
                <w:lang w:val="et-EE"/>
              </w:rPr>
              <w:t>väga</w:t>
            </w:r>
            <w:r w:rsidR="006D243A" w:rsidRPr="00FE3752">
              <w:rPr>
                <w:rFonts w:eastAsia="Times New Roman"/>
                <w:iCs/>
                <w:szCs w:val="24"/>
                <w:lang w:val="et-EE"/>
              </w:rPr>
              <w:t xml:space="preserve"> </w:t>
            </w:r>
            <w:r w:rsidR="006D243A">
              <w:rPr>
                <w:rFonts w:eastAsia="Times New Roman"/>
                <w:iCs/>
                <w:szCs w:val="24"/>
                <w:lang w:val="et-EE"/>
              </w:rPr>
              <w:t>tähtis</w:t>
            </w:r>
            <w:r w:rsidR="006D243A" w:rsidRPr="00FE3752">
              <w:rPr>
                <w:rFonts w:eastAsia="Times New Roman"/>
                <w:iCs/>
                <w:szCs w:val="24"/>
                <w:lang w:val="et-EE"/>
              </w:rPr>
              <w:t xml:space="preserve"> </w:t>
            </w:r>
            <w:r w:rsidR="006D243A">
              <w:rPr>
                <w:rFonts w:eastAsia="Times New Roman"/>
                <w:iCs/>
                <w:szCs w:val="24"/>
                <w:lang w:val="et-EE"/>
              </w:rPr>
              <w:t>ja</w:t>
            </w:r>
            <w:r w:rsidR="006D243A" w:rsidRPr="00FE3752">
              <w:rPr>
                <w:rFonts w:eastAsia="Times New Roman"/>
                <w:iCs/>
                <w:szCs w:val="24"/>
                <w:lang w:val="et-EE"/>
              </w:rPr>
              <w:t xml:space="preserve"> </w:t>
            </w:r>
            <w:r w:rsidR="00CC78F2" w:rsidRPr="00FE3752">
              <w:rPr>
                <w:rFonts w:eastAsia="Times New Roman"/>
                <w:iCs/>
                <w:szCs w:val="24"/>
                <w:lang w:val="et-EE"/>
              </w:rPr>
              <w:t xml:space="preserve">Eesti jätkab aktiivset osalemist nii kahe- kui ka mitmepoolses piiriüleses koostöös, nagu </w:t>
            </w:r>
            <w:r w:rsidR="00EA780B">
              <w:rPr>
                <w:rFonts w:eastAsia="Times New Roman"/>
                <w:iCs/>
                <w:szCs w:val="24"/>
                <w:lang w:val="et-EE"/>
              </w:rPr>
              <w:t xml:space="preserve">eespool </w:t>
            </w:r>
            <w:r w:rsidR="00CC78F2" w:rsidRPr="00FE3752">
              <w:rPr>
                <w:rFonts w:eastAsia="Times New Roman"/>
                <w:iCs/>
                <w:szCs w:val="24"/>
                <w:lang w:val="et-EE"/>
              </w:rPr>
              <w:t xml:space="preserve">kirjeldatud. Lisaks on erieesmärgi </w:t>
            </w:r>
            <w:r w:rsidR="00EA780B">
              <w:rPr>
                <w:rFonts w:eastAsia="Times New Roman"/>
                <w:iCs/>
                <w:szCs w:val="24"/>
                <w:lang w:val="et-EE"/>
              </w:rPr>
              <w:t xml:space="preserve">3 </w:t>
            </w:r>
            <w:r w:rsidR="00CC78F2" w:rsidRPr="00FE3752">
              <w:rPr>
                <w:rFonts w:eastAsia="Times New Roman"/>
                <w:iCs/>
                <w:szCs w:val="24"/>
                <w:lang w:val="et-EE"/>
              </w:rPr>
              <w:t xml:space="preserve">raames kavandatud meetmed, millel on laiem eesmärk ja mis aitavad </w:t>
            </w:r>
            <w:r w:rsidR="006D243A">
              <w:rPr>
                <w:rFonts w:eastAsia="Times New Roman"/>
                <w:iCs/>
                <w:szCs w:val="24"/>
                <w:lang w:val="et-EE"/>
              </w:rPr>
              <w:t>saavutada</w:t>
            </w:r>
            <w:r w:rsidR="006D243A" w:rsidRPr="00FE3752">
              <w:rPr>
                <w:rFonts w:eastAsia="Times New Roman"/>
                <w:iCs/>
                <w:szCs w:val="24"/>
                <w:lang w:val="et-EE"/>
              </w:rPr>
              <w:t xml:space="preserve"> </w:t>
            </w:r>
            <w:r w:rsidR="00CC78F2" w:rsidRPr="00FE3752">
              <w:rPr>
                <w:rFonts w:eastAsia="Times New Roman"/>
                <w:iCs/>
                <w:szCs w:val="24"/>
                <w:lang w:val="et-EE"/>
              </w:rPr>
              <w:t xml:space="preserve">erieesmärgi </w:t>
            </w:r>
            <w:r w:rsidR="00EA780B">
              <w:rPr>
                <w:rFonts w:eastAsia="Times New Roman"/>
                <w:iCs/>
                <w:szCs w:val="24"/>
                <w:lang w:val="et-EE"/>
              </w:rPr>
              <w:t xml:space="preserve">2 </w:t>
            </w:r>
            <w:r w:rsidR="00CC78F2" w:rsidRPr="00FE3752">
              <w:rPr>
                <w:rFonts w:eastAsia="Times New Roman"/>
                <w:iCs/>
                <w:szCs w:val="24"/>
                <w:lang w:val="et-EE"/>
              </w:rPr>
              <w:t>sihte (nt õppereisid ja koostöö korruptsiooni ennetamise</w:t>
            </w:r>
            <w:r w:rsidR="00832439">
              <w:rPr>
                <w:rFonts w:eastAsia="Times New Roman"/>
                <w:iCs/>
                <w:szCs w:val="24"/>
                <w:lang w:val="et-EE"/>
              </w:rPr>
              <w:t>ks</w:t>
            </w:r>
            <w:r w:rsidR="00CC78F2" w:rsidRPr="00FE3752">
              <w:rPr>
                <w:rFonts w:eastAsia="Times New Roman"/>
                <w:iCs/>
                <w:szCs w:val="24"/>
                <w:lang w:val="et-EE"/>
              </w:rPr>
              <w:t xml:space="preserve"> ja selle vastu võitlemise</w:t>
            </w:r>
            <w:r w:rsidR="00832439">
              <w:rPr>
                <w:rFonts w:eastAsia="Times New Roman"/>
                <w:iCs/>
                <w:szCs w:val="24"/>
                <w:lang w:val="et-EE"/>
              </w:rPr>
              <w:t>ks</w:t>
            </w:r>
            <w:r w:rsidR="006D243A">
              <w:rPr>
                <w:rFonts w:eastAsia="Times New Roman"/>
                <w:iCs/>
                <w:szCs w:val="24"/>
                <w:lang w:val="et-EE"/>
              </w:rPr>
              <w:t xml:space="preserve"> ning</w:t>
            </w:r>
            <w:r w:rsidR="00CC78F2" w:rsidRPr="00FE3752">
              <w:rPr>
                <w:rFonts w:eastAsia="Times New Roman"/>
                <w:iCs/>
                <w:szCs w:val="24"/>
                <w:lang w:val="et-EE"/>
              </w:rPr>
              <w:t xml:space="preserve"> rahvusvaheline koostöö küberkuritegevuse ennetamise</w:t>
            </w:r>
            <w:r w:rsidR="00832439">
              <w:rPr>
                <w:rFonts w:eastAsia="Times New Roman"/>
                <w:iCs/>
                <w:szCs w:val="24"/>
                <w:lang w:val="et-EE"/>
              </w:rPr>
              <w:t>ks</w:t>
            </w:r>
            <w:r w:rsidR="00CC78F2" w:rsidRPr="00FE3752">
              <w:rPr>
                <w:rFonts w:eastAsia="Times New Roman"/>
                <w:iCs/>
                <w:szCs w:val="24"/>
                <w:lang w:val="et-EE"/>
              </w:rPr>
              <w:t xml:space="preserve"> ja selle vastu võitlemise</w:t>
            </w:r>
            <w:r w:rsidR="00832439">
              <w:rPr>
                <w:rFonts w:eastAsia="Times New Roman"/>
                <w:iCs/>
                <w:szCs w:val="24"/>
                <w:lang w:val="et-EE"/>
              </w:rPr>
              <w:t>ks</w:t>
            </w:r>
            <w:r w:rsidR="00CC78F2" w:rsidRPr="00FE3752">
              <w:rPr>
                <w:rFonts w:eastAsia="Times New Roman"/>
                <w:iCs/>
                <w:szCs w:val="24"/>
                <w:lang w:val="et-EE"/>
              </w:rPr>
              <w:t>).</w:t>
            </w:r>
          </w:p>
          <w:p w14:paraId="0CA8E56A" w14:textId="7A243F13" w:rsidR="00CC78F2" w:rsidRPr="00FE3752" w:rsidRDefault="00EA780B" w:rsidP="00487FD7">
            <w:pPr>
              <w:spacing w:after="80"/>
              <w:rPr>
                <w:rFonts w:eastAsia="Times New Roman"/>
                <w:iCs/>
                <w:szCs w:val="24"/>
                <w:lang w:val="et-EE"/>
              </w:rPr>
            </w:pPr>
            <w:r>
              <w:rPr>
                <w:rFonts w:eastAsia="Times New Roman"/>
                <w:iCs/>
                <w:szCs w:val="24"/>
                <w:lang w:val="et-EE"/>
              </w:rPr>
              <w:t>Rakenduskavas</w:t>
            </w:r>
            <w:r w:rsidRPr="00FE3752">
              <w:rPr>
                <w:rFonts w:eastAsia="Times New Roman"/>
                <w:iCs/>
                <w:szCs w:val="24"/>
                <w:lang w:val="et-EE"/>
              </w:rPr>
              <w:t xml:space="preserve"> </w:t>
            </w:r>
            <w:r w:rsidR="00CC78F2" w:rsidRPr="00FE3752">
              <w:rPr>
                <w:rFonts w:eastAsia="Times New Roman"/>
                <w:iCs/>
                <w:szCs w:val="24"/>
                <w:lang w:val="et-EE"/>
              </w:rPr>
              <w:t xml:space="preserve">on arvestatud riigi tegelikke vajadusi ja </w:t>
            </w:r>
            <w:r w:rsidR="006D243A">
              <w:rPr>
                <w:rFonts w:eastAsia="Times New Roman"/>
                <w:iCs/>
                <w:szCs w:val="24"/>
                <w:lang w:val="et-EE"/>
              </w:rPr>
              <w:t>katsumusi</w:t>
            </w:r>
            <w:r w:rsidR="00CC78F2" w:rsidRPr="00FE3752">
              <w:rPr>
                <w:rFonts w:eastAsia="Times New Roman"/>
                <w:iCs/>
                <w:szCs w:val="24"/>
                <w:lang w:val="et-EE"/>
              </w:rPr>
              <w:t xml:space="preserve">. </w:t>
            </w:r>
            <w:r w:rsidR="009E45BD">
              <w:rPr>
                <w:rFonts w:eastAsia="Times New Roman"/>
                <w:iCs/>
                <w:szCs w:val="24"/>
                <w:lang w:val="et-EE"/>
              </w:rPr>
              <w:t xml:space="preserve">Kui eraldada </w:t>
            </w:r>
            <w:r w:rsidR="00CC78F2" w:rsidRPr="00FE3752">
              <w:rPr>
                <w:rFonts w:eastAsia="Times New Roman"/>
                <w:iCs/>
                <w:szCs w:val="24"/>
                <w:lang w:val="et-EE"/>
              </w:rPr>
              <w:t>erieesmärgi jaoks ISF</w:t>
            </w:r>
            <w:r w:rsidR="00CC78F2">
              <w:rPr>
                <w:rFonts w:eastAsia="Times New Roman"/>
                <w:iCs/>
                <w:szCs w:val="24"/>
                <w:lang w:val="et-EE"/>
              </w:rPr>
              <w:t>i</w:t>
            </w:r>
            <w:r w:rsidR="00CC78F2" w:rsidRPr="00FE3752">
              <w:rPr>
                <w:rFonts w:eastAsia="Times New Roman"/>
                <w:iCs/>
                <w:szCs w:val="24"/>
                <w:lang w:val="et-EE"/>
              </w:rPr>
              <w:t xml:space="preserve"> </w:t>
            </w:r>
            <w:r>
              <w:rPr>
                <w:rFonts w:eastAsia="Times New Roman"/>
                <w:iCs/>
                <w:szCs w:val="24"/>
                <w:lang w:val="et-EE"/>
              </w:rPr>
              <w:t>rakenduskava</w:t>
            </w:r>
            <w:r w:rsidRPr="00FE3752">
              <w:rPr>
                <w:rFonts w:eastAsia="Times New Roman"/>
                <w:iCs/>
                <w:szCs w:val="24"/>
                <w:lang w:val="et-EE"/>
              </w:rPr>
              <w:t xml:space="preserve"> </w:t>
            </w:r>
            <w:r w:rsidR="00CC78F2" w:rsidRPr="00FE3752">
              <w:rPr>
                <w:rFonts w:eastAsia="Times New Roman"/>
                <w:iCs/>
                <w:szCs w:val="24"/>
                <w:lang w:val="et-EE"/>
              </w:rPr>
              <w:t>raames vä</w:t>
            </w:r>
            <w:r w:rsidR="009E45BD">
              <w:rPr>
                <w:rFonts w:eastAsia="Times New Roman"/>
                <w:iCs/>
                <w:szCs w:val="24"/>
                <w:lang w:val="et-EE"/>
              </w:rPr>
              <w:t>hem</w:t>
            </w:r>
            <w:r w:rsidR="00CC78F2" w:rsidRPr="00FE3752">
              <w:rPr>
                <w:rFonts w:eastAsia="Times New Roman"/>
                <w:iCs/>
                <w:szCs w:val="24"/>
                <w:lang w:val="et-EE"/>
              </w:rPr>
              <w:t xml:space="preserve"> vahend</w:t>
            </w:r>
            <w:r w:rsidR="009E45BD">
              <w:rPr>
                <w:rFonts w:eastAsia="Times New Roman"/>
                <w:iCs/>
                <w:szCs w:val="24"/>
                <w:lang w:val="et-EE"/>
              </w:rPr>
              <w:t>eid</w:t>
            </w:r>
            <w:r w:rsidR="00CC78F2" w:rsidRPr="00FE3752">
              <w:rPr>
                <w:rFonts w:eastAsia="Times New Roman"/>
                <w:iCs/>
                <w:szCs w:val="24"/>
                <w:lang w:val="et-EE"/>
              </w:rPr>
              <w:t xml:space="preserve">, kui </w:t>
            </w:r>
            <w:r w:rsidR="009E45BD">
              <w:rPr>
                <w:rFonts w:eastAsia="Times New Roman"/>
                <w:iCs/>
                <w:szCs w:val="24"/>
                <w:lang w:val="et-EE"/>
              </w:rPr>
              <w:t xml:space="preserve">on nähtud </w:t>
            </w:r>
            <w:r w:rsidR="009E45BD" w:rsidRPr="00FE3752">
              <w:rPr>
                <w:rFonts w:eastAsia="Times New Roman"/>
                <w:iCs/>
                <w:szCs w:val="24"/>
                <w:lang w:val="et-EE"/>
              </w:rPr>
              <w:t xml:space="preserve">ette </w:t>
            </w:r>
            <w:r w:rsidR="00CC78F2" w:rsidRPr="00FE3752">
              <w:rPr>
                <w:rFonts w:eastAsia="Times New Roman"/>
                <w:iCs/>
                <w:szCs w:val="24"/>
                <w:lang w:val="et-EE"/>
              </w:rPr>
              <w:t>ISFi määruses, ei ohusta</w:t>
            </w:r>
            <w:r w:rsidR="009E45BD">
              <w:rPr>
                <w:rFonts w:eastAsia="Times New Roman"/>
                <w:iCs/>
                <w:szCs w:val="24"/>
                <w:lang w:val="et-EE"/>
              </w:rPr>
              <w:t xml:space="preserve"> see</w:t>
            </w:r>
            <w:r w:rsidR="00CC78F2" w:rsidRPr="00FE3752">
              <w:rPr>
                <w:rFonts w:eastAsia="Times New Roman"/>
                <w:iCs/>
                <w:szCs w:val="24"/>
                <w:lang w:val="et-EE"/>
              </w:rPr>
              <w:t xml:space="preserve"> erieesmärgi saavutamis</w:t>
            </w:r>
            <w:r w:rsidR="006D243A">
              <w:rPr>
                <w:rFonts w:eastAsia="Times New Roman"/>
                <w:iCs/>
                <w:szCs w:val="24"/>
                <w:lang w:val="et-EE"/>
              </w:rPr>
              <w:t>t</w:t>
            </w:r>
            <w:r w:rsidR="00CC78F2" w:rsidRPr="00FE3752">
              <w:rPr>
                <w:rFonts w:eastAsia="Times New Roman"/>
                <w:iCs/>
                <w:szCs w:val="24"/>
                <w:lang w:val="et-EE"/>
              </w:rPr>
              <w:t>, kuna selleks kasutatakse ka riigieelarve vahendeid ja muid asjakohaseid rahastamisvõimalusi.</w:t>
            </w:r>
          </w:p>
          <w:p w14:paraId="4675BF44" w14:textId="423D573B" w:rsidR="00CC78F2" w:rsidRDefault="00EA780B" w:rsidP="00487FD7">
            <w:pPr>
              <w:spacing w:after="80"/>
              <w:rPr>
                <w:rFonts w:eastAsia="Times New Roman"/>
                <w:iCs/>
                <w:szCs w:val="24"/>
                <w:lang w:val="et-EE"/>
              </w:rPr>
            </w:pPr>
            <w:r>
              <w:rPr>
                <w:rFonts w:eastAsia="Times New Roman"/>
                <w:iCs/>
                <w:szCs w:val="24"/>
                <w:lang w:val="et-EE"/>
              </w:rPr>
              <w:t xml:space="preserve">ISFi määruse </w:t>
            </w:r>
            <w:r w:rsidR="00DC0072" w:rsidRPr="00FE3752">
              <w:rPr>
                <w:rFonts w:eastAsia="Times New Roman"/>
                <w:iCs/>
                <w:szCs w:val="24"/>
                <w:lang w:val="et-EE"/>
              </w:rPr>
              <w:t xml:space="preserve">II </w:t>
            </w:r>
            <w:r w:rsidR="00DC0072">
              <w:rPr>
                <w:rFonts w:eastAsia="Times New Roman"/>
                <w:iCs/>
                <w:szCs w:val="24"/>
                <w:lang w:val="et-EE"/>
              </w:rPr>
              <w:t>l</w:t>
            </w:r>
            <w:r w:rsidR="00CC78F2" w:rsidRPr="00FE3752">
              <w:rPr>
                <w:rFonts w:eastAsia="Times New Roman"/>
                <w:iCs/>
                <w:szCs w:val="24"/>
                <w:lang w:val="et-EE"/>
              </w:rPr>
              <w:t>isas toodud meetmete rakendamiseks tehakse järgmisi tegevusi</w:t>
            </w:r>
            <w:r w:rsidR="00DC0072">
              <w:rPr>
                <w:rFonts w:eastAsia="Times New Roman"/>
                <w:iCs/>
                <w:szCs w:val="24"/>
                <w:lang w:val="et-EE"/>
              </w:rPr>
              <w:t>.</w:t>
            </w:r>
          </w:p>
          <w:p w14:paraId="46485018" w14:textId="3BDDF1FD" w:rsidR="000A4D75" w:rsidRPr="001E1B96" w:rsidRDefault="000A4D75" w:rsidP="00487FD7">
            <w:pPr>
              <w:spacing w:after="80"/>
              <w:rPr>
                <w:b/>
              </w:rPr>
            </w:pPr>
            <w:r w:rsidRPr="001E1B96">
              <w:rPr>
                <w:rFonts w:eastAsia="Times New Roman"/>
                <w:b/>
                <w:iCs/>
                <w:szCs w:val="24"/>
                <w:lang w:val="et-EE"/>
              </w:rPr>
              <w:t xml:space="preserve">a) </w:t>
            </w:r>
            <w:r w:rsidRPr="001E1B96">
              <w:rPr>
                <w:b/>
              </w:rPr>
              <w:t>Suurendada õiguskaitseoperatsioonide arvu kahe või enama liikmesriiki vahel, sealhulgas vajaduse korral operatsioone, mis hõlmavad teisi asjaomaseid osalisi, eelkõige hõlbustades ja parandades ühiste uurimisrühmade kasutamist, ühiseid patrulle, jälitustegevust, varjatud jälgimist ja muid operatiivkoostöömehhanisme ELi poliitikatsükli raames, pannes erilist rõhku piiriülestele operatsioonidele</w:t>
            </w:r>
            <w:r w:rsidR="00431ADD">
              <w:rPr>
                <w:b/>
              </w:rPr>
              <w:t>.</w:t>
            </w:r>
          </w:p>
          <w:p w14:paraId="044846AE" w14:textId="2980169A" w:rsidR="000A4D75" w:rsidRDefault="000A4D75" w:rsidP="00487FD7">
            <w:pPr>
              <w:spacing w:after="80"/>
              <w:rPr>
                <w:rFonts w:eastAsia="Times New Roman"/>
                <w:iCs/>
                <w:szCs w:val="24"/>
                <w:lang w:val="et-EE"/>
              </w:rPr>
            </w:pPr>
            <w:r w:rsidRPr="000A4D75">
              <w:rPr>
                <w:rFonts w:eastAsia="Times New Roman"/>
                <w:iCs/>
                <w:szCs w:val="24"/>
                <w:lang w:val="et-EE"/>
              </w:rPr>
              <w:t>Aktsiisikuritegevuse ja aktsiisimaksu lõhe vähendamiseks Balti regioonis ja ELis tervikuna on kavas suurendada asjaomaste asutuste tõhusust ja suutlikkust võitluses varimajandusega (ebaseaduslik tubakas, kütus, alkohol).</w:t>
            </w:r>
          </w:p>
          <w:p w14:paraId="07513879" w14:textId="33C160A5" w:rsidR="000A4D75" w:rsidRDefault="000A4D75" w:rsidP="00487FD7">
            <w:pPr>
              <w:spacing w:after="80"/>
              <w:rPr>
                <w:rFonts w:eastAsia="Times New Roman"/>
                <w:iCs/>
                <w:szCs w:val="24"/>
                <w:lang w:val="et-EE"/>
              </w:rPr>
            </w:pPr>
            <w:r w:rsidRPr="000A4D75">
              <w:rPr>
                <w:rFonts w:eastAsia="Times New Roman"/>
                <w:iCs/>
                <w:szCs w:val="24"/>
                <w:lang w:val="et-EE"/>
              </w:rPr>
              <w:t>Koostöös Hispaania, mitmete ELi liikmesriikide ja kolmandate riikidega (sh Norra, Ühendkuningriik, USA), Frontex</w:t>
            </w:r>
            <w:r w:rsidR="00411870">
              <w:rPr>
                <w:rFonts w:eastAsia="Times New Roman"/>
                <w:iCs/>
                <w:szCs w:val="24"/>
                <w:lang w:val="et-EE"/>
              </w:rPr>
              <w:t>i</w:t>
            </w:r>
            <w:r w:rsidRPr="000A4D75">
              <w:rPr>
                <w:rFonts w:eastAsia="Times New Roman"/>
                <w:iCs/>
                <w:szCs w:val="24"/>
                <w:lang w:val="et-EE"/>
              </w:rPr>
              <w:t xml:space="preserve"> ja Europol</w:t>
            </w:r>
            <w:r w:rsidR="00411870">
              <w:rPr>
                <w:rFonts w:eastAsia="Times New Roman"/>
                <w:iCs/>
                <w:szCs w:val="24"/>
                <w:lang w:val="et-EE"/>
              </w:rPr>
              <w:t>iga</w:t>
            </w:r>
            <w:r w:rsidRPr="000A4D75">
              <w:rPr>
                <w:rFonts w:eastAsia="Times New Roman"/>
                <w:iCs/>
                <w:szCs w:val="24"/>
                <w:lang w:val="et-EE"/>
              </w:rPr>
              <w:t xml:space="preserve"> luuakse Euroopa operatiivrühm Hispaania Costa del Sol</w:t>
            </w:r>
            <w:r>
              <w:rPr>
                <w:rFonts w:eastAsia="Times New Roman"/>
                <w:iCs/>
                <w:szCs w:val="24"/>
                <w:lang w:val="et-EE"/>
              </w:rPr>
              <w:t>i</w:t>
            </w:r>
            <w:r w:rsidRPr="000A4D75">
              <w:rPr>
                <w:rFonts w:eastAsia="Times New Roman"/>
                <w:iCs/>
                <w:szCs w:val="24"/>
                <w:lang w:val="et-EE"/>
              </w:rPr>
              <w:t xml:space="preserve"> piirkonnas, et töötada välja ja rakendada ühine uurimis- ja tegevusstrateegia peamiste kuritegelike ühenduste vastu</w:t>
            </w:r>
            <w:r>
              <w:rPr>
                <w:rFonts w:eastAsia="Times New Roman"/>
                <w:iCs/>
                <w:szCs w:val="24"/>
                <w:lang w:val="et-EE"/>
              </w:rPr>
              <w:t>.</w:t>
            </w:r>
          </w:p>
          <w:p w14:paraId="5B201469" w14:textId="77777777" w:rsidR="000A4D75" w:rsidRPr="001E1B96" w:rsidRDefault="000A4D75" w:rsidP="000A4D75">
            <w:pPr>
              <w:spacing w:after="80"/>
              <w:rPr>
                <w:rFonts w:eastAsia="Times New Roman"/>
                <w:b/>
                <w:iCs/>
                <w:lang w:val="et-EE"/>
              </w:rPr>
            </w:pPr>
            <w:r w:rsidRPr="001E1B96">
              <w:rPr>
                <w:rFonts w:eastAsia="Times New Roman"/>
                <w:b/>
                <w:iCs/>
                <w:lang w:val="et-EE"/>
              </w:rPr>
              <w:t xml:space="preserve">ISF määruse III lisaga seotud meetmete esialgne loetelu: </w:t>
            </w:r>
          </w:p>
          <w:p w14:paraId="4CEA7F3D" w14:textId="47D1CBDB" w:rsidR="000A4D75" w:rsidRDefault="000A4D75" w:rsidP="00487FD7">
            <w:pPr>
              <w:spacing w:after="80"/>
            </w:pPr>
            <w:r>
              <w:rPr>
                <w:rFonts w:eastAsia="Times New Roman"/>
                <w:iCs/>
                <w:szCs w:val="24"/>
                <w:lang w:val="et-EE"/>
              </w:rPr>
              <w:t xml:space="preserve">- </w:t>
            </w:r>
            <w:r>
              <w:t>toetus spetsialiseerunud riigisiseste üksuste valdkondlikele ja valdkonnaülestele võrgustikele ning riiklikele kontaktpunktidele, et parandada vastastikust usaldust, oskusteabe, teabe, kogemuste ja parimate tavade vahetamist ja levitamist ning ressursside ja eksperditeadmiste koondamist ühistesse pädevuskeskustesse;</w:t>
            </w:r>
          </w:p>
          <w:p w14:paraId="4B0A5F51" w14:textId="77777777" w:rsidR="003F6314" w:rsidRDefault="003F6314" w:rsidP="00487FD7">
            <w:pPr>
              <w:spacing w:after="80"/>
            </w:pPr>
            <w:r>
              <w:rPr>
                <w:rFonts w:eastAsia="Times New Roman"/>
                <w:iCs/>
                <w:szCs w:val="24"/>
                <w:lang w:val="et-EE"/>
              </w:rPr>
              <w:t xml:space="preserve">- </w:t>
            </w:r>
            <w:r>
              <w:t>asjaomaste õiguskaitse- ja kohtuasutuste ning haldusasutuste töötajate ja ekspertide haridus ja koolitus;</w:t>
            </w:r>
          </w:p>
          <w:p w14:paraId="6E5732D7" w14:textId="3FD4EA61" w:rsidR="003F6314" w:rsidRDefault="003F6314" w:rsidP="00487FD7">
            <w:pPr>
              <w:spacing w:after="80"/>
              <w:rPr>
                <w:rFonts w:eastAsia="Times New Roman"/>
                <w:iCs/>
                <w:szCs w:val="24"/>
                <w:lang w:val="et-EE"/>
              </w:rPr>
            </w:pPr>
            <w:r>
              <w:rPr>
                <w:rFonts w:eastAsia="Times New Roman"/>
                <w:iCs/>
                <w:szCs w:val="24"/>
                <w:lang w:val="et-EE"/>
              </w:rPr>
              <w:lastRenderedPageBreak/>
              <w:t>- seadmete rahastamine.</w:t>
            </w:r>
          </w:p>
          <w:p w14:paraId="67E4F5FB" w14:textId="77777777" w:rsidR="00F81D50" w:rsidRPr="00750488" w:rsidRDefault="00F81D50" w:rsidP="00F81D50">
            <w:pPr>
              <w:spacing w:after="80"/>
              <w:rPr>
                <w:rFonts w:eastAsia="Times New Roman"/>
                <w:iCs/>
                <w:lang w:val="et-EE"/>
              </w:rPr>
            </w:pPr>
            <w:r>
              <w:rPr>
                <w:rFonts w:eastAsia="Times New Roman"/>
                <w:iCs/>
                <w:lang w:val="et-EE"/>
              </w:rPr>
              <w:t>Rakenduskava</w:t>
            </w:r>
            <w:r w:rsidRPr="00750488">
              <w:rPr>
                <w:rFonts w:eastAsia="Times New Roman"/>
                <w:iCs/>
                <w:lang w:val="et-EE"/>
              </w:rPr>
              <w:t xml:space="preserve"> rakendamise</w:t>
            </w:r>
            <w:r>
              <w:rPr>
                <w:rFonts w:eastAsia="Times New Roman"/>
                <w:iCs/>
                <w:lang w:val="et-EE"/>
              </w:rPr>
              <w:t>l</w:t>
            </w:r>
            <w:r w:rsidRPr="00750488">
              <w:rPr>
                <w:rFonts w:eastAsia="Times New Roman"/>
                <w:iCs/>
                <w:lang w:val="et-EE"/>
              </w:rPr>
              <w:t xml:space="preserve"> võib sõltuvalt tegelikest vajadustest ja olemasolevatest ressurssidest kaaluda ka teiste ISFi meetmete rakendamist.</w:t>
            </w:r>
          </w:p>
          <w:p w14:paraId="003AA320" w14:textId="63E99EF7" w:rsidR="00431ADD" w:rsidRPr="006B6047" w:rsidRDefault="00431ADD" w:rsidP="00431ADD">
            <w:pPr>
              <w:spacing w:after="80"/>
              <w:rPr>
                <w:rFonts w:eastAsia="Times New Roman"/>
                <w:b/>
                <w:iCs/>
                <w:lang w:val="et-EE"/>
              </w:rPr>
            </w:pPr>
            <w:r w:rsidRPr="006B6047">
              <w:rPr>
                <w:rFonts w:eastAsia="Times New Roman"/>
                <w:b/>
                <w:iCs/>
                <w:lang w:val="et-EE"/>
              </w:rPr>
              <w:t>ISF määruse I</w:t>
            </w:r>
            <w:r>
              <w:rPr>
                <w:rFonts w:eastAsia="Times New Roman"/>
                <w:b/>
                <w:iCs/>
                <w:lang w:val="et-EE"/>
              </w:rPr>
              <w:t>V</w:t>
            </w:r>
            <w:r w:rsidRPr="006B6047">
              <w:rPr>
                <w:rFonts w:eastAsia="Times New Roman"/>
                <w:b/>
                <w:iCs/>
                <w:lang w:val="et-EE"/>
              </w:rPr>
              <w:t xml:space="preserve"> lisaga seotud meetmete esialgne loetelu: </w:t>
            </w:r>
          </w:p>
          <w:p w14:paraId="2F91F498" w14:textId="7BDC8D2D" w:rsidR="00431ADD" w:rsidRPr="001E1B96" w:rsidRDefault="00431ADD" w:rsidP="00487FD7">
            <w:pPr>
              <w:spacing w:after="80"/>
            </w:pPr>
            <w:r>
              <w:t>- projektid, mille eesmärk on võidelda raskest ja organiseeritud kuritegevusest tulenevate kõige suuremate ohtudega ELi poliitikatsükli / EMPACTi operatiivmeetmete raames.</w:t>
            </w:r>
          </w:p>
          <w:p w14:paraId="76AE115C" w14:textId="5B94ABB2" w:rsidR="004E6B45" w:rsidRPr="004E6B45" w:rsidRDefault="00CC78F2" w:rsidP="00487FD7">
            <w:pPr>
              <w:rPr>
                <w:rFonts w:eastAsiaTheme="minorHAnsi"/>
                <w:b/>
                <w:iCs/>
                <w:szCs w:val="24"/>
                <w:lang w:eastAsia="en-US"/>
              </w:rPr>
            </w:pPr>
            <w:r w:rsidRPr="007C5EE1">
              <w:rPr>
                <w:rFonts w:eastAsia="Times New Roman"/>
                <w:b/>
                <w:bCs/>
                <w:iCs/>
                <w:szCs w:val="24"/>
                <w:lang w:val="et-EE"/>
              </w:rPr>
              <w:t>b)</w:t>
            </w:r>
            <w:r w:rsidR="004E6B45">
              <w:rPr>
                <w:rFonts w:eastAsia="Times New Roman"/>
                <w:b/>
                <w:bCs/>
                <w:iCs/>
                <w:szCs w:val="24"/>
                <w:lang w:val="et-EE"/>
              </w:rPr>
              <w:t xml:space="preserve"> </w:t>
            </w:r>
            <w:r w:rsidR="004E6B45" w:rsidRPr="004E6B45">
              <w:rPr>
                <w:rFonts w:eastAsiaTheme="minorHAnsi"/>
                <w:b/>
                <w:iCs/>
                <w:szCs w:val="24"/>
                <w:lang w:eastAsia="en-US"/>
              </w:rPr>
              <w:t>Parandada pädevate asutuste vahelist koordineerimist ja suurendada koostööd nii liikmesriikides kui ka nende vahel ja teiste asjaomaste osalejatega, näiteks spetsialiseerunud riiklike üksuste võrgustike, liidu võrgustike ja koostööstruktuuride ning liidu keskuste kaudu.</w:t>
            </w:r>
          </w:p>
          <w:p w14:paraId="1FE539FF" w14:textId="54B12537" w:rsidR="00CC78F2" w:rsidRPr="00FE3752" w:rsidRDefault="00CC78F2" w:rsidP="00487FD7">
            <w:pPr>
              <w:spacing w:after="80"/>
              <w:rPr>
                <w:rFonts w:eastAsia="Times New Roman"/>
                <w:iCs/>
                <w:szCs w:val="24"/>
                <w:lang w:val="et-EE"/>
              </w:rPr>
            </w:pPr>
            <w:r w:rsidRPr="00FE3752">
              <w:rPr>
                <w:rFonts w:eastAsia="Times New Roman"/>
                <w:iCs/>
                <w:szCs w:val="24"/>
                <w:lang w:val="et-EE"/>
              </w:rPr>
              <w:t>Nõukogu rakendusotsuse nr</w:t>
            </w:r>
            <w:r w:rsidR="00C22102">
              <w:rPr>
                <w:rFonts w:eastAsia="Times New Roman"/>
                <w:iCs/>
                <w:szCs w:val="24"/>
                <w:lang w:val="et-EE"/>
              </w:rPr>
              <w:t> </w:t>
            </w:r>
            <w:r w:rsidRPr="00FE3752">
              <w:rPr>
                <w:rFonts w:eastAsia="Times New Roman"/>
                <w:iCs/>
                <w:szCs w:val="24"/>
                <w:lang w:val="et-EE"/>
              </w:rPr>
              <w:t>10388/19</w:t>
            </w:r>
            <w:r w:rsidR="00227F3E">
              <w:rPr>
                <w:rFonts w:eastAsia="Times New Roman"/>
                <w:iCs/>
                <w:szCs w:val="24"/>
                <w:lang w:val="et-EE"/>
              </w:rPr>
              <w:t xml:space="preserve"> kohaselt</w:t>
            </w:r>
            <w:r w:rsidRPr="00FE3752">
              <w:rPr>
                <w:rFonts w:eastAsia="Times New Roman"/>
                <w:iCs/>
                <w:szCs w:val="24"/>
                <w:lang w:val="et-EE"/>
              </w:rPr>
              <w:t xml:space="preserve"> soovitati </w:t>
            </w:r>
            <w:r w:rsidR="00227F3E" w:rsidRPr="00FE3752">
              <w:rPr>
                <w:rFonts w:eastAsia="Times New Roman"/>
                <w:iCs/>
                <w:szCs w:val="24"/>
                <w:lang w:val="et-EE"/>
              </w:rPr>
              <w:t xml:space="preserve">Eestil </w:t>
            </w:r>
            <w:r w:rsidRPr="00FE3752">
              <w:rPr>
                <w:rFonts w:eastAsia="Times New Roman"/>
                <w:iCs/>
                <w:szCs w:val="24"/>
                <w:lang w:val="et-EE"/>
              </w:rPr>
              <w:t xml:space="preserve">Schengeni hindamise käigus </w:t>
            </w:r>
            <w:r w:rsidR="00227F3E" w:rsidRPr="00FE3752">
              <w:rPr>
                <w:rFonts w:eastAsia="Times New Roman"/>
                <w:iCs/>
                <w:szCs w:val="24"/>
                <w:lang w:val="et-EE"/>
              </w:rPr>
              <w:t xml:space="preserve">töötada </w:t>
            </w:r>
            <w:r w:rsidRPr="00FE3752">
              <w:rPr>
                <w:rFonts w:eastAsia="Times New Roman"/>
                <w:iCs/>
                <w:szCs w:val="24"/>
                <w:lang w:val="et-EE"/>
              </w:rPr>
              <w:t>politseikoostöö raames välja interaktiivne ja kasutaja</w:t>
            </w:r>
            <w:r w:rsidR="00E64AC4">
              <w:rPr>
                <w:rFonts w:eastAsia="Times New Roman"/>
                <w:iCs/>
                <w:szCs w:val="24"/>
                <w:lang w:val="et-EE"/>
              </w:rPr>
              <w:t>keskne</w:t>
            </w:r>
            <w:r w:rsidRPr="00FE3752">
              <w:rPr>
                <w:rFonts w:eastAsia="Times New Roman"/>
                <w:iCs/>
                <w:szCs w:val="24"/>
                <w:lang w:val="et-EE"/>
              </w:rPr>
              <w:t xml:space="preserve"> e-õppe lahendus</w:t>
            </w:r>
            <w:r w:rsidR="00227F3E">
              <w:rPr>
                <w:rFonts w:eastAsia="Times New Roman"/>
                <w:iCs/>
                <w:szCs w:val="24"/>
                <w:lang w:val="et-EE"/>
              </w:rPr>
              <w:t>, mis põhineb</w:t>
            </w:r>
            <w:r w:rsidR="00227F3E" w:rsidRPr="00FE3752">
              <w:rPr>
                <w:rFonts w:eastAsia="Times New Roman"/>
                <w:iCs/>
                <w:szCs w:val="24"/>
                <w:lang w:val="et-EE"/>
              </w:rPr>
              <w:t xml:space="preserve"> praktilistel olukordadel ja juhtumitel</w:t>
            </w:r>
            <w:r w:rsidRPr="00FE3752">
              <w:rPr>
                <w:rFonts w:eastAsia="Times New Roman"/>
                <w:iCs/>
                <w:szCs w:val="24"/>
                <w:lang w:val="et-EE"/>
              </w:rPr>
              <w:t xml:space="preserve">. </w:t>
            </w:r>
            <w:r w:rsidR="00227F3E">
              <w:rPr>
                <w:rFonts w:eastAsia="Times New Roman"/>
                <w:iCs/>
                <w:szCs w:val="24"/>
                <w:lang w:val="et-EE"/>
              </w:rPr>
              <w:t>S</w:t>
            </w:r>
            <w:r w:rsidRPr="00FE3752">
              <w:rPr>
                <w:rFonts w:eastAsia="Times New Roman"/>
                <w:iCs/>
                <w:szCs w:val="24"/>
                <w:lang w:val="et-EE"/>
              </w:rPr>
              <w:t>oovitus</w:t>
            </w:r>
            <w:r>
              <w:rPr>
                <w:rFonts w:eastAsia="Times New Roman"/>
                <w:iCs/>
                <w:szCs w:val="24"/>
                <w:lang w:val="et-EE"/>
              </w:rPr>
              <w:t>t</w:t>
            </w:r>
            <w:r w:rsidRPr="00FE3752">
              <w:rPr>
                <w:rFonts w:eastAsia="Times New Roman"/>
                <w:iCs/>
                <w:szCs w:val="24"/>
                <w:lang w:val="et-EE"/>
              </w:rPr>
              <w:t xml:space="preserve"> plaanitakse rakendada ISF</w:t>
            </w:r>
            <w:r>
              <w:rPr>
                <w:rFonts w:eastAsia="Times New Roman"/>
                <w:iCs/>
                <w:szCs w:val="24"/>
                <w:lang w:val="et-EE"/>
              </w:rPr>
              <w:t>i</w:t>
            </w:r>
            <w:r w:rsidRPr="00FE3752">
              <w:rPr>
                <w:rFonts w:eastAsia="Times New Roman"/>
                <w:iCs/>
                <w:szCs w:val="24"/>
                <w:lang w:val="et-EE"/>
              </w:rPr>
              <w:t xml:space="preserve"> vahendite toel.</w:t>
            </w:r>
          </w:p>
          <w:p w14:paraId="37EEB9A3" w14:textId="683F2900" w:rsidR="00CC78F2" w:rsidRDefault="00CC78F2" w:rsidP="00487FD7">
            <w:pPr>
              <w:spacing w:after="80"/>
              <w:rPr>
                <w:rFonts w:eastAsia="Times New Roman"/>
                <w:iCs/>
                <w:szCs w:val="24"/>
                <w:lang w:val="et-EE"/>
              </w:rPr>
            </w:pPr>
            <w:r w:rsidRPr="00FE3752">
              <w:rPr>
                <w:rFonts w:eastAsia="Times New Roman"/>
                <w:iCs/>
                <w:szCs w:val="24"/>
                <w:lang w:val="et-EE"/>
              </w:rPr>
              <w:t xml:space="preserve">2019. aastal tuvastas ja abistas Sotsiaalkindlustusamet 67 inimkaubanduse ohvrit või väidetavat ohvrit. See on märkimisväärne kasv võrreldes 2018. aastaga, </w:t>
            </w:r>
            <w:r w:rsidR="00227F3E">
              <w:rPr>
                <w:rFonts w:eastAsia="Times New Roman"/>
                <w:iCs/>
                <w:szCs w:val="24"/>
                <w:lang w:val="et-EE"/>
              </w:rPr>
              <w:t>mil</w:t>
            </w:r>
            <w:r w:rsidR="00227F3E" w:rsidRPr="00FE3752">
              <w:rPr>
                <w:rFonts w:eastAsia="Times New Roman"/>
                <w:iCs/>
                <w:szCs w:val="24"/>
                <w:lang w:val="et-EE"/>
              </w:rPr>
              <w:t xml:space="preserve"> </w:t>
            </w:r>
            <w:r w:rsidRPr="00FE3752">
              <w:rPr>
                <w:rFonts w:eastAsia="Times New Roman"/>
                <w:iCs/>
                <w:szCs w:val="24"/>
                <w:lang w:val="et-EE"/>
              </w:rPr>
              <w:t xml:space="preserve">tuvastati 12 (väidetavat) ohvrit. Uurimisorganid ja ohvriabiorganisatsioonid teevad pidevalt rahvusvahelist koostööd kriminaalasjades ja inimkaubanduse kahtluse korral. Koostöö on oluline, et hoida </w:t>
            </w:r>
            <w:r w:rsidR="00E64AC4" w:rsidRPr="00FE3752">
              <w:rPr>
                <w:rFonts w:eastAsia="Times New Roman"/>
                <w:iCs/>
                <w:szCs w:val="24"/>
                <w:lang w:val="et-EE"/>
              </w:rPr>
              <w:t>vastuvõt</w:t>
            </w:r>
            <w:r w:rsidR="00E64AC4">
              <w:rPr>
                <w:rFonts w:eastAsia="Times New Roman"/>
                <w:iCs/>
                <w:szCs w:val="24"/>
                <w:lang w:val="et-EE"/>
              </w:rPr>
              <w:t xml:space="preserve">vates </w:t>
            </w:r>
            <w:r w:rsidR="00E64AC4" w:rsidRPr="00FE3752">
              <w:rPr>
                <w:rFonts w:eastAsia="Times New Roman"/>
                <w:iCs/>
                <w:szCs w:val="24"/>
                <w:lang w:val="et-EE"/>
              </w:rPr>
              <w:t xml:space="preserve">riikides </w:t>
            </w:r>
            <w:r w:rsidRPr="00FE3752">
              <w:rPr>
                <w:rFonts w:eastAsia="Times New Roman"/>
                <w:iCs/>
                <w:szCs w:val="24"/>
                <w:lang w:val="et-EE"/>
              </w:rPr>
              <w:t xml:space="preserve">ära inimkaubandus ja peatada </w:t>
            </w:r>
            <w:r w:rsidR="004E6B45">
              <w:rPr>
                <w:rFonts w:eastAsia="Times New Roman"/>
                <w:iCs/>
                <w:szCs w:val="24"/>
                <w:lang w:val="et-EE"/>
              </w:rPr>
              <w:t>kuritegelikud organisatsioonid</w:t>
            </w:r>
            <w:r w:rsidRPr="00FE3752">
              <w:rPr>
                <w:rFonts w:eastAsia="Times New Roman"/>
                <w:iCs/>
                <w:szCs w:val="24"/>
                <w:lang w:val="et-EE"/>
              </w:rPr>
              <w:t>, kes vahendavad prostituute ja ebaseaduslikku tööjõudu. Eestis on ü</w:t>
            </w:r>
            <w:r w:rsidR="00227F3E">
              <w:rPr>
                <w:rFonts w:eastAsia="Times New Roman"/>
                <w:iCs/>
                <w:szCs w:val="24"/>
                <w:lang w:val="et-EE"/>
              </w:rPr>
              <w:t>ks</w:t>
            </w:r>
            <w:r w:rsidRPr="00FE3752">
              <w:rPr>
                <w:rFonts w:eastAsia="Times New Roman"/>
                <w:iCs/>
                <w:szCs w:val="24"/>
                <w:lang w:val="et-EE"/>
              </w:rPr>
              <w:t xml:space="preserve"> prioritee</w:t>
            </w:r>
            <w:r w:rsidR="00227F3E">
              <w:rPr>
                <w:rFonts w:eastAsia="Times New Roman"/>
                <w:iCs/>
                <w:szCs w:val="24"/>
                <w:lang w:val="et-EE"/>
              </w:rPr>
              <w:t>t</w:t>
            </w:r>
            <w:r w:rsidRPr="00FE3752">
              <w:rPr>
                <w:rFonts w:eastAsia="Times New Roman"/>
                <w:iCs/>
                <w:szCs w:val="24"/>
                <w:lang w:val="et-EE"/>
              </w:rPr>
              <w:t xml:space="preserve"> operatiivtasandi koostöö EL</w:t>
            </w:r>
            <w:r>
              <w:rPr>
                <w:rFonts w:eastAsia="Times New Roman"/>
                <w:iCs/>
                <w:szCs w:val="24"/>
                <w:lang w:val="et-EE"/>
              </w:rPr>
              <w:t>i</w:t>
            </w:r>
            <w:r w:rsidRPr="00FE3752">
              <w:rPr>
                <w:rFonts w:eastAsia="Times New Roman"/>
                <w:iCs/>
                <w:szCs w:val="24"/>
                <w:lang w:val="et-EE"/>
              </w:rPr>
              <w:t xml:space="preserve"> väliste partneritega</w:t>
            </w:r>
            <w:r w:rsidR="00A402DE">
              <w:rPr>
                <w:rFonts w:eastAsia="Times New Roman"/>
                <w:iCs/>
                <w:szCs w:val="24"/>
                <w:lang w:val="et-EE"/>
              </w:rPr>
              <w:t>,</w:t>
            </w:r>
            <w:r w:rsidRPr="00FE3752">
              <w:rPr>
                <w:rFonts w:eastAsia="Times New Roman"/>
                <w:iCs/>
                <w:szCs w:val="24"/>
                <w:lang w:val="et-EE"/>
              </w:rPr>
              <w:t xml:space="preserve"> et luua ja säilitada usaldusväärseid kontakte, pakkuda koolitust</w:t>
            </w:r>
            <w:r w:rsidR="00B22CF8">
              <w:rPr>
                <w:rFonts w:eastAsia="Times New Roman"/>
                <w:iCs/>
                <w:szCs w:val="24"/>
                <w:lang w:val="et-EE"/>
              </w:rPr>
              <w:t>,</w:t>
            </w:r>
            <w:r w:rsidR="00227F3E" w:rsidRPr="00FE3752">
              <w:rPr>
                <w:rFonts w:eastAsia="Times New Roman"/>
                <w:iCs/>
                <w:szCs w:val="24"/>
                <w:lang w:val="et-EE"/>
              </w:rPr>
              <w:t xml:space="preserve"> </w:t>
            </w:r>
            <w:r w:rsidRPr="00FE3752">
              <w:rPr>
                <w:rFonts w:eastAsia="Times New Roman"/>
                <w:iCs/>
                <w:szCs w:val="24"/>
                <w:lang w:val="et-EE"/>
              </w:rPr>
              <w:t>tutvustada PP</w:t>
            </w:r>
            <w:r w:rsidR="003C1793">
              <w:rPr>
                <w:rFonts w:eastAsia="Times New Roman"/>
                <w:iCs/>
                <w:szCs w:val="24"/>
                <w:lang w:val="et-EE"/>
              </w:rPr>
              <w:t>A</w:t>
            </w:r>
            <w:r w:rsidRPr="00FE3752">
              <w:rPr>
                <w:rFonts w:eastAsia="Times New Roman"/>
                <w:iCs/>
                <w:szCs w:val="24"/>
                <w:lang w:val="et-EE"/>
              </w:rPr>
              <w:t xml:space="preserve"> välja töötatud seiremeetodeid ning vajaduse korral luua ühise</w:t>
            </w:r>
            <w:r w:rsidR="00227F3E">
              <w:rPr>
                <w:rFonts w:eastAsia="Times New Roman"/>
                <w:iCs/>
                <w:szCs w:val="24"/>
                <w:lang w:val="et-EE"/>
              </w:rPr>
              <w:t>i</w:t>
            </w:r>
            <w:r w:rsidRPr="00FE3752">
              <w:rPr>
                <w:rFonts w:eastAsia="Times New Roman"/>
                <w:iCs/>
                <w:szCs w:val="24"/>
                <w:lang w:val="et-EE"/>
              </w:rPr>
              <w:t>d uurimismeeskondi.</w:t>
            </w:r>
          </w:p>
          <w:p w14:paraId="6B14D6D1" w14:textId="77777777" w:rsidR="008738CE" w:rsidRPr="006B6047" w:rsidRDefault="008738CE" w:rsidP="008738CE">
            <w:pPr>
              <w:spacing w:after="80"/>
              <w:rPr>
                <w:rFonts w:eastAsia="Times New Roman"/>
                <w:b/>
                <w:iCs/>
                <w:lang w:val="et-EE"/>
              </w:rPr>
            </w:pPr>
            <w:r w:rsidRPr="006B6047">
              <w:rPr>
                <w:rFonts w:eastAsia="Times New Roman"/>
                <w:b/>
                <w:iCs/>
                <w:lang w:val="et-EE"/>
              </w:rPr>
              <w:t xml:space="preserve">ISF määruse III lisaga seotud meetmete esialgne loetelu: </w:t>
            </w:r>
          </w:p>
          <w:p w14:paraId="1981F395" w14:textId="77777777" w:rsidR="008738CE" w:rsidRDefault="008738CE" w:rsidP="008738CE">
            <w:pPr>
              <w:spacing w:after="80"/>
            </w:pPr>
            <w:r>
              <w:rPr>
                <w:rFonts w:eastAsia="Times New Roman"/>
                <w:iCs/>
                <w:szCs w:val="24"/>
                <w:lang w:val="et-EE"/>
              </w:rPr>
              <w:t xml:space="preserve">- </w:t>
            </w:r>
            <w:r>
              <w:t>toetus spetsialiseerunud riigisiseste üksuste valdkondlikele ja valdkonnaülestele võrgustikele ning riiklikele kontaktpunktidele, et parandada vastastikust usaldust, oskusteabe, teabe, kogemuste ja parimate tavade vahetamist ja levitamist ning ressursside ja eksperditeadmiste koondamist ühistesse pädevuskeskustesse;</w:t>
            </w:r>
          </w:p>
          <w:p w14:paraId="296A6516" w14:textId="54F76053" w:rsidR="008738CE" w:rsidRDefault="008738CE" w:rsidP="008738CE">
            <w:pPr>
              <w:spacing w:after="80"/>
            </w:pPr>
            <w:r>
              <w:rPr>
                <w:rFonts w:eastAsia="Times New Roman"/>
                <w:iCs/>
                <w:szCs w:val="24"/>
                <w:lang w:val="et-EE"/>
              </w:rPr>
              <w:t xml:space="preserve">- </w:t>
            </w:r>
            <w:r>
              <w:t xml:space="preserve">asjaomaste õiguskaitse- ja kohtuasutuste ning haldusasutuste töötajate ja ekspertide haridus ja koolitus. </w:t>
            </w:r>
          </w:p>
          <w:p w14:paraId="5A14CD4D" w14:textId="2AED86F3" w:rsidR="008738CE" w:rsidRPr="001E1B96" w:rsidRDefault="008738CE" w:rsidP="00487FD7">
            <w:pPr>
              <w:spacing w:after="80"/>
              <w:rPr>
                <w:rFonts w:eastAsia="Times New Roman"/>
                <w:iCs/>
                <w:lang w:val="et-EE"/>
              </w:rPr>
            </w:pPr>
            <w:r>
              <w:rPr>
                <w:rFonts w:eastAsia="Times New Roman"/>
                <w:iCs/>
                <w:lang w:val="et-EE"/>
              </w:rPr>
              <w:t>Rakenduskava</w:t>
            </w:r>
            <w:r w:rsidRPr="00750488">
              <w:rPr>
                <w:rFonts w:eastAsia="Times New Roman"/>
                <w:iCs/>
                <w:lang w:val="et-EE"/>
              </w:rPr>
              <w:t xml:space="preserve"> rakendamise</w:t>
            </w:r>
            <w:r>
              <w:rPr>
                <w:rFonts w:eastAsia="Times New Roman"/>
                <w:iCs/>
                <w:lang w:val="et-EE"/>
              </w:rPr>
              <w:t>l</w:t>
            </w:r>
            <w:r w:rsidRPr="00750488">
              <w:rPr>
                <w:rFonts w:eastAsia="Times New Roman"/>
                <w:iCs/>
                <w:lang w:val="et-EE"/>
              </w:rPr>
              <w:t xml:space="preserve"> võib sõltuvalt tegelikest vajadustest ja olemasolevatest ressurssidest kaaluda ka teiste ISFi meetmete rakendamist.</w:t>
            </w:r>
          </w:p>
          <w:p w14:paraId="5C547F6D" w14:textId="1F6D32E4" w:rsidR="00CC78F2" w:rsidRPr="004E6B45" w:rsidRDefault="00CC78F2" w:rsidP="00487FD7">
            <w:pPr>
              <w:spacing w:after="80"/>
              <w:rPr>
                <w:rFonts w:eastAsia="Times New Roman"/>
                <w:b/>
                <w:bCs/>
                <w:iCs/>
                <w:szCs w:val="24"/>
                <w:lang w:val="et-EE"/>
              </w:rPr>
            </w:pPr>
            <w:r w:rsidRPr="007C5EE1">
              <w:rPr>
                <w:rFonts w:eastAsia="Times New Roman"/>
                <w:b/>
                <w:bCs/>
                <w:iCs/>
                <w:szCs w:val="24"/>
                <w:lang w:val="et-EE"/>
              </w:rPr>
              <w:t>c)</w:t>
            </w:r>
            <w:r w:rsidR="004E6B45">
              <w:rPr>
                <w:rFonts w:eastAsia="Times New Roman"/>
                <w:b/>
                <w:bCs/>
                <w:iCs/>
                <w:szCs w:val="24"/>
                <w:lang w:val="et-EE"/>
              </w:rPr>
              <w:t xml:space="preserve"> </w:t>
            </w:r>
            <w:r w:rsidR="004E6B45" w:rsidRPr="004E6B45">
              <w:rPr>
                <w:rFonts w:eastAsiaTheme="minorHAnsi"/>
                <w:b/>
                <w:iCs/>
                <w:szCs w:val="24"/>
                <w:lang w:eastAsia="en-US"/>
              </w:rPr>
              <w:t>Parandada liidu tasandil asutustevahelist koostööd liikmesriikide vahel ning liikmesriikide ja asjaomaste liidu organite, ametite ja asutuste vahel, samuti koostööd riiklikul tasandil iga liikmesriigi pädevate asutuste vahel</w:t>
            </w:r>
            <w:r w:rsidRPr="004E6B45">
              <w:rPr>
                <w:rFonts w:eastAsia="Times New Roman"/>
                <w:b/>
                <w:bCs/>
                <w:iCs/>
                <w:szCs w:val="24"/>
                <w:lang w:val="et-EE"/>
              </w:rPr>
              <w:t>.</w:t>
            </w:r>
          </w:p>
          <w:p w14:paraId="30A950F0" w14:textId="38D87FEF" w:rsidR="00CC78F2" w:rsidRPr="00FE3752" w:rsidRDefault="00CC78F2" w:rsidP="00BA48D5">
            <w:pPr>
              <w:spacing w:after="80"/>
              <w:rPr>
                <w:rFonts w:eastAsia="Times New Roman"/>
                <w:iCs/>
                <w:szCs w:val="24"/>
                <w:lang w:val="et-EE"/>
              </w:rPr>
            </w:pPr>
            <w:r w:rsidRPr="00FE3752">
              <w:rPr>
                <w:rFonts w:eastAsia="Times New Roman"/>
                <w:iCs/>
                <w:szCs w:val="24"/>
                <w:lang w:val="et-EE"/>
              </w:rPr>
              <w:t xml:space="preserve">Oluline on uurida võimalusi </w:t>
            </w:r>
            <w:r w:rsidR="00606552">
              <w:rPr>
                <w:rFonts w:eastAsia="Times New Roman"/>
                <w:iCs/>
                <w:szCs w:val="24"/>
                <w:lang w:val="et-EE"/>
              </w:rPr>
              <w:t xml:space="preserve">parandada </w:t>
            </w:r>
            <w:r w:rsidRPr="00FE3752">
              <w:rPr>
                <w:rFonts w:eastAsia="Times New Roman"/>
                <w:iCs/>
                <w:szCs w:val="24"/>
                <w:lang w:val="et-EE"/>
              </w:rPr>
              <w:t>piiriüles</w:t>
            </w:r>
            <w:r w:rsidR="00606552">
              <w:rPr>
                <w:rFonts w:eastAsia="Times New Roman"/>
                <w:iCs/>
                <w:szCs w:val="24"/>
                <w:lang w:val="et-EE"/>
              </w:rPr>
              <w:t>t</w:t>
            </w:r>
            <w:r w:rsidRPr="00FE3752">
              <w:rPr>
                <w:rFonts w:eastAsia="Times New Roman"/>
                <w:iCs/>
                <w:szCs w:val="24"/>
                <w:lang w:val="et-EE"/>
              </w:rPr>
              <w:t xml:space="preserve"> politsei</w:t>
            </w:r>
            <w:r w:rsidR="00606552">
              <w:rPr>
                <w:rFonts w:eastAsia="Times New Roman"/>
                <w:iCs/>
                <w:szCs w:val="24"/>
                <w:lang w:val="et-EE"/>
              </w:rPr>
              <w:t>-</w:t>
            </w:r>
            <w:r w:rsidRPr="00FE3752">
              <w:rPr>
                <w:rFonts w:eastAsia="Times New Roman"/>
                <w:iCs/>
                <w:szCs w:val="24"/>
                <w:lang w:val="et-EE"/>
              </w:rPr>
              <w:t xml:space="preserve"> ja tollikoostöö</w:t>
            </w:r>
            <w:r w:rsidR="00606552">
              <w:rPr>
                <w:rFonts w:eastAsia="Times New Roman"/>
                <w:iCs/>
                <w:szCs w:val="24"/>
                <w:lang w:val="et-EE"/>
              </w:rPr>
              <w:t>d</w:t>
            </w:r>
            <w:r w:rsidRPr="00FE3752">
              <w:rPr>
                <w:rFonts w:eastAsia="Times New Roman"/>
                <w:iCs/>
                <w:szCs w:val="24"/>
                <w:lang w:val="et-EE"/>
              </w:rPr>
              <w:t>, kaasates selleks asjaomase</w:t>
            </w:r>
            <w:r w:rsidR="00606552">
              <w:rPr>
                <w:rFonts w:eastAsia="Times New Roman"/>
                <w:iCs/>
                <w:szCs w:val="24"/>
                <w:lang w:val="et-EE"/>
              </w:rPr>
              <w:t>i</w:t>
            </w:r>
            <w:r w:rsidRPr="00FE3752">
              <w:rPr>
                <w:rFonts w:eastAsia="Times New Roman"/>
                <w:iCs/>
                <w:szCs w:val="24"/>
                <w:lang w:val="et-EE"/>
              </w:rPr>
              <w:t>d ELi asutus</w:t>
            </w:r>
            <w:r w:rsidR="00606552">
              <w:rPr>
                <w:rFonts w:eastAsia="Times New Roman"/>
                <w:iCs/>
                <w:szCs w:val="24"/>
                <w:lang w:val="et-EE"/>
              </w:rPr>
              <w:t>i</w:t>
            </w:r>
            <w:r w:rsidRPr="00FE3752">
              <w:rPr>
                <w:rFonts w:eastAsia="Times New Roman"/>
                <w:iCs/>
                <w:szCs w:val="24"/>
                <w:lang w:val="et-EE"/>
              </w:rPr>
              <w:t xml:space="preserve"> (nt Europol</w:t>
            </w:r>
            <w:r w:rsidR="00606552">
              <w:rPr>
                <w:rFonts w:eastAsia="Times New Roman"/>
                <w:iCs/>
                <w:szCs w:val="24"/>
                <w:lang w:val="et-EE"/>
              </w:rPr>
              <w:t xml:space="preserve"> ja</w:t>
            </w:r>
            <w:r w:rsidRPr="00FE3752">
              <w:rPr>
                <w:rFonts w:eastAsia="Times New Roman"/>
                <w:iCs/>
                <w:szCs w:val="24"/>
                <w:lang w:val="et-EE"/>
              </w:rPr>
              <w:t xml:space="preserve"> E</w:t>
            </w:r>
            <w:r w:rsidR="00606552">
              <w:rPr>
                <w:rFonts w:eastAsia="Times New Roman"/>
                <w:iCs/>
                <w:szCs w:val="24"/>
                <w:lang w:val="et-EE"/>
              </w:rPr>
              <w:t>urojust</w:t>
            </w:r>
            <w:r w:rsidRPr="00FE3752">
              <w:rPr>
                <w:rFonts w:eastAsia="Times New Roman"/>
                <w:iCs/>
                <w:szCs w:val="24"/>
                <w:lang w:val="et-EE"/>
              </w:rPr>
              <w:t>). Eesti tolli ja politsei kriminaaluurijad peavad olema paremini ettevalmistatud ja informeeritud, et ennetada kõi</w:t>
            </w:r>
            <w:r w:rsidR="00606552">
              <w:rPr>
                <w:rFonts w:eastAsia="Times New Roman"/>
                <w:iCs/>
                <w:szCs w:val="24"/>
                <w:lang w:val="et-EE"/>
              </w:rPr>
              <w:t>k</w:t>
            </w:r>
            <w:r w:rsidRPr="00FE3752">
              <w:rPr>
                <w:rFonts w:eastAsia="Times New Roman"/>
                <w:iCs/>
                <w:szCs w:val="24"/>
                <w:lang w:val="et-EE"/>
              </w:rPr>
              <w:t>i raske</w:t>
            </w:r>
            <w:r w:rsidR="00606552">
              <w:rPr>
                <w:rFonts w:eastAsia="Times New Roman"/>
                <w:iCs/>
                <w:szCs w:val="24"/>
                <w:lang w:val="et-EE"/>
              </w:rPr>
              <w:t>id</w:t>
            </w:r>
            <w:r w:rsidRPr="00FE3752">
              <w:rPr>
                <w:rFonts w:eastAsia="Times New Roman"/>
                <w:iCs/>
                <w:szCs w:val="24"/>
                <w:lang w:val="et-EE"/>
              </w:rPr>
              <w:t xml:space="preserve"> ja rahvusvahelis</w:t>
            </w:r>
            <w:r w:rsidR="00606552">
              <w:rPr>
                <w:rFonts w:eastAsia="Times New Roman"/>
                <w:iCs/>
                <w:szCs w:val="24"/>
                <w:lang w:val="et-EE"/>
              </w:rPr>
              <w:t>i</w:t>
            </w:r>
            <w:r w:rsidRPr="00FE3752">
              <w:rPr>
                <w:rFonts w:eastAsia="Times New Roman"/>
                <w:iCs/>
                <w:szCs w:val="24"/>
                <w:lang w:val="et-EE"/>
              </w:rPr>
              <w:t xml:space="preserve"> kuritegu</w:t>
            </w:r>
            <w:r w:rsidR="00606552">
              <w:rPr>
                <w:rFonts w:eastAsia="Times New Roman"/>
                <w:iCs/>
                <w:szCs w:val="24"/>
                <w:lang w:val="et-EE"/>
              </w:rPr>
              <w:t>sid ning nende vastu võidelda</w:t>
            </w:r>
            <w:r w:rsidRPr="00FE3752">
              <w:rPr>
                <w:rFonts w:eastAsia="Times New Roman"/>
                <w:iCs/>
                <w:szCs w:val="24"/>
                <w:lang w:val="et-EE"/>
              </w:rPr>
              <w:t xml:space="preserve"> (nt uimastikuriteod, inimkaubandus, tulirelvakaubandus, euro võltsimine</w:t>
            </w:r>
            <w:r w:rsidR="00606552">
              <w:rPr>
                <w:rFonts w:eastAsia="Times New Roman"/>
                <w:iCs/>
                <w:szCs w:val="24"/>
                <w:lang w:val="et-EE"/>
              </w:rPr>
              <w:t xml:space="preserve"> ja</w:t>
            </w:r>
            <w:r w:rsidRPr="00FE3752">
              <w:rPr>
                <w:rFonts w:eastAsia="Times New Roman"/>
                <w:iCs/>
                <w:szCs w:val="24"/>
                <w:lang w:val="et-EE"/>
              </w:rPr>
              <w:t xml:space="preserve"> rahapesu). Ametnike praktika Europoli Eesti kontaktasutus</w:t>
            </w:r>
            <w:r>
              <w:rPr>
                <w:rFonts w:eastAsia="Times New Roman"/>
                <w:iCs/>
                <w:szCs w:val="24"/>
                <w:lang w:val="et-EE"/>
              </w:rPr>
              <w:t>es</w:t>
            </w:r>
            <w:r w:rsidRPr="00FE3752">
              <w:rPr>
                <w:rFonts w:eastAsia="Times New Roman"/>
                <w:iCs/>
                <w:szCs w:val="24"/>
                <w:lang w:val="et-EE"/>
              </w:rPr>
              <w:t xml:space="preserve"> on kasulik viis</w:t>
            </w:r>
            <w:r w:rsidR="00606552">
              <w:rPr>
                <w:rFonts w:eastAsia="Times New Roman"/>
                <w:iCs/>
                <w:szCs w:val="24"/>
                <w:lang w:val="et-EE"/>
              </w:rPr>
              <w:t>, kuidas</w:t>
            </w:r>
            <w:r w:rsidRPr="00FE3752">
              <w:rPr>
                <w:rFonts w:eastAsia="Times New Roman"/>
                <w:iCs/>
                <w:szCs w:val="24"/>
                <w:lang w:val="et-EE"/>
              </w:rPr>
              <w:t xml:space="preserve"> edendada ja parandada riikide operatiivkoostööd (nt ühiste uurimisrühmade, ühiste analüü</w:t>
            </w:r>
            <w:r w:rsidR="00C44358">
              <w:rPr>
                <w:rFonts w:eastAsia="Times New Roman"/>
                <w:iCs/>
                <w:szCs w:val="24"/>
                <w:lang w:val="et-EE"/>
              </w:rPr>
              <w:t>simeeskondade</w:t>
            </w:r>
            <w:r w:rsidRPr="00FE3752">
              <w:rPr>
                <w:rFonts w:eastAsia="Times New Roman"/>
                <w:iCs/>
                <w:szCs w:val="24"/>
                <w:lang w:val="et-EE"/>
              </w:rPr>
              <w:t>, kontro</w:t>
            </w:r>
            <w:r w:rsidR="00BA48D5">
              <w:rPr>
                <w:rFonts w:eastAsia="Times New Roman"/>
                <w:iCs/>
                <w:szCs w:val="24"/>
                <w:lang w:val="et-EE"/>
              </w:rPr>
              <w:t xml:space="preserve">llialuste saadetiste </w:t>
            </w:r>
            <w:r w:rsidRPr="00FE3752">
              <w:rPr>
                <w:rFonts w:eastAsia="Times New Roman"/>
                <w:iCs/>
                <w:szCs w:val="24"/>
                <w:lang w:val="et-EE"/>
              </w:rPr>
              <w:t xml:space="preserve"> ja muude Europoli pakutavate võimaluste, näiteks </w:t>
            </w:r>
            <w:r w:rsidRPr="00FE3752">
              <w:rPr>
                <w:rFonts w:eastAsia="Times New Roman"/>
                <w:iCs/>
                <w:szCs w:val="24"/>
                <w:lang w:val="et-EE"/>
              </w:rPr>
              <w:lastRenderedPageBreak/>
              <w:t xml:space="preserve">analüüsitöö failide ja </w:t>
            </w:r>
            <w:r w:rsidR="001638EB">
              <w:rPr>
                <w:rFonts w:eastAsia="Times New Roman"/>
                <w:iCs/>
                <w:szCs w:val="24"/>
                <w:lang w:val="et-EE"/>
              </w:rPr>
              <w:t>turvalise</w:t>
            </w:r>
            <w:r w:rsidR="001638EB" w:rsidRPr="00FE3752">
              <w:rPr>
                <w:rFonts w:eastAsia="Times New Roman"/>
                <w:iCs/>
                <w:szCs w:val="24"/>
                <w:lang w:val="et-EE"/>
              </w:rPr>
              <w:t xml:space="preserve"> </w:t>
            </w:r>
            <w:r w:rsidR="001638EB">
              <w:rPr>
                <w:rFonts w:eastAsia="Times New Roman"/>
                <w:iCs/>
                <w:szCs w:val="24"/>
                <w:lang w:val="et-EE"/>
              </w:rPr>
              <w:t>teabevahetus</w:t>
            </w:r>
            <w:r w:rsidRPr="00FE3752">
              <w:rPr>
                <w:rFonts w:eastAsia="Times New Roman"/>
                <w:iCs/>
                <w:szCs w:val="24"/>
                <w:lang w:val="et-EE"/>
              </w:rPr>
              <w:t>võrgu kasutamine</w:t>
            </w:r>
            <w:r w:rsidR="00606552">
              <w:rPr>
                <w:rFonts w:eastAsia="Times New Roman"/>
                <w:iCs/>
                <w:szCs w:val="24"/>
                <w:lang w:val="et-EE"/>
              </w:rPr>
              <w:t>) ning</w:t>
            </w:r>
            <w:r w:rsidRPr="00FE3752">
              <w:rPr>
                <w:rFonts w:eastAsia="Times New Roman"/>
                <w:iCs/>
                <w:szCs w:val="24"/>
                <w:lang w:val="et-EE"/>
              </w:rPr>
              <w:t xml:space="preserve"> koostöö</w:t>
            </w:r>
            <w:r w:rsidR="00606552">
              <w:rPr>
                <w:rFonts w:eastAsia="Times New Roman"/>
                <w:iCs/>
                <w:szCs w:val="24"/>
                <w:lang w:val="et-EE"/>
              </w:rPr>
              <w:t>d</w:t>
            </w:r>
            <w:r w:rsidRPr="00FE3752">
              <w:rPr>
                <w:rFonts w:eastAsia="Times New Roman"/>
                <w:iCs/>
                <w:szCs w:val="24"/>
                <w:lang w:val="et-EE"/>
              </w:rPr>
              <w:t xml:space="preserve"> Europoli</w:t>
            </w:r>
            <w:r w:rsidR="00B22CF8">
              <w:rPr>
                <w:rFonts w:eastAsia="Times New Roman"/>
                <w:iCs/>
                <w:szCs w:val="24"/>
                <w:lang w:val="et-EE"/>
              </w:rPr>
              <w:t xml:space="preserve"> Euroopa</w:t>
            </w:r>
            <w:r w:rsidRPr="00FE3752">
              <w:rPr>
                <w:rFonts w:eastAsia="Times New Roman"/>
                <w:iCs/>
                <w:szCs w:val="24"/>
                <w:lang w:val="et-EE"/>
              </w:rPr>
              <w:t xml:space="preserve"> terrorismivastase võitluse keskusega</w:t>
            </w:r>
            <w:r w:rsidR="00606552">
              <w:rPr>
                <w:rFonts w:eastAsia="Times New Roman"/>
                <w:iCs/>
                <w:szCs w:val="24"/>
                <w:lang w:val="et-EE"/>
              </w:rPr>
              <w:t xml:space="preserve">, </w:t>
            </w:r>
            <w:r w:rsidRPr="00FE3752">
              <w:rPr>
                <w:rFonts w:eastAsia="Times New Roman"/>
                <w:iCs/>
                <w:szCs w:val="24"/>
                <w:lang w:val="et-EE"/>
              </w:rPr>
              <w:t xml:space="preserve">sh </w:t>
            </w:r>
            <w:r w:rsidR="008D6388">
              <w:rPr>
                <w:rFonts w:eastAsia="Times New Roman"/>
                <w:iCs/>
                <w:szCs w:val="24"/>
                <w:lang w:val="et-EE"/>
              </w:rPr>
              <w:t>CBRN</w:t>
            </w:r>
            <w:del w:id="155" w:author="Ülle Leht" w:date="2025-07-11T12:52:00Z">
              <w:r w:rsidR="008D6388" w:rsidDel="002330B9">
                <w:rPr>
                  <w:rFonts w:eastAsia="Times New Roman"/>
                  <w:iCs/>
                  <w:szCs w:val="24"/>
                  <w:lang w:val="et-EE"/>
                </w:rPr>
                <w:delText>E</w:delText>
              </w:r>
            </w:del>
            <w:r w:rsidRPr="00FE3752">
              <w:rPr>
                <w:rFonts w:eastAsia="Times New Roman"/>
                <w:iCs/>
                <w:szCs w:val="24"/>
                <w:lang w:val="et-EE"/>
              </w:rPr>
              <w:t>, demineerimise ja eritaktika valdkon</w:t>
            </w:r>
            <w:r w:rsidR="00606552">
              <w:rPr>
                <w:rFonts w:eastAsia="Times New Roman"/>
                <w:iCs/>
                <w:szCs w:val="24"/>
                <w:lang w:val="et-EE"/>
              </w:rPr>
              <w:t>na</w:t>
            </w:r>
            <w:r w:rsidRPr="00FE3752">
              <w:rPr>
                <w:rFonts w:eastAsia="Times New Roman"/>
                <w:iCs/>
                <w:szCs w:val="24"/>
                <w:lang w:val="et-EE"/>
              </w:rPr>
              <w:t>s.</w:t>
            </w:r>
          </w:p>
          <w:p w14:paraId="6A92E6F2" w14:textId="50DD0574" w:rsidR="00CC78F2" w:rsidRPr="00FE3752" w:rsidRDefault="00CC78F2" w:rsidP="00BA48D5">
            <w:pPr>
              <w:spacing w:after="80"/>
              <w:rPr>
                <w:rFonts w:eastAsia="Times New Roman"/>
                <w:iCs/>
                <w:szCs w:val="24"/>
                <w:lang w:val="et-EE"/>
              </w:rPr>
            </w:pPr>
            <w:r w:rsidRPr="00FE3752">
              <w:rPr>
                <w:rFonts w:eastAsia="Times New Roman"/>
                <w:iCs/>
                <w:szCs w:val="24"/>
                <w:lang w:val="et-EE"/>
              </w:rPr>
              <w:t xml:space="preserve">Eesti tolliasutustele on kasulik tihedam operatiivkoostöö teiste ELi tolliametitega, et koguda ja analüüsida </w:t>
            </w:r>
            <w:r w:rsidR="00606552" w:rsidRPr="00FE3752">
              <w:rPr>
                <w:rFonts w:eastAsia="Times New Roman"/>
                <w:iCs/>
                <w:szCs w:val="24"/>
                <w:lang w:val="et-EE"/>
              </w:rPr>
              <w:t xml:space="preserve">paremini </w:t>
            </w:r>
            <w:r w:rsidRPr="00FE3752">
              <w:rPr>
                <w:rFonts w:eastAsia="Times New Roman"/>
                <w:iCs/>
                <w:szCs w:val="24"/>
                <w:lang w:val="et-EE"/>
              </w:rPr>
              <w:t>teavet, teha kindlaks organiseeritud kuritegevuse sihid ning koguda tõendeid kriminaalmenetluses. Sel eesmärgil võidakse korraldada õppekülastusi.</w:t>
            </w:r>
          </w:p>
          <w:p w14:paraId="20B2B100" w14:textId="51FDEE9D" w:rsidR="00CC78F2" w:rsidRPr="00FE3752" w:rsidRDefault="00606552" w:rsidP="00BA48D5">
            <w:pPr>
              <w:spacing w:after="80"/>
              <w:rPr>
                <w:rFonts w:eastAsia="Times New Roman"/>
                <w:iCs/>
                <w:szCs w:val="24"/>
                <w:lang w:val="et-EE"/>
              </w:rPr>
            </w:pPr>
            <w:r>
              <w:rPr>
                <w:rFonts w:eastAsia="Times New Roman"/>
                <w:iCs/>
                <w:szCs w:val="24"/>
                <w:lang w:val="et-EE"/>
              </w:rPr>
              <w:t>Et v</w:t>
            </w:r>
            <w:r w:rsidR="00CC78F2" w:rsidRPr="00FE3752">
              <w:rPr>
                <w:rFonts w:eastAsia="Times New Roman"/>
                <w:iCs/>
                <w:szCs w:val="24"/>
                <w:lang w:val="et-EE"/>
              </w:rPr>
              <w:t>almisoleku</w:t>
            </w:r>
            <w:r>
              <w:rPr>
                <w:rFonts w:eastAsia="Times New Roman"/>
                <w:iCs/>
                <w:szCs w:val="24"/>
                <w:lang w:val="et-EE"/>
              </w:rPr>
              <w:t>t</w:t>
            </w:r>
            <w:r w:rsidR="00CC78F2" w:rsidRPr="00FE3752">
              <w:rPr>
                <w:rFonts w:eastAsia="Times New Roman"/>
                <w:iCs/>
                <w:szCs w:val="24"/>
                <w:lang w:val="et-EE"/>
              </w:rPr>
              <w:t>, varajas</w:t>
            </w:r>
            <w:r>
              <w:rPr>
                <w:rFonts w:eastAsia="Times New Roman"/>
                <w:iCs/>
                <w:szCs w:val="24"/>
                <w:lang w:val="et-EE"/>
              </w:rPr>
              <w:t>t</w:t>
            </w:r>
            <w:r w:rsidR="00CC78F2" w:rsidRPr="00FE3752">
              <w:rPr>
                <w:rFonts w:eastAsia="Times New Roman"/>
                <w:iCs/>
                <w:szCs w:val="24"/>
                <w:lang w:val="et-EE"/>
              </w:rPr>
              <w:t xml:space="preserve"> hoiatamis</w:t>
            </w:r>
            <w:r>
              <w:rPr>
                <w:rFonts w:eastAsia="Times New Roman"/>
                <w:iCs/>
                <w:szCs w:val="24"/>
                <w:lang w:val="et-EE"/>
              </w:rPr>
              <w:t>t</w:t>
            </w:r>
            <w:r w:rsidR="00CC78F2" w:rsidRPr="00FE3752">
              <w:rPr>
                <w:rFonts w:eastAsia="Times New Roman"/>
                <w:iCs/>
                <w:szCs w:val="24"/>
                <w:lang w:val="et-EE"/>
              </w:rPr>
              <w:t xml:space="preserve"> ning ohule ja kriisi</w:t>
            </w:r>
            <w:r w:rsidR="00CC78F2">
              <w:rPr>
                <w:rFonts w:eastAsia="Times New Roman"/>
                <w:iCs/>
                <w:szCs w:val="24"/>
                <w:lang w:val="et-EE"/>
              </w:rPr>
              <w:t>de</w:t>
            </w:r>
            <w:r w:rsidR="00CC78F2" w:rsidRPr="00FE3752">
              <w:rPr>
                <w:rFonts w:eastAsia="Times New Roman"/>
                <w:iCs/>
                <w:szCs w:val="24"/>
                <w:lang w:val="et-EE"/>
              </w:rPr>
              <w:t>le reageerimis</w:t>
            </w:r>
            <w:r>
              <w:rPr>
                <w:rFonts w:eastAsia="Times New Roman"/>
                <w:iCs/>
                <w:szCs w:val="24"/>
                <w:lang w:val="et-EE"/>
              </w:rPr>
              <w:t>t</w:t>
            </w:r>
            <w:r w:rsidR="00CC78F2" w:rsidRPr="00FE3752">
              <w:rPr>
                <w:rFonts w:eastAsia="Times New Roman"/>
                <w:iCs/>
                <w:szCs w:val="24"/>
                <w:lang w:val="et-EE"/>
              </w:rPr>
              <w:t xml:space="preserve"> tõhusta</w:t>
            </w:r>
            <w:r>
              <w:rPr>
                <w:rFonts w:eastAsia="Times New Roman"/>
                <w:iCs/>
                <w:szCs w:val="24"/>
                <w:lang w:val="et-EE"/>
              </w:rPr>
              <w:t>da,</w:t>
            </w:r>
            <w:r w:rsidR="00CC78F2" w:rsidRPr="00FE3752">
              <w:rPr>
                <w:rFonts w:eastAsia="Times New Roman"/>
                <w:iCs/>
                <w:szCs w:val="24"/>
                <w:lang w:val="et-EE"/>
              </w:rPr>
              <w:t xml:space="preserve"> </w:t>
            </w:r>
            <w:r>
              <w:rPr>
                <w:rFonts w:eastAsia="Times New Roman"/>
                <w:iCs/>
                <w:szCs w:val="24"/>
                <w:lang w:val="et-EE"/>
              </w:rPr>
              <w:t>on vaja</w:t>
            </w:r>
            <w:r w:rsidRPr="00FE3752">
              <w:rPr>
                <w:rFonts w:eastAsia="Times New Roman"/>
                <w:iCs/>
                <w:szCs w:val="24"/>
                <w:lang w:val="et-EE"/>
              </w:rPr>
              <w:t xml:space="preserve"> </w:t>
            </w:r>
            <w:r w:rsidR="00CC78F2" w:rsidRPr="00FE3752">
              <w:rPr>
                <w:rFonts w:eastAsia="Times New Roman"/>
                <w:iCs/>
                <w:szCs w:val="24"/>
                <w:lang w:val="et-EE"/>
              </w:rPr>
              <w:t>suure</w:t>
            </w:r>
            <w:r w:rsidR="0073084B">
              <w:rPr>
                <w:rFonts w:eastAsia="Times New Roman"/>
                <w:iCs/>
                <w:szCs w:val="24"/>
                <w:lang w:val="et-EE"/>
              </w:rPr>
              <w:t>ndada</w:t>
            </w:r>
            <w:r w:rsidR="00CC78F2" w:rsidRPr="00FE3752">
              <w:rPr>
                <w:rFonts w:eastAsia="Times New Roman"/>
                <w:iCs/>
                <w:szCs w:val="24"/>
                <w:lang w:val="et-EE"/>
              </w:rPr>
              <w:t xml:space="preserve"> koostööd </w:t>
            </w:r>
            <w:r w:rsidR="008D6388">
              <w:rPr>
                <w:rFonts w:eastAsia="Times New Roman"/>
                <w:iCs/>
                <w:szCs w:val="24"/>
                <w:lang w:val="et-EE"/>
              </w:rPr>
              <w:t>CBRN</w:t>
            </w:r>
            <w:del w:id="156" w:author="Ülle Leht" w:date="2025-07-11T12:52:00Z">
              <w:r w:rsidR="008D6388" w:rsidDel="002330B9">
                <w:rPr>
                  <w:rFonts w:eastAsia="Times New Roman"/>
                  <w:iCs/>
                  <w:szCs w:val="24"/>
                  <w:lang w:val="et-EE"/>
                </w:rPr>
                <w:delText>E</w:delText>
              </w:r>
            </w:del>
            <w:r w:rsidR="00CC78F2" w:rsidRPr="00FE3752">
              <w:rPr>
                <w:rFonts w:eastAsia="Times New Roman"/>
                <w:iCs/>
                <w:szCs w:val="24"/>
                <w:lang w:val="et-EE"/>
              </w:rPr>
              <w:t xml:space="preserve"> sündmustes osalevate ametiasutuste vahel, sh arendada rahvusvahelist koostööd RescEU, EL</w:t>
            </w:r>
            <w:r w:rsidR="0073084B">
              <w:rPr>
                <w:rFonts w:eastAsia="Times New Roman"/>
                <w:iCs/>
                <w:szCs w:val="24"/>
                <w:lang w:val="et-EE"/>
              </w:rPr>
              <w:t>i</w:t>
            </w:r>
            <w:r w:rsidR="00CC78F2" w:rsidRPr="00FE3752">
              <w:rPr>
                <w:rFonts w:eastAsia="Times New Roman"/>
                <w:iCs/>
                <w:szCs w:val="24"/>
                <w:lang w:val="et-EE"/>
              </w:rPr>
              <w:t xml:space="preserve"> </w:t>
            </w:r>
            <w:r w:rsidR="008D6388">
              <w:rPr>
                <w:rFonts w:eastAsia="Times New Roman"/>
                <w:iCs/>
                <w:szCs w:val="24"/>
                <w:lang w:val="et-EE"/>
              </w:rPr>
              <w:t>CBRN</w:t>
            </w:r>
            <w:del w:id="157" w:author="Ülle Leht" w:date="2025-07-11T12:52:00Z">
              <w:r w:rsidR="008D6388" w:rsidDel="002330B9">
                <w:rPr>
                  <w:rFonts w:eastAsia="Times New Roman"/>
                  <w:iCs/>
                  <w:szCs w:val="24"/>
                  <w:lang w:val="et-EE"/>
                </w:rPr>
                <w:delText>E</w:delText>
              </w:r>
            </w:del>
            <w:r w:rsidR="00CC78F2" w:rsidRPr="00FE3752">
              <w:rPr>
                <w:rFonts w:eastAsia="Times New Roman"/>
                <w:iCs/>
                <w:szCs w:val="24"/>
                <w:lang w:val="et-EE"/>
              </w:rPr>
              <w:t xml:space="preserve"> tegevuskava ning </w:t>
            </w:r>
            <w:r w:rsidR="008D6388">
              <w:rPr>
                <w:rFonts w:eastAsia="Times New Roman"/>
                <w:iCs/>
                <w:szCs w:val="24"/>
                <w:lang w:val="et-EE"/>
              </w:rPr>
              <w:t>CBRN</w:t>
            </w:r>
            <w:del w:id="158" w:author="Ülle Leht" w:date="2025-07-11T12:52:00Z">
              <w:r w:rsidR="008D6388" w:rsidDel="002330B9">
                <w:rPr>
                  <w:rFonts w:eastAsia="Times New Roman"/>
                  <w:iCs/>
                  <w:szCs w:val="24"/>
                  <w:lang w:val="et-EE"/>
                </w:rPr>
                <w:delText>E</w:delText>
              </w:r>
            </w:del>
            <w:r w:rsidR="00CC78F2" w:rsidRPr="00FE3752">
              <w:rPr>
                <w:rFonts w:eastAsia="Times New Roman"/>
                <w:iCs/>
                <w:szCs w:val="24"/>
                <w:lang w:val="et-EE"/>
              </w:rPr>
              <w:t xml:space="preserve"> ja terrorismiohtude hindamise raames. Sellele aitavad kaasa koolitused, suunised, määrused, väljaõpe, juhtumiuuringud, ühised uurimismeeskonnad, testid</w:t>
            </w:r>
            <w:r w:rsidR="0073084B">
              <w:rPr>
                <w:rFonts w:eastAsia="Times New Roman"/>
                <w:iCs/>
                <w:szCs w:val="24"/>
                <w:lang w:val="et-EE"/>
              </w:rPr>
              <w:t xml:space="preserve"> ning</w:t>
            </w:r>
            <w:r w:rsidR="00CC78F2" w:rsidRPr="00FE3752">
              <w:rPr>
                <w:rFonts w:eastAsia="Times New Roman"/>
                <w:iCs/>
                <w:szCs w:val="24"/>
                <w:lang w:val="et-EE"/>
              </w:rPr>
              <w:t xml:space="preserve"> </w:t>
            </w:r>
            <w:r w:rsidR="0073084B">
              <w:rPr>
                <w:rFonts w:eastAsia="Times New Roman"/>
                <w:iCs/>
                <w:szCs w:val="24"/>
                <w:lang w:val="et-EE"/>
              </w:rPr>
              <w:t>nii riiklikud kui ka välismaised</w:t>
            </w:r>
            <w:r w:rsidR="0073084B" w:rsidRPr="00FE3752">
              <w:rPr>
                <w:rFonts w:eastAsia="Times New Roman"/>
                <w:iCs/>
                <w:szCs w:val="24"/>
                <w:lang w:val="et-EE"/>
              </w:rPr>
              <w:t xml:space="preserve"> </w:t>
            </w:r>
            <w:r w:rsidR="00CC78F2" w:rsidRPr="00FE3752">
              <w:rPr>
                <w:rFonts w:eastAsia="Times New Roman"/>
                <w:iCs/>
                <w:szCs w:val="24"/>
                <w:lang w:val="et-EE"/>
              </w:rPr>
              <w:t>seminarid ja konverentsid.</w:t>
            </w:r>
          </w:p>
          <w:p w14:paraId="023D13BD" w14:textId="7DB18652" w:rsidR="00CC78F2" w:rsidRDefault="00CC78F2" w:rsidP="004F76F9">
            <w:pPr>
              <w:spacing w:after="80"/>
              <w:rPr>
                <w:rFonts w:eastAsia="Times New Roman"/>
                <w:iCs/>
                <w:szCs w:val="24"/>
                <w:lang w:val="et-EE"/>
              </w:rPr>
            </w:pPr>
            <w:r w:rsidRPr="00FE3752">
              <w:rPr>
                <w:rFonts w:eastAsia="Times New Roman"/>
                <w:iCs/>
                <w:szCs w:val="24"/>
                <w:lang w:val="et-EE"/>
              </w:rPr>
              <w:t>Samuti on vaja tõhustada asutustevahelist koostööd pääste</w:t>
            </w:r>
            <w:r w:rsidR="009D0C6D">
              <w:rPr>
                <w:rFonts w:eastAsia="Times New Roman"/>
                <w:iCs/>
                <w:szCs w:val="24"/>
                <w:lang w:val="et-EE"/>
              </w:rPr>
              <w:t xml:space="preserve">asutuste </w:t>
            </w:r>
            <w:r>
              <w:rPr>
                <w:rFonts w:eastAsia="Times New Roman"/>
                <w:iCs/>
                <w:szCs w:val="24"/>
                <w:lang w:val="et-EE"/>
              </w:rPr>
              <w:t>esma</w:t>
            </w:r>
            <w:r w:rsidRPr="00FE3752">
              <w:rPr>
                <w:rFonts w:eastAsia="Times New Roman"/>
                <w:iCs/>
                <w:szCs w:val="24"/>
                <w:lang w:val="et-EE"/>
              </w:rPr>
              <w:t xml:space="preserve">reageerijate vahel, et turvaintsidentidega seotud </w:t>
            </w:r>
            <w:r w:rsidR="009D0C6D">
              <w:rPr>
                <w:rFonts w:eastAsia="Times New Roman"/>
                <w:iCs/>
                <w:szCs w:val="24"/>
                <w:lang w:val="et-EE"/>
              </w:rPr>
              <w:t>vä</w:t>
            </w:r>
            <w:r w:rsidR="00AA78D5">
              <w:rPr>
                <w:rFonts w:eastAsia="Times New Roman"/>
                <w:iCs/>
                <w:szCs w:val="24"/>
                <w:lang w:val="et-EE"/>
              </w:rPr>
              <w:t>l</w:t>
            </w:r>
            <w:r w:rsidR="009D0C6D">
              <w:rPr>
                <w:rFonts w:eastAsia="Times New Roman"/>
                <w:iCs/>
                <w:szCs w:val="24"/>
                <w:lang w:val="et-EE"/>
              </w:rPr>
              <w:t>ja</w:t>
            </w:r>
            <w:r w:rsidRPr="00FE3752">
              <w:rPr>
                <w:rFonts w:eastAsia="Times New Roman"/>
                <w:iCs/>
                <w:szCs w:val="24"/>
                <w:lang w:val="et-EE"/>
              </w:rPr>
              <w:t>kutsetele ohutult reageerida. See on pääste</w:t>
            </w:r>
            <w:r w:rsidR="009D0C6D">
              <w:rPr>
                <w:rFonts w:eastAsia="Times New Roman"/>
                <w:iCs/>
                <w:szCs w:val="24"/>
                <w:lang w:val="et-EE"/>
              </w:rPr>
              <w:t>asutu</w:t>
            </w:r>
            <w:r w:rsidRPr="00FE3752">
              <w:rPr>
                <w:rFonts w:eastAsia="Times New Roman"/>
                <w:iCs/>
                <w:szCs w:val="24"/>
                <w:lang w:val="et-EE"/>
              </w:rPr>
              <w:t>ste põhiväljaõppest</w:t>
            </w:r>
            <w:r w:rsidR="0073084B" w:rsidRPr="00FE3752">
              <w:rPr>
                <w:rFonts w:eastAsia="Times New Roman"/>
                <w:iCs/>
                <w:szCs w:val="24"/>
                <w:lang w:val="et-EE"/>
              </w:rPr>
              <w:t xml:space="preserve"> põhjalikum</w:t>
            </w:r>
            <w:r w:rsidRPr="00FE3752">
              <w:rPr>
                <w:rFonts w:eastAsia="Times New Roman"/>
                <w:iCs/>
                <w:szCs w:val="24"/>
                <w:lang w:val="et-EE"/>
              </w:rPr>
              <w:t xml:space="preserve">, kuid </w:t>
            </w:r>
            <w:r w:rsidR="0073084B">
              <w:rPr>
                <w:rFonts w:eastAsia="Times New Roman"/>
                <w:iCs/>
                <w:szCs w:val="24"/>
                <w:lang w:val="et-EE"/>
              </w:rPr>
              <w:t>tähtis</w:t>
            </w:r>
            <w:r w:rsidRPr="00FE3752">
              <w:rPr>
                <w:rFonts w:eastAsia="Times New Roman"/>
                <w:iCs/>
                <w:szCs w:val="24"/>
                <w:lang w:val="et-EE"/>
              </w:rPr>
              <w:t xml:space="preserve">, </w:t>
            </w:r>
            <w:r w:rsidR="0073084B">
              <w:rPr>
                <w:rFonts w:eastAsia="Times New Roman"/>
                <w:iCs/>
                <w:szCs w:val="24"/>
                <w:lang w:val="et-EE"/>
              </w:rPr>
              <w:t>sest</w:t>
            </w:r>
            <w:r w:rsidR="0073084B" w:rsidRPr="00FE3752">
              <w:rPr>
                <w:rFonts w:eastAsia="Times New Roman"/>
                <w:iCs/>
                <w:szCs w:val="24"/>
                <w:lang w:val="et-EE"/>
              </w:rPr>
              <w:t xml:space="preserve"> </w:t>
            </w:r>
            <w:r w:rsidRPr="00FE3752">
              <w:rPr>
                <w:rFonts w:eastAsia="Times New Roman"/>
                <w:iCs/>
                <w:szCs w:val="24"/>
                <w:lang w:val="et-EE"/>
              </w:rPr>
              <w:t xml:space="preserve">on seotud </w:t>
            </w:r>
            <w:r>
              <w:rPr>
                <w:rFonts w:eastAsia="Times New Roman"/>
                <w:iCs/>
                <w:szCs w:val="24"/>
                <w:lang w:val="et-EE"/>
              </w:rPr>
              <w:t xml:space="preserve">ka </w:t>
            </w:r>
            <w:r w:rsidRPr="00FE3752">
              <w:rPr>
                <w:rFonts w:eastAsia="Times New Roman"/>
                <w:iCs/>
                <w:szCs w:val="24"/>
                <w:lang w:val="et-EE"/>
              </w:rPr>
              <w:t>politseiteenistusega. Samavõrd olulised on teiste liikmesriikide partnerite teadmised ja parimad tavad.</w:t>
            </w:r>
          </w:p>
          <w:p w14:paraId="1E300F4C" w14:textId="77777777" w:rsidR="0078015A" w:rsidRPr="006B6047" w:rsidRDefault="0078015A" w:rsidP="0078015A">
            <w:pPr>
              <w:spacing w:after="80"/>
              <w:rPr>
                <w:rFonts w:eastAsia="Times New Roman"/>
                <w:b/>
                <w:iCs/>
                <w:lang w:val="et-EE"/>
              </w:rPr>
            </w:pPr>
            <w:r w:rsidRPr="006B6047">
              <w:rPr>
                <w:rFonts w:eastAsia="Times New Roman"/>
                <w:b/>
                <w:iCs/>
                <w:lang w:val="et-EE"/>
              </w:rPr>
              <w:t xml:space="preserve">ISF määruse III lisaga seotud meetmete esialgne loetelu: </w:t>
            </w:r>
          </w:p>
          <w:p w14:paraId="76762A01" w14:textId="613C533A" w:rsidR="0078015A" w:rsidRDefault="0078015A" w:rsidP="0078015A">
            <w:pPr>
              <w:spacing w:after="80"/>
              <w:rPr>
                <w:rFonts w:eastAsia="Times New Roman"/>
                <w:iCs/>
                <w:szCs w:val="24"/>
                <w:lang w:val="et-EE"/>
              </w:rPr>
            </w:pPr>
            <w:r>
              <w:rPr>
                <w:rFonts w:eastAsia="Times New Roman"/>
                <w:iCs/>
                <w:szCs w:val="24"/>
                <w:lang w:val="et-EE"/>
              </w:rPr>
              <w:t xml:space="preserve">- </w:t>
            </w:r>
            <w:r>
              <w:t>meetmed, mis parandavad vastupanuvõimet tekkivatele ohtudele, mille hulgas on keemiline, bioloogiline, radioloogiline ja tuumaoht;</w:t>
            </w:r>
          </w:p>
          <w:p w14:paraId="34C7A8CF" w14:textId="770EA32A" w:rsidR="0078015A" w:rsidRDefault="0078015A" w:rsidP="0078015A">
            <w:pPr>
              <w:spacing w:after="80"/>
            </w:pPr>
            <w:r>
              <w:t>- toetus spetsialiseerunud riigisiseste üksuste valdkondlikele ja valdkonnaülestele võrgustikele ning riiklikele kontaktpunktidele, et parandada vastastikust usaldust, oskusteabe, teabe, kogemuste ja parimate tavade vahetamist ja levitamist ning ressursside ja eksperditeadmiste koondamist ühistesse pädevuskeskustesse;</w:t>
            </w:r>
          </w:p>
          <w:p w14:paraId="6AA3CAA3" w14:textId="747919EC" w:rsidR="0078015A" w:rsidRDefault="0078015A" w:rsidP="0078015A">
            <w:pPr>
              <w:spacing w:after="80"/>
            </w:pPr>
            <w:r>
              <w:rPr>
                <w:rFonts w:eastAsia="Times New Roman"/>
                <w:iCs/>
                <w:szCs w:val="24"/>
                <w:lang w:val="et-EE"/>
              </w:rPr>
              <w:t xml:space="preserve">- </w:t>
            </w:r>
            <w:r>
              <w:t>asjaomaste õiguskaitse- ja kohtuasutuste ning haldusasutuste töötajate ja ekspertide haridus ja koolitus.</w:t>
            </w:r>
          </w:p>
          <w:p w14:paraId="647B8F3A" w14:textId="27754FF3" w:rsidR="00CC78F2" w:rsidRPr="00FE3752" w:rsidRDefault="00331C22" w:rsidP="004F76F9">
            <w:pPr>
              <w:spacing w:after="80"/>
              <w:rPr>
                <w:rFonts w:eastAsia="Times New Roman"/>
                <w:iCs/>
                <w:szCs w:val="24"/>
                <w:lang w:val="et-EE"/>
              </w:rPr>
            </w:pPr>
            <w:r>
              <w:rPr>
                <w:rFonts w:eastAsia="Times New Roman"/>
                <w:iCs/>
                <w:szCs w:val="24"/>
                <w:lang w:val="et-EE"/>
              </w:rPr>
              <w:t>Rakenduskava</w:t>
            </w:r>
            <w:r w:rsidRPr="00FE3752">
              <w:rPr>
                <w:rFonts w:eastAsia="Times New Roman"/>
                <w:iCs/>
                <w:szCs w:val="24"/>
                <w:lang w:val="et-EE"/>
              </w:rPr>
              <w:t xml:space="preserve"> </w:t>
            </w:r>
            <w:r w:rsidR="00CC78F2" w:rsidRPr="00FE3752">
              <w:rPr>
                <w:rFonts w:eastAsia="Times New Roman"/>
                <w:iCs/>
                <w:szCs w:val="24"/>
                <w:lang w:val="et-EE"/>
              </w:rPr>
              <w:t>rakendamise käigus võib sõltuvalt tegelikest vajadustest ja olemasolevatest ressurssidest kaaluda ka teiste ISFi meetmete rakendamist.</w:t>
            </w:r>
          </w:p>
          <w:p w14:paraId="73329A4E" w14:textId="7876EEAE" w:rsidR="00CC78F2" w:rsidRPr="00FE3752" w:rsidRDefault="00CC78F2" w:rsidP="004F76F9">
            <w:pPr>
              <w:spacing w:after="80"/>
              <w:rPr>
                <w:rFonts w:eastAsia="Times New Roman"/>
                <w:iCs/>
                <w:szCs w:val="24"/>
                <w:lang w:val="et-EE"/>
              </w:rPr>
            </w:pPr>
            <w:r w:rsidRPr="00FE3752">
              <w:rPr>
                <w:rFonts w:eastAsia="Times New Roman"/>
                <w:iCs/>
                <w:szCs w:val="24"/>
                <w:u w:val="single"/>
                <w:lang w:val="et-EE"/>
              </w:rPr>
              <w:t>Tegevustoetus</w:t>
            </w:r>
            <w:r w:rsidR="003074B4">
              <w:rPr>
                <w:rFonts w:eastAsia="Times New Roman"/>
                <w:iCs/>
                <w:szCs w:val="24"/>
                <w:u w:val="single"/>
                <w:lang w:val="et-EE"/>
              </w:rPr>
              <w:t>.</w:t>
            </w:r>
            <w:r w:rsidRPr="00FE3752">
              <w:rPr>
                <w:rFonts w:eastAsia="Times New Roman"/>
                <w:iCs/>
                <w:szCs w:val="24"/>
                <w:lang w:val="et-EE"/>
              </w:rPr>
              <w:t xml:space="preserve"> </w:t>
            </w:r>
            <w:r w:rsidR="003074B4">
              <w:rPr>
                <w:rFonts w:eastAsia="Times New Roman"/>
                <w:iCs/>
                <w:szCs w:val="24"/>
                <w:lang w:val="et-EE"/>
              </w:rPr>
              <w:t>P</w:t>
            </w:r>
            <w:r w:rsidRPr="00FE3752">
              <w:rPr>
                <w:rFonts w:eastAsia="Times New Roman"/>
                <w:iCs/>
                <w:szCs w:val="24"/>
                <w:lang w:val="et-EE"/>
              </w:rPr>
              <w:t>raegu ei nähta selle erieesmärgi raames tegevus</w:t>
            </w:r>
            <w:r w:rsidR="005A4489">
              <w:rPr>
                <w:rFonts w:eastAsia="Times New Roman"/>
                <w:iCs/>
                <w:szCs w:val="24"/>
                <w:lang w:val="et-EE"/>
              </w:rPr>
              <w:t xml:space="preserve">toetuse </w:t>
            </w:r>
            <w:r w:rsidRPr="00FE3752">
              <w:rPr>
                <w:rFonts w:eastAsia="Times New Roman"/>
                <w:iCs/>
                <w:szCs w:val="24"/>
                <w:lang w:val="et-EE"/>
              </w:rPr>
              <w:t>kasutamist</w:t>
            </w:r>
            <w:r w:rsidR="003074B4" w:rsidRPr="00FE3752">
              <w:rPr>
                <w:rFonts w:eastAsia="Times New Roman"/>
                <w:iCs/>
                <w:szCs w:val="24"/>
                <w:lang w:val="et-EE"/>
              </w:rPr>
              <w:t xml:space="preserve"> ette</w:t>
            </w:r>
            <w:r w:rsidRPr="00FE3752">
              <w:rPr>
                <w:rFonts w:eastAsia="Times New Roman"/>
                <w:iCs/>
                <w:szCs w:val="24"/>
                <w:lang w:val="et-EE"/>
              </w:rPr>
              <w:t>. Vajaduse</w:t>
            </w:r>
            <w:r w:rsidR="003074B4">
              <w:rPr>
                <w:rFonts w:eastAsia="Times New Roman"/>
                <w:iCs/>
                <w:szCs w:val="24"/>
                <w:lang w:val="et-EE"/>
              </w:rPr>
              <w:t xml:space="preserve"> korra</w:t>
            </w:r>
            <w:r w:rsidRPr="00FE3752">
              <w:rPr>
                <w:rFonts w:eastAsia="Times New Roman"/>
                <w:iCs/>
                <w:szCs w:val="24"/>
                <w:lang w:val="et-EE"/>
              </w:rPr>
              <w:t xml:space="preserve">l </w:t>
            </w:r>
            <w:r w:rsidR="005A4489">
              <w:rPr>
                <w:rFonts w:eastAsia="Times New Roman"/>
                <w:iCs/>
                <w:szCs w:val="24"/>
                <w:lang w:val="et-EE"/>
              </w:rPr>
              <w:t>võidakse seda siiski kaaluda</w:t>
            </w:r>
            <w:r w:rsidRPr="00FE3752">
              <w:rPr>
                <w:rFonts w:eastAsia="Times New Roman"/>
                <w:iCs/>
                <w:szCs w:val="24"/>
                <w:lang w:val="et-EE"/>
              </w:rPr>
              <w:t>.</w:t>
            </w:r>
          </w:p>
          <w:p w14:paraId="5EE34125" w14:textId="2A9836A5" w:rsidR="003E0DFC" w:rsidRPr="005F2979" w:rsidRDefault="00CC78F2" w:rsidP="004F76F9">
            <w:pPr>
              <w:spacing w:after="80"/>
              <w:rPr>
                <w:rFonts w:eastAsia="Times New Roman"/>
                <w:iCs/>
                <w:noProof/>
                <w:szCs w:val="24"/>
              </w:rPr>
            </w:pPr>
            <w:r w:rsidRPr="007C5EE1">
              <w:rPr>
                <w:rFonts w:eastAsia="Times New Roman"/>
                <w:iCs/>
                <w:szCs w:val="24"/>
                <w:u w:val="single"/>
                <w:lang w:val="et-EE"/>
              </w:rPr>
              <w:t>Finantsinstrumendid</w:t>
            </w:r>
            <w:r w:rsidR="003074B4" w:rsidRPr="007C5EE1">
              <w:rPr>
                <w:rFonts w:eastAsia="Times New Roman"/>
                <w:iCs/>
                <w:szCs w:val="24"/>
                <w:u w:val="single"/>
                <w:lang w:val="et-EE"/>
              </w:rPr>
              <w:t>.</w:t>
            </w:r>
            <w:r w:rsidRPr="00FE3752">
              <w:rPr>
                <w:rFonts w:eastAsia="Times New Roman"/>
                <w:iCs/>
                <w:szCs w:val="24"/>
                <w:lang w:val="et-EE"/>
              </w:rPr>
              <w:t xml:space="preserve"> </w:t>
            </w:r>
            <w:r w:rsidR="003074B4">
              <w:rPr>
                <w:rFonts w:eastAsia="Times New Roman"/>
                <w:iCs/>
                <w:szCs w:val="24"/>
                <w:lang w:val="et-EE"/>
              </w:rPr>
              <w:t>E</w:t>
            </w:r>
            <w:r w:rsidRPr="00FE3752">
              <w:rPr>
                <w:rFonts w:eastAsia="Times New Roman"/>
                <w:iCs/>
                <w:szCs w:val="24"/>
                <w:lang w:val="et-EE"/>
              </w:rPr>
              <w:t>i kohaldata.</w:t>
            </w:r>
          </w:p>
        </w:tc>
      </w:tr>
      <w:bookmarkEnd w:id="154"/>
    </w:tbl>
    <w:p w14:paraId="66E73752" w14:textId="77777777" w:rsidR="00FB36E5" w:rsidRDefault="00FB36E5" w:rsidP="005757BD">
      <w:pPr>
        <w:spacing w:before="240" w:after="240"/>
        <w:rPr>
          <w:rFonts w:eastAsia="Times New Roman"/>
          <w:b/>
          <w:iCs/>
          <w:noProof/>
          <w:szCs w:val="24"/>
        </w:rPr>
        <w:sectPr w:rsidR="00FB36E5" w:rsidSect="008E45AD">
          <w:footnotePr>
            <w:numRestart w:val="eachSect"/>
          </w:footnotePr>
          <w:pgSz w:w="11906" w:h="16838" w:code="9"/>
          <w:pgMar w:top="567" w:right="1134" w:bottom="567" w:left="1134" w:header="709" w:footer="709" w:gutter="0"/>
          <w:cols w:space="708"/>
          <w:titlePg/>
          <w:docGrid w:linePitch="360"/>
        </w:sectPr>
      </w:pPr>
    </w:p>
    <w:p w14:paraId="0802EDA2" w14:textId="3AB1E592" w:rsidR="00FB36E5" w:rsidRPr="00F270E3" w:rsidRDefault="00FB36E5" w:rsidP="005757BD">
      <w:pPr>
        <w:spacing w:before="240" w:after="240"/>
        <w:rPr>
          <w:rFonts w:eastAsia="Times New Roman"/>
          <w:b/>
          <w:iCs/>
          <w:noProof/>
          <w:szCs w:val="24"/>
        </w:rPr>
      </w:pPr>
      <w:r w:rsidRPr="00F270E3">
        <w:rPr>
          <w:rFonts w:eastAsia="Times New Roman"/>
          <w:b/>
          <w:iCs/>
          <w:noProof/>
          <w:szCs w:val="24"/>
        </w:rPr>
        <w:lastRenderedPageBreak/>
        <w:t>2.</w:t>
      </w:r>
      <w:r>
        <w:rPr>
          <w:rFonts w:eastAsia="Times New Roman"/>
          <w:b/>
          <w:iCs/>
          <w:noProof/>
          <w:szCs w:val="24"/>
        </w:rPr>
        <w:t>2</w:t>
      </w:r>
      <w:r w:rsidRPr="00F270E3">
        <w:rPr>
          <w:rFonts w:eastAsia="Times New Roman"/>
          <w:b/>
          <w:iCs/>
          <w:noProof/>
          <w:szCs w:val="24"/>
        </w:rPr>
        <w:t>.2</w:t>
      </w:r>
      <w:r w:rsidR="003074B4">
        <w:rPr>
          <w:rFonts w:eastAsia="Times New Roman"/>
          <w:b/>
          <w:iCs/>
          <w:noProof/>
          <w:szCs w:val="24"/>
        </w:rPr>
        <w:t>.</w:t>
      </w:r>
      <w:r w:rsidRPr="00F270E3">
        <w:rPr>
          <w:rFonts w:eastAsia="Times New Roman"/>
          <w:b/>
          <w:iCs/>
          <w:noProof/>
          <w:szCs w:val="24"/>
        </w:rPr>
        <w:t xml:space="preserve"> Näitajad</w:t>
      </w:r>
    </w:p>
    <w:p w14:paraId="7363084F" w14:textId="77777777" w:rsidR="00FB36E5" w:rsidRPr="00F270E3" w:rsidRDefault="00FB36E5" w:rsidP="005757BD">
      <w:pPr>
        <w:rPr>
          <w:i/>
          <w:iCs/>
        </w:rPr>
      </w:pPr>
      <w:r w:rsidRPr="00F270E3">
        <w:rPr>
          <w:i/>
          <w:iCs/>
          <w:color w:val="808080" w:themeColor="background1" w:themeShade="80"/>
          <w:sz w:val="20"/>
        </w:rPr>
        <w:t>Viide: ühissätete määruse artikli 22 lõike 4 punkt e</w:t>
      </w:r>
    </w:p>
    <w:p w14:paraId="0FC44D6B" w14:textId="2BA1118D" w:rsidR="00FB36E5" w:rsidRPr="00A46053" w:rsidRDefault="00FB36E5" w:rsidP="00507FCE">
      <w:pPr>
        <w:spacing w:before="0" w:after="200"/>
        <w:jc w:val="left"/>
        <w:rPr>
          <w:rFonts w:eastAsia="Times New Roman"/>
          <w:b/>
          <w:iCs/>
          <w:noProof/>
          <w:szCs w:val="24"/>
        </w:rPr>
      </w:pPr>
      <w:r w:rsidRPr="00A46053">
        <w:rPr>
          <w:rFonts w:eastAsia="Times New Roman"/>
          <w:b/>
          <w:szCs w:val="24"/>
        </w:rPr>
        <w:t xml:space="preserve">Tabel </w:t>
      </w:r>
      <w:r w:rsidR="00A46053" w:rsidRPr="00A46053">
        <w:rPr>
          <w:rFonts w:eastAsia="Times New Roman"/>
          <w:b/>
          <w:szCs w:val="24"/>
        </w:rPr>
        <w:t>4</w:t>
      </w:r>
      <w:r w:rsidR="003074B4" w:rsidRPr="00A46053">
        <w:rPr>
          <w:rFonts w:eastAsia="Times New Roman"/>
          <w:b/>
          <w:szCs w:val="24"/>
        </w:rPr>
        <w:t>.</w:t>
      </w:r>
      <w:r w:rsidRPr="00A46053">
        <w:rPr>
          <w:rFonts w:eastAsia="Times New Roman"/>
          <w:b/>
          <w:szCs w:val="24"/>
        </w:rPr>
        <w:t xml:space="preserve"> Väljundnäitajad</w:t>
      </w:r>
    </w:p>
    <w:tbl>
      <w:tblPr>
        <w:tblW w:w="46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9"/>
        <w:gridCol w:w="1845"/>
        <w:gridCol w:w="3702"/>
        <w:gridCol w:w="3469"/>
        <w:gridCol w:w="2040"/>
        <w:gridCol w:w="1842"/>
      </w:tblGrid>
      <w:tr w:rsidR="00FB36E5" w14:paraId="7D38DC66" w14:textId="77777777" w:rsidTr="008E586A">
        <w:trPr>
          <w:trHeight w:val="656"/>
        </w:trPr>
        <w:tc>
          <w:tcPr>
            <w:tcW w:w="624" w:type="pct"/>
          </w:tcPr>
          <w:p w14:paraId="78DAC84D" w14:textId="77777777" w:rsidR="00FB36E5" w:rsidRPr="0022440E" w:rsidRDefault="00FB36E5" w:rsidP="005757BD">
            <w:pPr>
              <w:pStyle w:val="Text1"/>
              <w:ind w:left="0"/>
              <w:rPr>
                <w:b/>
                <w:noProof/>
                <w:sz w:val="20"/>
                <w:szCs w:val="20"/>
              </w:rPr>
            </w:pPr>
            <w:r w:rsidRPr="0022440E">
              <w:rPr>
                <w:b/>
                <w:noProof/>
                <w:sz w:val="20"/>
                <w:szCs w:val="20"/>
              </w:rPr>
              <w:t>Erieesmärk</w:t>
            </w:r>
          </w:p>
        </w:tc>
        <w:tc>
          <w:tcPr>
            <w:tcW w:w="626" w:type="pct"/>
          </w:tcPr>
          <w:p w14:paraId="7C432848" w14:textId="64B181DC" w:rsidR="00FB36E5" w:rsidRPr="0022440E" w:rsidRDefault="00FB36E5" w:rsidP="005757BD">
            <w:pPr>
              <w:pStyle w:val="Text1"/>
              <w:ind w:left="0"/>
              <w:rPr>
                <w:b/>
                <w:noProof/>
                <w:sz w:val="20"/>
                <w:szCs w:val="20"/>
              </w:rPr>
            </w:pPr>
            <w:r w:rsidRPr="0022440E">
              <w:rPr>
                <w:b/>
                <w:noProof/>
                <w:sz w:val="20"/>
                <w:szCs w:val="20"/>
              </w:rPr>
              <w:t>Tunnuskood</w:t>
            </w:r>
          </w:p>
        </w:tc>
        <w:tc>
          <w:tcPr>
            <w:tcW w:w="1256" w:type="pct"/>
            <w:shd w:val="clear" w:color="auto" w:fill="auto"/>
          </w:tcPr>
          <w:p w14:paraId="376D4B2B" w14:textId="08CFBDE6" w:rsidR="00FB36E5" w:rsidRPr="0022440E" w:rsidRDefault="00FB36E5" w:rsidP="005757BD">
            <w:pPr>
              <w:pStyle w:val="Text1"/>
              <w:ind w:left="0"/>
              <w:rPr>
                <w:b/>
                <w:noProof/>
                <w:sz w:val="20"/>
                <w:szCs w:val="20"/>
              </w:rPr>
            </w:pPr>
            <w:r w:rsidRPr="0022440E">
              <w:rPr>
                <w:b/>
                <w:noProof/>
                <w:sz w:val="20"/>
                <w:szCs w:val="20"/>
              </w:rPr>
              <w:t>Näitaja</w:t>
            </w:r>
          </w:p>
        </w:tc>
        <w:tc>
          <w:tcPr>
            <w:tcW w:w="1177" w:type="pct"/>
          </w:tcPr>
          <w:p w14:paraId="76E97195" w14:textId="77777777" w:rsidR="00FB36E5" w:rsidRPr="0022440E" w:rsidRDefault="00FB36E5" w:rsidP="005757BD">
            <w:pPr>
              <w:pStyle w:val="Text1"/>
              <w:ind w:left="0"/>
              <w:rPr>
                <w:b/>
                <w:noProof/>
                <w:sz w:val="20"/>
                <w:szCs w:val="20"/>
              </w:rPr>
            </w:pPr>
            <w:r w:rsidRPr="0022440E">
              <w:rPr>
                <w:b/>
                <w:noProof/>
                <w:sz w:val="20"/>
                <w:szCs w:val="20"/>
              </w:rPr>
              <w:t>Mõõtühik</w:t>
            </w:r>
          </w:p>
        </w:tc>
        <w:tc>
          <w:tcPr>
            <w:tcW w:w="692" w:type="pct"/>
            <w:shd w:val="clear" w:color="auto" w:fill="auto"/>
          </w:tcPr>
          <w:p w14:paraId="74B74D79" w14:textId="77777777" w:rsidR="00FB36E5" w:rsidRPr="0022440E" w:rsidRDefault="00FB36E5" w:rsidP="005757BD">
            <w:pPr>
              <w:pStyle w:val="Text1"/>
              <w:ind w:left="0"/>
              <w:rPr>
                <w:b/>
                <w:noProof/>
                <w:sz w:val="20"/>
                <w:szCs w:val="20"/>
              </w:rPr>
            </w:pPr>
            <w:r w:rsidRPr="0022440E">
              <w:rPr>
                <w:b/>
                <w:noProof/>
                <w:sz w:val="20"/>
                <w:szCs w:val="20"/>
              </w:rPr>
              <w:t>Vahe-eesmärk (2024)</w:t>
            </w:r>
          </w:p>
        </w:tc>
        <w:tc>
          <w:tcPr>
            <w:tcW w:w="625" w:type="pct"/>
            <w:shd w:val="clear" w:color="auto" w:fill="auto"/>
          </w:tcPr>
          <w:p w14:paraId="37240DF9" w14:textId="77777777" w:rsidR="00FB36E5" w:rsidRPr="0022440E" w:rsidRDefault="00FB36E5" w:rsidP="005757BD">
            <w:pPr>
              <w:pStyle w:val="Text1"/>
              <w:ind w:left="0"/>
              <w:rPr>
                <w:b/>
                <w:noProof/>
                <w:sz w:val="20"/>
                <w:szCs w:val="20"/>
              </w:rPr>
            </w:pPr>
            <w:r w:rsidRPr="0022440E">
              <w:rPr>
                <w:b/>
                <w:noProof/>
                <w:sz w:val="20"/>
                <w:szCs w:val="20"/>
              </w:rPr>
              <w:t>Sihtväärtus (2029)</w:t>
            </w:r>
          </w:p>
        </w:tc>
      </w:tr>
      <w:tr w:rsidR="00FE1E8B" w14:paraId="4D81D3A9" w14:textId="77777777" w:rsidTr="008E586A">
        <w:trPr>
          <w:trHeight w:val="300"/>
        </w:trPr>
        <w:tc>
          <w:tcPr>
            <w:tcW w:w="624" w:type="pct"/>
          </w:tcPr>
          <w:p w14:paraId="00A0984B" w14:textId="1F47224E" w:rsidR="00FE1E8B" w:rsidRPr="00574BD7" w:rsidRDefault="00FE1E8B" w:rsidP="005757BD">
            <w:pPr>
              <w:pStyle w:val="Text1"/>
              <w:ind w:left="0"/>
              <w:rPr>
                <w:noProof/>
                <w:sz w:val="20"/>
                <w:szCs w:val="20"/>
              </w:rPr>
            </w:pPr>
            <w:r w:rsidRPr="00574BD7">
              <w:rPr>
                <w:noProof/>
                <w:sz w:val="20"/>
                <w:szCs w:val="20"/>
              </w:rPr>
              <w:t>SO2</w:t>
            </w:r>
          </w:p>
        </w:tc>
        <w:tc>
          <w:tcPr>
            <w:tcW w:w="626" w:type="pct"/>
          </w:tcPr>
          <w:p w14:paraId="2BFF1D42" w14:textId="2521097D" w:rsidR="00FE1E8B" w:rsidRPr="00574BD7" w:rsidRDefault="00FE1E8B" w:rsidP="005757BD">
            <w:pPr>
              <w:pStyle w:val="Text1"/>
              <w:ind w:left="0"/>
              <w:rPr>
                <w:noProof/>
                <w:sz w:val="20"/>
                <w:szCs w:val="20"/>
              </w:rPr>
            </w:pPr>
            <w:r w:rsidRPr="00574BD7">
              <w:rPr>
                <w:noProof/>
                <w:sz w:val="20"/>
                <w:szCs w:val="20"/>
              </w:rPr>
              <w:t>O.2.1</w:t>
            </w:r>
          </w:p>
        </w:tc>
        <w:tc>
          <w:tcPr>
            <w:tcW w:w="1256" w:type="pct"/>
            <w:shd w:val="clear" w:color="auto" w:fill="auto"/>
          </w:tcPr>
          <w:p w14:paraId="751246AA" w14:textId="52BAC79D" w:rsidR="00FE1E8B" w:rsidRPr="00574BD7" w:rsidRDefault="00FE1E8B" w:rsidP="00507FCE">
            <w:pPr>
              <w:pStyle w:val="Text1"/>
              <w:ind w:left="0"/>
              <w:jc w:val="left"/>
              <w:rPr>
                <w:noProof/>
                <w:sz w:val="20"/>
                <w:szCs w:val="20"/>
              </w:rPr>
            </w:pPr>
            <w:r w:rsidRPr="00574BD7">
              <w:rPr>
                <w:sz w:val="20"/>
                <w:szCs w:val="20"/>
              </w:rPr>
              <w:t>Piiriüleste operatsioonide arv, millest omakorda</w:t>
            </w:r>
          </w:p>
        </w:tc>
        <w:tc>
          <w:tcPr>
            <w:tcW w:w="1177" w:type="pct"/>
          </w:tcPr>
          <w:p w14:paraId="592DDD5B" w14:textId="50A644ED" w:rsidR="00FE1E8B" w:rsidRPr="00574BD7" w:rsidRDefault="00FE1E8B" w:rsidP="005757BD">
            <w:pPr>
              <w:pStyle w:val="Text1"/>
              <w:ind w:left="0"/>
              <w:rPr>
                <w:noProof/>
                <w:sz w:val="20"/>
                <w:szCs w:val="20"/>
              </w:rPr>
            </w:pPr>
            <w:r w:rsidRPr="00574BD7">
              <w:rPr>
                <w:noProof/>
                <w:sz w:val="20"/>
                <w:szCs w:val="20"/>
              </w:rPr>
              <w:t>Arv</w:t>
            </w:r>
          </w:p>
        </w:tc>
        <w:tc>
          <w:tcPr>
            <w:tcW w:w="692" w:type="pct"/>
            <w:shd w:val="clear" w:color="auto" w:fill="auto"/>
          </w:tcPr>
          <w:p w14:paraId="4F91DC60" w14:textId="410AA5B2" w:rsidR="00FE1E8B" w:rsidRPr="00574BD7" w:rsidRDefault="00FE1E8B" w:rsidP="005757BD">
            <w:pPr>
              <w:pStyle w:val="Text1"/>
              <w:ind w:left="0"/>
              <w:rPr>
                <w:noProof/>
                <w:sz w:val="20"/>
                <w:szCs w:val="20"/>
              </w:rPr>
            </w:pPr>
            <w:r w:rsidRPr="00574BD7">
              <w:rPr>
                <w:noProof/>
                <w:sz w:val="20"/>
                <w:szCs w:val="20"/>
              </w:rPr>
              <w:t>0</w:t>
            </w:r>
          </w:p>
        </w:tc>
        <w:tc>
          <w:tcPr>
            <w:tcW w:w="625" w:type="pct"/>
            <w:shd w:val="clear" w:color="auto" w:fill="auto"/>
          </w:tcPr>
          <w:p w14:paraId="29C0336E" w14:textId="779C0DE3" w:rsidR="00FE1E8B" w:rsidRPr="00574BD7" w:rsidRDefault="00574BD7" w:rsidP="005757BD">
            <w:pPr>
              <w:pStyle w:val="Text1"/>
              <w:ind w:left="0"/>
              <w:rPr>
                <w:noProof/>
                <w:sz w:val="20"/>
                <w:szCs w:val="20"/>
              </w:rPr>
            </w:pPr>
            <w:r>
              <w:rPr>
                <w:noProof/>
                <w:sz w:val="20"/>
                <w:szCs w:val="20"/>
              </w:rPr>
              <w:t>1</w:t>
            </w:r>
          </w:p>
        </w:tc>
      </w:tr>
      <w:tr w:rsidR="00FE1E8B" w14:paraId="5352C7A4" w14:textId="77777777" w:rsidTr="008E586A">
        <w:trPr>
          <w:trHeight w:val="300"/>
        </w:trPr>
        <w:tc>
          <w:tcPr>
            <w:tcW w:w="624" w:type="pct"/>
          </w:tcPr>
          <w:p w14:paraId="34C4BB35" w14:textId="7A556C2B" w:rsidR="00FE1E8B" w:rsidRPr="00574BD7" w:rsidRDefault="00FE1E8B" w:rsidP="005757BD">
            <w:pPr>
              <w:pStyle w:val="Text1"/>
              <w:ind w:left="0"/>
              <w:rPr>
                <w:noProof/>
                <w:sz w:val="20"/>
                <w:szCs w:val="20"/>
              </w:rPr>
            </w:pPr>
            <w:r w:rsidRPr="00574BD7">
              <w:rPr>
                <w:noProof/>
                <w:sz w:val="20"/>
                <w:szCs w:val="20"/>
              </w:rPr>
              <w:t>SO2</w:t>
            </w:r>
          </w:p>
        </w:tc>
        <w:tc>
          <w:tcPr>
            <w:tcW w:w="626" w:type="pct"/>
          </w:tcPr>
          <w:p w14:paraId="7A4EB91E" w14:textId="4CECEF5E" w:rsidR="00FE1E8B" w:rsidRPr="00574BD7" w:rsidRDefault="00FE1E8B" w:rsidP="005757BD">
            <w:pPr>
              <w:pStyle w:val="Text1"/>
              <w:ind w:left="0"/>
              <w:rPr>
                <w:noProof/>
                <w:sz w:val="20"/>
                <w:szCs w:val="20"/>
              </w:rPr>
            </w:pPr>
            <w:r w:rsidRPr="00574BD7">
              <w:rPr>
                <w:noProof/>
                <w:sz w:val="20"/>
                <w:szCs w:val="20"/>
              </w:rPr>
              <w:t>O.2.1.1.</w:t>
            </w:r>
          </w:p>
        </w:tc>
        <w:tc>
          <w:tcPr>
            <w:tcW w:w="1256" w:type="pct"/>
            <w:shd w:val="clear" w:color="auto" w:fill="auto"/>
          </w:tcPr>
          <w:p w14:paraId="39209E13" w14:textId="25457E08" w:rsidR="00FE1E8B" w:rsidRPr="00574BD7" w:rsidRDefault="00FE1E8B" w:rsidP="00507FCE">
            <w:pPr>
              <w:pStyle w:val="Text1"/>
              <w:ind w:left="0"/>
              <w:jc w:val="left"/>
              <w:rPr>
                <w:noProof/>
                <w:sz w:val="20"/>
                <w:szCs w:val="20"/>
              </w:rPr>
            </w:pPr>
            <w:r w:rsidRPr="00574BD7">
              <w:rPr>
                <w:sz w:val="20"/>
                <w:szCs w:val="20"/>
              </w:rPr>
              <w:t>ühiste uurimisrühmade arv</w:t>
            </w:r>
          </w:p>
        </w:tc>
        <w:tc>
          <w:tcPr>
            <w:tcW w:w="1177" w:type="pct"/>
          </w:tcPr>
          <w:p w14:paraId="335D0137" w14:textId="739746AF" w:rsidR="00FE1E8B" w:rsidRPr="00574BD7" w:rsidRDefault="00FE1E8B" w:rsidP="005757BD">
            <w:pPr>
              <w:pStyle w:val="Text1"/>
              <w:ind w:left="0"/>
              <w:rPr>
                <w:noProof/>
                <w:sz w:val="20"/>
                <w:szCs w:val="20"/>
              </w:rPr>
            </w:pPr>
            <w:r w:rsidRPr="00574BD7">
              <w:rPr>
                <w:noProof/>
                <w:sz w:val="20"/>
                <w:szCs w:val="20"/>
              </w:rPr>
              <w:t>Arv</w:t>
            </w:r>
          </w:p>
        </w:tc>
        <w:tc>
          <w:tcPr>
            <w:tcW w:w="692" w:type="pct"/>
            <w:shd w:val="clear" w:color="auto" w:fill="auto"/>
          </w:tcPr>
          <w:p w14:paraId="12046B4F" w14:textId="50837C99" w:rsidR="00FE1E8B" w:rsidRPr="00574BD7" w:rsidRDefault="00FE1E8B" w:rsidP="005757BD">
            <w:pPr>
              <w:pStyle w:val="Text1"/>
              <w:ind w:left="0"/>
              <w:rPr>
                <w:noProof/>
                <w:sz w:val="20"/>
                <w:szCs w:val="20"/>
              </w:rPr>
            </w:pPr>
            <w:r w:rsidRPr="00574BD7">
              <w:rPr>
                <w:noProof/>
                <w:sz w:val="20"/>
                <w:szCs w:val="20"/>
              </w:rPr>
              <w:t>0</w:t>
            </w:r>
          </w:p>
        </w:tc>
        <w:tc>
          <w:tcPr>
            <w:tcW w:w="625" w:type="pct"/>
            <w:shd w:val="clear" w:color="auto" w:fill="auto"/>
          </w:tcPr>
          <w:p w14:paraId="4E955E62" w14:textId="481A590F" w:rsidR="00FE1E8B" w:rsidRPr="00574BD7" w:rsidRDefault="00574BD7" w:rsidP="005757BD">
            <w:pPr>
              <w:pStyle w:val="Text1"/>
              <w:ind w:left="0"/>
              <w:rPr>
                <w:noProof/>
                <w:sz w:val="20"/>
                <w:szCs w:val="20"/>
              </w:rPr>
            </w:pPr>
            <w:r>
              <w:rPr>
                <w:noProof/>
                <w:sz w:val="20"/>
                <w:szCs w:val="20"/>
              </w:rPr>
              <w:t>1</w:t>
            </w:r>
          </w:p>
        </w:tc>
      </w:tr>
      <w:tr w:rsidR="00FB36E5" w14:paraId="7992AF01" w14:textId="77777777" w:rsidTr="008E586A">
        <w:trPr>
          <w:trHeight w:val="300"/>
        </w:trPr>
        <w:tc>
          <w:tcPr>
            <w:tcW w:w="624" w:type="pct"/>
          </w:tcPr>
          <w:p w14:paraId="13F5FF4A" w14:textId="77777777" w:rsidR="00FB36E5" w:rsidRPr="0022440E" w:rsidRDefault="00FB36E5" w:rsidP="005757BD">
            <w:pPr>
              <w:pStyle w:val="Text1"/>
              <w:ind w:left="0"/>
              <w:rPr>
                <w:noProof/>
                <w:sz w:val="20"/>
                <w:szCs w:val="20"/>
              </w:rPr>
            </w:pPr>
            <w:r w:rsidRPr="0022440E">
              <w:rPr>
                <w:noProof/>
                <w:sz w:val="20"/>
                <w:szCs w:val="20"/>
              </w:rPr>
              <w:t>SO2</w:t>
            </w:r>
          </w:p>
        </w:tc>
        <w:tc>
          <w:tcPr>
            <w:tcW w:w="626" w:type="pct"/>
          </w:tcPr>
          <w:p w14:paraId="5F4F67E3" w14:textId="05CC996E" w:rsidR="00FB36E5" w:rsidRPr="0022440E" w:rsidRDefault="002521D1" w:rsidP="005757BD">
            <w:pPr>
              <w:pStyle w:val="Text1"/>
              <w:ind w:left="0"/>
              <w:rPr>
                <w:noProof/>
                <w:sz w:val="20"/>
                <w:szCs w:val="20"/>
              </w:rPr>
            </w:pPr>
            <w:r w:rsidRPr="0022440E">
              <w:rPr>
                <w:noProof/>
                <w:sz w:val="20"/>
                <w:szCs w:val="20"/>
              </w:rPr>
              <w:t>O.2.2</w:t>
            </w:r>
          </w:p>
        </w:tc>
        <w:tc>
          <w:tcPr>
            <w:tcW w:w="1256" w:type="pct"/>
            <w:shd w:val="clear" w:color="auto" w:fill="auto"/>
          </w:tcPr>
          <w:p w14:paraId="04515D8A" w14:textId="101A56C7" w:rsidR="00FB36E5" w:rsidRPr="0022440E" w:rsidRDefault="00FB36E5" w:rsidP="00507FCE">
            <w:pPr>
              <w:pStyle w:val="Text1"/>
              <w:ind w:left="0"/>
              <w:jc w:val="left"/>
              <w:rPr>
                <w:noProof/>
                <w:sz w:val="20"/>
                <w:szCs w:val="20"/>
              </w:rPr>
            </w:pPr>
            <w:r w:rsidRPr="0022440E">
              <w:rPr>
                <w:noProof/>
                <w:sz w:val="20"/>
                <w:szCs w:val="20"/>
              </w:rPr>
              <w:t>Ekspertide kohtumiste</w:t>
            </w:r>
            <w:r w:rsidR="005547A2" w:rsidRPr="0022440E">
              <w:rPr>
                <w:noProof/>
                <w:sz w:val="20"/>
                <w:szCs w:val="20"/>
              </w:rPr>
              <w:t xml:space="preserve"> </w:t>
            </w:r>
            <w:r w:rsidRPr="0022440E">
              <w:rPr>
                <w:noProof/>
                <w:sz w:val="20"/>
                <w:szCs w:val="20"/>
              </w:rPr>
              <w:t>/</w:t>
            </w:r>
            <w:r w:rsidR="005547A2" w:rsidRPr="0022440E">
              <w:rPr>
                <w:noProof/>
                <w:sz w:val="20"/>
                <w:szCs w:val="20"/>
              </w:rPr>
              <w:t xml:space="preserve"> </w:t>
            </w:r>
            <w:r w:rsidRPr="0022440E">
              <w:rPr>
                <w:noProof/>
                <w:sz w:val="20"/>
                <w:szCs w:val="20"/>
              </w:rPr>
              <w:t>õpikodade</w:t>
            </w:r>
            <w:r w:rsidR="005547A2" w:rsidRPr="0022440E">
              <w:rPr>
                <w:noProof/>
                <w:sz w:val="20"/>
                <w:szCs w:val="20"/>
              </w:rPr>
              <w:t xml:space="preserve"> </w:t>
            </w:r>
            <w:r w:rsidRPr="0022440E">
              <w:rPr>
                <w:noProof/>
                <w:sz w:val="20"/>
                <w:szCs w:val="20"/>
              </w:rPr>
              <w:t>/</w:t>
            </w:r>
            <w:r w:rsidR="005547A2" w:rsidRPr="0022440E">
              <w:rPr>
                <w:noProof/>
                <w:sz w:val="20"/>
                <w:szCs w:val="20"/>
              </w:rPr>
              <w:t xml:space="preserve"> </w:t>
            </w:r>
            <w:r w:rsidRPr="0022440E">
              <w:rPr>
                <w:noProof/>
                <w:sz w:val="20"/>
                <w:szCs w:val="20"/>
              </w:rPr>
              <w:t>õppekülastuste</w:t>
            </w:r>
            <w:r w:rsidR="009A5E9F" w:rsidRPr="0022440E">
              <w:rPr>
                <w:noProof/>
                <w:sz w:val="20"/>
                <w:szCs w:val="20"/>
              </w:rPr>
              <w:t xml:space="preserve"> </w:t>
            </w:r>
            <w:r w:rsidR="00F17244" w:rsidRPr="0022440E">
              <w:rPr>
                <w:noProof/>
                <w:sz w:val="20"/>
                <w:szCs w:val="20"/>
              </w:rPr>
              <w:t>/ ühisõppuste</w:t>
            </w:r>
            <w:r w:rsidRPr="0022440E">
              <w:rPr>
                <w:noProof/>
                <w:sz w:val="20"/>
                <w:szCs w:val="20"/>
              </w:rPr>
              <w:t xml:space="preserve"> arv</w:t>
            </w:r>
          </w:p>
        </w:tc>
        <w:tc>
          <w:tcPr>
            <w:tcW w:w="1177" w:type="pct"/>
          </w:tcPr>
          <w:p w14:paraId="407E2417" w14:textId="4A7D4EC2" w:rsidR="00FB36E5" w:rsidRPr="0022440E" w:rsidRDefault="00FB36E5" w:rsidP="005757BD">
            <w:pPr>
              <w:pStyle w:val="Text1"/>
              <w:ind w:left="0"/>
              <w:rPr>
                <w:noProof/>
                <w:sz w:val="20"/>
                <w:szCs w:val="20"/>
              </w:rPr>
            </w:pPr>
            <w:r w:rsidRPr="0022440E">
              <w:rPr>
                <w:noProof/>
                <w:sz w:val="20"/>
                <w:szCs w:val="20"/>
              </w:rPr>
              <w:t>Arv</w:t>
            </w:r>
          </w:p>
        </w:tc>
        <w:tc>
          <w:tcPr>
            <w:tcW w:w="692" w:type="pct"/>
            <w:shd w:val="clear" w:color="auto" w:fill="auto"/>
          </w:tcPr>
          <w:p w14:paraId="423B5F98" w14:textId="1A502499" w:rsidR="00FB36E5" w:rsidRPr="0022440E" w:rsidRDefault="005459EA" w:rsidP="005757BD">
            <w:pPr>
              <w:pStyle w:val="Text1"/>
              <w:ind w:left="0"/>
              <w:rPr>
                <w:noProof/>
                <w:sz w:val="20"/>
                <w:szCs w:val="20"/>
              </w:rPr>
            </w:pPr>
            <w:r>
              <w:rPr>
                <w:noProof/>
                <w:sz w:val="20"/>
                <w:szCs w:val="20"/>
              </w:rPr>
              <w:t>37</w:t>
            </w:r>
          </w:p>
        </w:tc>
        <w:tc>
          <w:tcPr>
            <w:tcW w:w="625" w:type="pct"/>
            <w:shd w:val="clear" w:color="auto" w:fill="auto"/>
          </w:tcPr>
          <w:p w14:paraId="7ACF30DE" w14:textId="3A940BAC" w:rsidR="00FB36E5" w:rsidRPr="0022440E" w:rsidRDefault="00574BD7" w:rsidP="005757BD">
            <w:pPr>
              <w:pStyle w:val="Text1"/>
              <w:ind w:left="0"/>
              <w:rPr>
                <w:noProof/>
                <w:sz w:val="20"/>
                <w:szCs w:val="20"/>
              </w:rPr>
            </w:pPr>
            <w:r>
              <w:rPr>
                <w:noProof/>
                <w:sz w:val="20"/>
                <w:szCs w:val="20"/>
              </w:rPr>
              <w:t>92</w:t>
            </w:r>
          </w:p>
        </w:tc>
      </w:tr>
      <w:tr w:rsidR="00FB36E5" w14:paraId="547C9C59" w14:textId="77777777" w:rsidTr="008E586A">
        <w:trPr>
          <w:trHeight w:val="300"/>
        </w:trPr>
        <w:tc>
          <w:tcPr>
            <w:tcW w:w="624" w:type="pct"/>
          </w:tcPr>
          <w:p w14:paraId="0B50AB08" w14:textId="7D7DFA0B" w:rsidR="00FB36E5" w:rsidRPr="0022440E" w:rsidRDefault="00FB36E5" w:rsidP="005757BD">
            <w:pPr>
              <w:pStyle w:val="Text1"/>
              <w:ind w:left="0"/>
              <w:rPr>
                <w:noProof/>
                <w:sz w:val="20"/>
                <w:szCs w:val="20"/>
              </w:rPr>
            </w:pPr>
            <w:r w:rsidRPr="0022440E">
              <w:rPr>
                <w:noProof/>
                <w:sz w:val="20"/>
                <w:szCs w:val="20"/>
              </w:rPr>
              <w:t>SO2</w:t>
            </w:r>
          </w:p>
        </w:tc>
        <w:tc>
          <w:tcPr>
            <w:tcW w:w="626" w:type="pct"/>
          </w:tcPr>
          <w:p w14:paraId="30BE1A83" w14:textId="282DFE75" w:rsidR="00FB36E5" w:rsidRPr="0022440E" w:rsidRDefault="002521D1" w:rsidP="005757BD">
            <w:pPr>
              <w:pStyle w:val="Text1"/>
              <w:ind w:left="0"/>
              <w:rPr>
                <w:noProof/>
                <w:sz w:val="20"/>
                <w:szCs w:val="20"/>
              </w:rPr>
            </w:pPr>
            <w:r w:rsidRPr="0022440E">
              <w:rPr>
                <w:noProof/>
                <w:sz w:val="20"/>
                <w:szCs w:val="20"/>
              </w:rPr>
              <w:t>O.2.3</w:t>
            </w:r>
          </w:p>
        </w:tc>
        <w:tc>
          <w:tcPr>
            <w:tcW w:w="1256" w:type="pct"/>
            <w:shd w:val="clear" w:color="auto" w:fill="auto"/>
          </w:tcPr>
          <w:p w14:paraId="080BEDCF" w14:textId="77777777" w:rsidR="00FB36E5" w:rsidRPr="0022440E" w:rsidRDefault="00FB36E5" w:rsidP="00507FCE">
            <w:pPr>
              <w:pStyle w:val="Text1"/>
              <w:ind w:left="0"/>
              <w:jc w:val="left"/>
              <w:rPr>
                <w:noProof/>
                <w:sz w:val="20"/>
                <w:szCs w:val="20"/>
              </w:rPr>
            </w:pPr>
            <w:r w:rsidRPr="0022440E">
              <w:rPr>
                <w:noProof/>
                <w:sz w:val="20"/>
                <w:szCs w:val="20"/>
              </w:rPr>
              <w:t>Ostetud seadmete arv</w:t>
            </w:r>
          </w:p>
        </w:tc>
        <w:tc>
          <w:tcPr>
            <w:tcW w:w="1177" w:type="pct"/>
          </w:tcPr>
          <w:p w14:paraId="4CAEC5FC" w14:textId="444340E4" w:rsidR="00FB36E5" w:rsidRPr="0022440E" w:rsidRDefault="00FB36E5" w:rsidP="005757BD">
            <w:pPr>
              <w:pStyle w:val="Text1"/>
              <w:ind w:left="0"/>
              <w:rPr>
                <w:noProof/>
                <w:sz w:val="20"/>
                <w:szCs w:val="20"/>
              </w:rPr>
            </w:pPr>
            <w:r w:rsidRPr="0022440E">
              <w:rPr>
                <w:noProof/>
                <w:sz w:val="20"/>
                <w:szCs w:val="20"/>
              </w:rPr>
              <w:t>Arv</w:t>
            </w:r>
          </w:p>
        </w:tc>
        <w:tc>
          <w:tcPr>
            <w:tcW w:w="692" w:type="pct"/>
            <w:shd w:val="clear" w:color="auto" w:fill="auto"/>
          </w:tcPr>
          <w:p w14:paraId="67EE3FB1" w14:textId="7BC0A988" w:rsidR="00FB36E5" w:rsidRPr="0022440E" w:rsidRDefault="005459EA" w:rsidP="005757BD">
            <w:pPr>
              <w:pStyle w:val="Text1"/>
              <w:ind w:left="0"/>
              <w:rPr>
                <w:noProof/>
                <w:sz w:val="20"/>
                <w:szCs w:val="20"/>
              </w:rPr>
            </w:pPr>
            <w:del w:id="159" w:author="Ülle Leht" w:date="2025-07-11T12:47:00Z">
              <w:r w:rsidDel="00B2512E">
                <w:rPr>
                  <w:noProof/>
                  <w:sz w:val="20"/>
                  <w:szCs w:val="20"/>
                </w:rPr>
                <w:delText>2</w:delText>
              </w:r>
              <w:r w:rsidR="00FB36E5" w:rsidRPr="0022440E" w:rsidDel="00B2512E">
                <w:rPr>
                  <w:noProof/>
                  <w:sz w:val="20"/>
                  <w:szCs w:val="20"/>
                </w:rPr>
                <w:delText>00</w:delText>
              </w:r>
            </w:del>
            <w:ins w:id="160" w:author="Ülle Leht" w:date="2025-07-11T12:47:00Z">
              <w:r w:rsidR="00B2512E">
                <w:rPr>
                  <w:noProof/>
                  <w:sz w:val="20"/>
                  <w:szCs w:val="20"/>
                </w:rPr>
                <w:t>32</w:t>
              </w:r>
            </w:ins>
          </w:p>
        </w:tc>
        <w:tc>
          <w:tcPr>
            <w:tcW w:w="625" w:type="pct"/>
            <w:shd w:val="clear" w:color="auto" w:fill="auto"/>
          </w:tcPr>
          <w:p w14:paraId="3A0E5FC3" w14:textId="1A5CF4CB" w:rsidR="00FB36E5" w:rsidRPr="0022440E" w:rsidRDefault="00574BD7" w:rsidP="005757BD">
            <w:pPr>
              <w:pStyle w:val="Text1"/>
              <w:ind w:left="0"/>
              <w:rPr>
                <w:noProof/>
                <w:sz w:val="20"/>
                <w:szCs w:val="20"/>
              </w:rPr>
            </w:pPr>
            <w:del w:id="161" w:author="Ülle Leht" w:date="2025-07-11T12:47:00Z">
              <w:r w:rsidDel="00B2512E">
                <w:rPr>
                  <w:noProof/>
                  <w:sz w:val="20"/>
                  <w:szCs w:val="20"/>
                </w:rPr>
                <w:delText>830</w:delText>
              </w:r>
            </w:del>
            <w:ins w:id="162" w:author="Ülle Leht" w:date="2025-07-11T12:47:00Z">
              <w:r w:rsidR="00B2512E">
                <w:rPr>
                  <w:noProof/>
                  <w:sz w:val="20"/>
                  <w:szCs w:val="20"/>
                </w:rPr>
                <w:t>80</w:t>
              </w:r>
            </w:ins>
          </w:p>
        </w:tc>
      </w:tr>
    </w:tbl>
    <w:p w14:paraId="262BD0FC" w14:textId="2F38E925" w:rsidR="00FB36E5" w:rsidRDefault="00FB36E5" w:rsidP="00507FCE">
      <w:pPr>
        <w:spacing w:before="0" w:after="200"/>
        <w:jc w:val="left"/>
        <w:rPr>
          <w:rFonts w:eastAsia="Times New Roman"/>
          <w:b/>
          <w:iCs/>
          <w:noProof/>
          <w:szCs w:val="24"/>
        </w:rPr>
      </w:pPr>
    </w:p>
    <w:p w14:paraId="17AC7E08" w14:textId="24B4E664" w:rsidR="00FB36E5" w:rsidRDefault="00FB36E5" w:rsidP="00507FCE">
      <w:pPr>
        <w:spacing w:after="200"/>
        <w:rPr>
          <w:rFonts w:eastAsia="Times New Roman"/>
          <w:b/>
          <w:iCs/>
          <w:noProof/>
          <w:szCs w:val="24"/>
        </w:rPr>
      </w:pPr>
      <w:r w:rsidRPr="00A46053">
        <w:rPr>
          <w:rFonts w:eastAsia="Times New Roman"/>
          <w:b/>
          <w:iCs/>
          <w:noProof/>
          <w:szCs w:val="24"/>
        </w:rPr>
        <w:t xml:space="preserve">Tabel </w:t>
      </w:r>
      <w:r w:rsidR="00A46053" w:rsidRPr="00A46053">
        <w:rPr>
          <w:rFonts w:eastAsia="Times New Roman"/>
          <w:b/>
          <w:iCs/>
          <w:noProof/>
          <w:szCs w:val="24"/>
        </w:rPr>
        <w:t>5</w:t>
      </w:r>
      <w:r w:rsidR="003074B4" w:rsidRPr="00A46053">
        <w:rPr>
          <w:rFonts w:eastAsia="Times New Roman"/>
          <w:b/>
          <w:iCs/>
          <w:noProof/>
          <w:szCs w:val="24"/>
        </w:rPr>
        <w:t>.</w:t>
      </w:r>
      <w:r w:rsidRPr="00A46053">
        <w:rPr>
          <w:rFonts w:eastAsia="Times New Roman"/>
          <w:b/>
          <w:iCs/>
          <w:noProof/>
          <w:szCs w:val="24"/>
        </w:rPr>
        <w:t xml:space="preserve"> Tulemusnäitajad</w:t>
      </w:r>
    </w:p>
    <w:tbl>
      <w:tblPr>
        <w:tblW w:w="46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132"/>
        <w:gridCol w:w="2411"/>
        <w:gridCol w:w="1259"/>
        <w:gridCol w:w="1023"/>
        <w:gridCol w:w="1488"/>
        <w:gridCol w:w="1061"/>
        <w:gridCol w:w="1350"/>
        <w:gridCol w:w="1332"/>
        <w:gridCol w:w="2552"/>
      </w:tblGrid>
      <w:tr w:rsidR="008E586A" w:rsidRPr="008E586A" w14:paraId="673FC9FE" w14:textId="77777777" w:rsidTr="00507FCE">
        <w:trPr>
          <w:trHeight w:val="675"/>
        </w:trPr>
        <w:tc>
          <w:tcPr>
            <w:tcW w:w="383" w:type="pct"/>
          </w:tcPr>
          <w:p w14:paraId="4F6BC8A1" w14:textId="221C6BB7" w:rsidR="008E586A" w:rsidRPr="00F24CD0" w:rsidRDefault="008E586A" w:rsidP="005757BD">
            <w:pPr>
              <w:pStyle w:val="Text1"/>
              <w:ind w:left="0"/>
              <w:rPr>
                <w:rFonts w:cs="Times New Roman"/>
                <w:b/>
                <w:noProof/>
                <w:sz w:val="20"/>
                <w:szCs w:val="20"/>
              </w:rPr>
            </w:pPr>
            <w:r w:rsidRPr="00F24CD0">
              <w:rPr>
                <w:rFonts w:cs="Times New Roman"/>
                <w:b/>
                <w:noProof/>
                <w:sz w:val="20"/>
                <w:szCs w:val="20"/>
              </w:rPr>
              <w:t>Eri</w:t>
            </w:r>
            <w:r w:rsidR="00F24CD0">
              <w:rPr>
                <w:rFonts w:cs="Times New Roman"/>
                <w:b/>
                <w:noProof/>
                <w:sz w:val="20"/>
                <w:szCs w:val="20"/>
              </w:rPr>
              <w:t>-</w:t>
            </w:r>
            <w:r w:rsidRPr="00F24CD0">
              <w:rPr>
                <w:rFonts w:cs="Times New Roman"/>
                <w:b/>
                <w:noProof/>
                <w:sz w:val="20"/>
                <w:szCs w:val="20"/>
              </w:rPr>
              <w:t>eesmärk</w:t>
            </w:r>
          </w:p>
        </w:tc>
        <w:tc>
          <w:tcPr>
            <w:tcW w:w="384" w:type="pct"/>
          </w:tcPr>
          <w:p w14:paraId="74FCAC84" w14:textId="4AF748E5" w:rsidR="008E586A" w:rsidRPr="00F24CD0" w:rsidRDefault="008E586A" w:rsidP="005757BD">
            <w:pPr>
              <w:pStyle w:val="Text1"/>
              <w:ind w:left="0"/>
              <w:rPr>
                <w:rFonts w:cs="Times New Roman"/>
                <w:b/>
                <w:noProof/>
                <w:sz w:val="20"/>
                <w:szCs w:val="20"/>
              </w:rPr>
            </w:pPr>
            <w:r w:rsidRPr="00F24CD0">
              <w:rPr>
                <w:rFonts w:cs="Times New Roman"/>
                <w:b/>
                <w:noProof/>
                <w:sz w:val="20"/>
                <w:szCs w:val="20"/>
              </w:rPr>
              <w:t>Tunnus</w:t>
            </w:r>
            <w:r w:rsidR="00F24CD0">
              <w:rPr>
                <w:rFonts w:cs="Times New Roman"/>
                <w:b/>
                <w:noProof/>
                <w:sz w:val="20"/>
                <w:szCs w:val="20"/>
              </w:rPr>
              <w:t>-</w:t>
            </w:r>
            <w:r w:rsidRPr="00F24CD0">
              <w:rPr>
                <w:rFonts w:cs="Times New Roman"/>
                <w:b/>
                <w:noProof/>
                <w:sz w:val="20"/>
                <w:szCs w:val="20"/>
              </w:rPr>
              <w:t>kood</w:t>
            </w:r>
          </w:p>
        </w:tc>
        <w:tc>
          <w:tcPr>
            <w:tcW w:w="818" w:type="pct"/>
            <w:shd w:val="clear" w:color="auto" w:fill="auto"/>
          </w:tcPr>
          <w:p w14:paraId="1C73309A" w14:textId="0BB4465F" w:rsidR="008E586A" w:rsidRPr="00F24CD0" w:rsidRDefault="008E586A" w:rsidP="005757BD">
            <w:pPr>
              <w:pStyle w:val="Text1"/>
              <w:ind w:left="0"/>
              <w:rPr>
                <w:rFonts w:cs="Times New Roman"/>
                <w:b/>
                <w:noProof/>
                <w:sz w:val="20"/>
                <w:szCs w:val="20"/>
              </w:rPr>
            </w:pPr>
            <w:r w:rsidRPr="00F24CD0">
              <w:rPr>
                <w:rFonts w:cs="Times New Roman"/>
                <w:b/>
                <w:noProof/>
                <w:sz w:val="20"/>
                <w:szCs w:val="20"/>
              </w:rPr>
              <w:t>Näitaja</w:t>
            </w:r>
          </w:p>
        </w:tc>
        <w:tc>
          <w:tcPr>
            <w:tcW w:w="427" w:type="pct"/>
          </w:tcPr>
          <w:p w14:paraId="0A1C461C" w14:textId="77777777" w:rsidR="008E586A" w:rsidRPr="00F24CD0" w:rsidRDefault="008E586A" w:rsidP="005757BD">
            <w:pPr>
              <w:pStyle w:val="Text1"/>
              <w:ind w:left="0"/>
              <w:rPr>
                <w:rFonts w:cs="Times New Roman"/>
                <w:b/>
                <w:noProof/>
                <w:sz w:val="20"/>
                <w:szCs w:val="20"/>
              </w:rPr>
            </w:pPr>
            <w:r w:rsidRPr="00F24CD0">
              <w:rPr>
                <w:rFonts w:cs="Times New Roman"/>
                <w:b/>
                <w:noProof/>
                <w:sz w:val="20"/>
                <w:szCs w:val="20"/>
              </w:rPr>
              <w:t>Mõõtühik</w:t>
            </w:r>
          </w:p>
        </w:tc>
        <w:tc>
          <w:tcPr>
            <w:tcW w:w="347" w:type="pct"/>
          </w:tcPr>
          <w:p w14:paraId="79BA628E" w14:textId="6CEF882E" w:rsidR="008E586A" w:rsidRPr="00F24CD0" w:rsidRDefault="008E586A" w:rsidP="005757BD">
            <w:pPr>
              <w:pStyle w:val="Text1"/>
              <w:ind w:left="0"/>
              <w:rPr>
                <w:rFonts w:cs="Times New Roman"/>
                <w:b/>
                <w:noProof/>
                <w:sz w:val="20"/>
                <w:szCs w:val="20"/>
              </w:rPr>
            </w:pPr>
            <w:r w:rsidRPr="00F24CD0">
              <w:rPr>
                <w:rFonts w:cs="Times New Roman"/>
                <w:b/>
                <w:noProof/>
                <w:sz w:val="20"/>
                <w:szCs w:val="20"/>
              </w:rPr>
              <w:t>Lähte</w:t>
            </w:r>
            <w:r w:rsidR="0076545E">
              <w:rPr>
                <w:rFonts w:cs="Times New Roman"/>
                <w:b/>
                <w:noProof/>
                <w:sz w:val="20"/>
                <w:szCs w:val="20"/>
              </w:rPr>
              <w:t>-</w:t>
            </w:r>
            <w:r w:rsidRPr="00F24CD0">
              <w:rPr>
                <w:rFonts w:cs="Times New Roman"/>
                <w:b/>
                <w:noProof/>
                <w:sz w:val="20"/>
                <w:szCs w:val="20"/>
              </w:rPr>
              <w:t>tase</w:t>
            </w:r>
          </w:p>
        </w:tc>
        <w:tc>
          <w:tcPr>
            <w:tcW w:w="505" w:type="pct"/>
          </w:tcPr>
          <w:p w14:paraId="7E63DF3D" w14:textId="77777777" w:rsidR="008E586A" w:rsidRPr="00F24CD0" w:rsidRDefault="008E586A" w:rsidP="005757BD">
            <w:pPr>
              <w:pStyle w:val="Text1"/>
              <w:ind w:left="0"/>
              <w:rPr>
                <w:rFonts w:cs="Times New Roman"/>
                <w:b/>
                <w:noProof/>
                <w:sz w:val="20"/>
                <w:szCs w:val="20"/>
              </w:rPr>
            </w:pPr>
            <w:r w:rsidRPr="00F24CD0">
              <w:rPr>
                <w:rFonts w:cs="Times New Roman"/>
                <w:b/>
                <w:noProof/>
                <w:sz w:val="20"/>
                <w:szCs w:val="20"/>
              </w:rPr>
              <w:t>Lähtetaseme mõõtühik</w:t>
            </w:r>
          </w:p>
        </w:tc>
        <w:tc>
          <w:tcPr>
            <w:tcW w:w="360" w:type="pct"/>
            <w:shd w:val="clear" w:color="auto" w:fill="auto"/>
          </w:tcPr>
          <w:p w14:paraId="58781887" w14:textId="0900A866" w:rsidR="008E586A" w:rsidRPr="00F24CD0" w:rsidRDefault="008E586A" w:rsidP="005757BD">
            <w:pPr>
              <w:pStyle w:val="Text1"/>
              <w:ind w:left="0"/>
              <w:rPr>
                <w:rFonts w:cs="Times New Roman"/>
                <w:b/>
                <w:noProof/>
                <w:sz w:val="20"/>
                <w:szCs w:val="20"/>
              </w:rPr>
            </w:pPr>
            <w:r w:rsidRPr="00F24CD0">
              <w:rPr>
                <w:rFonts w:cs="Times New Roman"/>
                <w:b/>
                <w:noProof/>
                <w:sz w:val="20"/>
                <w:szCs w:val="20"/>
              </w:rPr>
              <w:t>Võrdlus</w:t>
            </w:r>
            <w:r w:rsidR="00F24CD0">
              <w:rPr>
                <w:rFonts w:cs="Times New Roman"/>
                <w:b/>
                <w:noProof/>
                <w:sz w:val="20"/>
                <w:szCs w:val="20"/>
              </w:rPr>
              <w:t>-</w:t>
            </w:r>
            <w:r w:rsidRPr="00F24CD0">
              <w:rPr>
                <w:rFonts w:cs="Times New Roman"/>
                <w:b/>
                <w:noProof/>
                <w:sz w:val="20"/>
                <w:szCs w:val="20"/>
              </w:rPr>
              <w:t>aasta(d)</w:t>
            </w:r>
          </w:p>
        </w:tc>
        <w:tc>
          <w:tcPr>
            <w:tcW w:w="458" w:type="pct"/>
            <w:shd w:val="clear" w:color="auto" w:fill="auto"/>
          </w:tcPr>
          <w:p w14:paraId="1251C624" w14:textId="7C3974E4" w:rsidR="008E586A" w:rsidRPr="00F24CD0" w:rsidRDefault="008E586A" w:rsidP="005757BD">
            <w:pPr>
              <w:pStyle w:val="Text1"/>
              <w:ind w:left="0"/>
              <w:rPr>
                <w:rFonts w:cs="Times New Roman"/>
                <w:b/>
                <w:noProof/>
                <w:sz w:val="20"/>
                <w:szCs w:val="20"/>
              </w:rPr>
            </w:pPr>
            <w:r w:rsidRPr="00F24CD0">
              <w:rPr>
                <w:rFonts w:cs="Times New Roman"/>
                <w:b/>
                <w:noProof/>
                <w:sz w:val="20"/>
                <w:szCs w:val="20"/>
              </w:rPr>
              <w:t>Sihtväärtus (2029)</w:t>
            </w:r>
          </w:p>
        </w:tc>
        <w:tc>
          <w:tcPr>
            <w:tcW w:w="452" w:type="pct"/>
            <w:shd w:val="clear" w:color="auto" w:fill="auto"/>
          </w:tcPr>
          <w:p w14:paraId="662B1769" w14:textId="77777777" w:rsidR="008E586A" w:rsidRPr="00F24CD0" w:rsidRDefault="008E586A" w:rsidP="005757BD">
            <w:pPr>
              <w:pStyle w:val="Text1"/>
              <w:ind w:left="0"/>
              <w:rPr>
                <w:rFonts w:cs="Times New Roman"/>
                <w:b/>
                <w:noProof/>
                <w:sz w:val="20"/>
                <w:szCs w:val="20"/>
              </w:rPr>
            </w:pPr>
            <w:r w:rsidRPr="00F24CD0">
              <w:rPr>
                <w:rFonts w:cs="Times New Roman"/>
                <w:b/>
                <w:noProof/>
                <w:sz w:val="20"/>
                <w:szCs w:val="20"/>
              </w:rPr>
              <w:t>Sihtväärtuse mõõtühik</w:t>
            </w:r>
          </w:p>
        </w:tc>
        <w:tc>
          <w:tcPr>
            <w:tcW w:w="866" w:type="pct"/>
          </w:tcPr>
          <w:p w14:paraId="1E2E0A29" w14:textId="77777777" w:rsidR="008E586A" w:rsidRPr="00F24CD0" w:rsidRDefault="008E586A" w:rsidP="005757BD">
            <w:pPr>
              <w:pStyle w:val="Text1"/>
              <w:ind w:left="0"/>
              <w:rPr>
                <w:rFonts w:cs="Times New Roman"/>
                <w:b/>
                <w:noProof/>
                <w:sz w:val="20"/>
                <w:szCs w:val="20"/>
              </w:rPr>
            </w:pPr>
            <w:r w:rsidRPr="00F24CD0">
              <w:rPr>
                <w:rFonts w:cs="Times New Roman"/>
                <w:b/>
                <w:noProof/>
                <w:sz w:val="20"/>
                <w:szCs w:val="20"/>
              </w:rPr>
              <w:t>Andmete allikas</w:t>
            </w:r>
          </w:p>
        </w:tc>
      </w:tr>
      <w:tr w:rsidR="008E586A" w:rsidRPr="008E586A" w14:paraId="19FC0A37" w14:textId="77777777" w:rsidTr="00507FCE">
        <w:trPr>
          <w:trHeight w:val="398"/>
        </w:trPr>
        <w:tc>
          <w:tcPr>
            <w:tcW w:w="383" w:type="pct"/>
          </w:tcPr>
          <w:p w14:paraId="153514A8" w14:textId="64FABAFE" w:rsidR="008E586A" w:rsidRPr="00F24CD0" w:rsidRDefault="008E586A" w:rsidP="005757BD">
            <w:pPr>
              <w:pStyle w:val="Text1"/>
              <w:ind w:left="0"/>
              <w:rPr>
                <w:noProof/>
                <w:sz w:val="20"/>
                <w:szCs w:val="20"/>
              </w:rPr>
            </w:pPr>
            <w:bookmarkStart w:id="163" w:name="_Hlk88755917"/>
            <w:r w:rsidRPr="00F24CD0">
              <w:rPr>
                <w:noProof/>
                <w:sz w:val="20"/>
                <w:szCs w:val="20"/>
              </w:rPr>
              <w:t>SO2</w:t>
            </w:r>
          </w:p>
        </w:tc>
        <w:tc>
          <w:tcPr>
            <w:tcW w:w="384" w:type="pct"/>
          </w:tcPr>
          <w:p w14:paraId="30661C6A" w14:textId="4CB0527B" w:rsidR="008E586A" w:rsidRPr="00F24CD0" w:rsidRDefault="008E586A" w:rsidP="005757BD">
            <w:pPr>
              <w:pStyle w:val="Text1"/>
              <w:ind w:left="0"/>
              <w:rPr>
                <w:noProof/>
                <w:sz w:val="20"/>
                <w:szCs w:val="20"/>
              </w:rPr>
            </w:pPr>
            <w:r w:rsidRPr="00F24CD0">
              <w:rPr>
                <w:noProof/>
                <w:sz w:val="20"/>
                <w:szCs w:val="20"/>
              </w:rPr>
              <w:t>R.2.8</w:t>
            </w:r>
          </w:p>
        </w:tc>
        <w:tc>
          <w:tcPr>
            <w:tcW w:w="818" w:type="pct"/>
            <w:shd w:val="clear" w:color="auto" w:fill="auto"/>
          </w:tcPr>
          <w:p w14:paraId="585CEEDD" w14:textId="4C376818" w:rsidR="008E586A" w:rsidRPr="00F24CD0" w:rsidRDefault="008E586A" w:rsidP="00507FCE">
            <w:pPr>
              <w:pStyle w:val="Text1"/>
              <w:ind w:left="0"/>
              <w:jc w:val="left"/>
              <w:rPr>
                <w:noProof/>
                <w:sz w:val="20"/>
                <w:szCs w:val="20"/>
              </w:rPr>
            </w:pPr>
            <w:r w:rsidRPr="00F24CD0">
              <w:rPr>
                <w:noProof/>
                <w:sz w:val="20"/>
                <w:szCs w:val="20"/>
              </w:rPr>
              <w:t>Selliste haldusüksuste arv, kes on hiljuti välja töötanud</w:t>
            </w:r>
            <w:r w:rsidR="00287E75">
              <w:rPr>
                <w:noProof/>
                <w:sz w:val="20"/>
                <w:szCs w:val="20"/>
              </w:rPr>
              <w:t> / </w:t>
            </w:r>
            <w:r w:rsidRPr="00F24CD0">
              <w:rPr>
                <w:noProof/>
                <w:sz w:val="20"/>
                <w:szCs w:val="20"/>
              </w:rPr>
              <w:t>kohandanud olemasolevaid mehhanisme/menetlusi/</w:t>
            </w:r>
            <w:r w:rsidR="00873ACF">
              <w:rPr>
                <w:noProof/>
                <w:sz w:val="20"/>
                <w:szCs w:val="20"/>
              </w:rPr>
              <w:br/>
            </w:r>
            <w:r w:rsidRPr="00F24CD0">
              <w:rPr>
                <w:noProof/>
                <w:sz w:val="20"/>
                <w:szCs w:val="20"/>
              </w:rPr>
              <w:t xml:space="preserve">vahendeid/juhiseid koostööks teiste liikmesriikidega / liidu organite, ametite või asutustega / kolmandate </w:t>
            </w:r>
            <w:r w:rsidRPr="00F24CD0">
              <w:rPr>
                <w:noProof/>
                <w:sz w:val="20"/>
                <w:szCs w:val="20"/>
              </w:rPr>
              <w:lastRenderedPageBreak/>
              <w:t>riikidega / rahvusvaheliste organisatsioonidega</w:t>
            </w:r>
          </w:p>
        </w:tc>
        <w:tc>
          <w:tcPr>
            <w:tcW w:w="427" w:type="pct"/>
          </w:tcPr>
          <w:p w14:paraId="004484C2" w14:textId="77950F47" w:rsidR="008E586A" w:rsidRPr="00F24CD0" w:rsidRDefault="008E586A" w:rsidP="005757BD">
            <w:pPr>
              <w:pStyle w:val="Text1"/>
              <w:ind w:left="0"/>
              <w:rPr>
                <w:noProof/>
                <w:sz w:val="20"/>
                <w:szCs w:val="20"/>
              </w:rPr>
            </w:pPr>
            <w:r w:rsidRPr="00F24CD0">
              <w:rPr>
                <w:noProof/>
                <w:sz w:val="20"/>
                <w:szCs w:val="20"/>
              </w:rPr>
              <w:lastRenderedPageBreak/>
              <w:t>Arv</w:t>
            </w:r>
          </w:p>
        </w:tc>
        <w:tc>
          <w:tcPr>
            <w:tcW w:w="347" w:type="pct"/>
          </w:tcPr>
          <w:p w14:paraId="5FA5AC3D" w14:textId="03D6E691" w:rsidR="008E586A" w:rsidRPr="00F24CD0" w:rsidRDefault="008E586A" w:rsidP="005757BD">
            <w:pPr>
              <w:pStyle w:val="Text1"/>
              <w:ind w:left="0"/>
              <w:rPr>
                <w:noProof/>
                <w:sz w:val="20"/>
                <w:szCs w:val="20"/>
              </w:rPr>
            </w:pPr>
            <w:r w:rsidRPr="00F24CD0">
              <w:rPr>
                <w:noProof/>
                <w:sz w:val="20"/>
                <w:szCs w:val="20"/>
              </w:rPr>
              <w:t>0</w:t>
            </w:r>
          </w:p>
        </w:tc>
        <w:tc>
          <w:tcPr>
            <w:tcW w:w="505" w:type="pct"/>
          </w:tcPr>
          <w:p w14:paraId="71CD8EFA" w14:textId="2C7818DF" w:rsidR="008E586A" w:rsidRPr="00F24CD0" w:rsidRDefault="008E586A" w:rsidP="005757BD">
            <w:pPr>
              <w:pStyle w:val="Text1"/>
              <w:ind w:left="0"/>
              <w:rPr>
                <w:noProof/>
                <w:sz w:val="20"/>
                <w:szCs w:val="20"/>
              </w:rPr>
            </w:pPr>
            <w:r w:rsidRPr="00F24CD0">
              <w:rPr>
                <w:noProof/>
                <w:sz w:val="20"/>
                <w:szCs w:val="20"/>
              </w:rPr>
              <w:t>Arv</w:t>
            </w:r>
          </w:p>
        </w:tc>
        <w:tc>
          <w:tcPr>
            <w:tcW w:w="360" w:type="pct"/>
          </w:tcPr>
          <w:p w14:paraId="75F30DD8" w14:textId="072B96DD" w:rsidR="008E586A" w:rsidRPr="00F24CD0" w:rsidRDefault="00574BD7" w:rsidP="005757BD">
            <w:pPr>
              <w:pStyle w:val="Text1"/>
              <w:ind w:left="0"/>
              <w:jc w:val="center"/>
              <w:rPr>
                <w:noProof/>
                <w:sz w:val="20"/>
                <w:szCs w:val="20"/>
              </w:rPr>
            </w:pPr>
            <w:r>
              <w:rPr>
                <w:noProof/>
                <w:sz w:val="20"/>
                <w:szCs w:val="20"/>
              </w:rPr>
              <w:t>2021</w:t>
            </w:r>
          </w:p>
        </w:tc>
        <w:tc>
          <w:tcPr>
            <w:tcW w:w="458" w:type="pct"/>
            <w:shd w:val="clear" w:color="auto" w:fill="auto"/>
          </w:tcPr>
          <w:p w14:paraId="08670F95" w14:textId="7AF4045B" w:rsidR="008E586A" w:rsidRPr="00F24CD0" w:rsidRDefault="008E586A" w:rsidP="005757BD">
            <w:pPr>
              <w:pStyle w:val="Text1"/>
              <w:ind w:left="0"/>
              <w:jc w:val="center"/>
              <w:rPr>
                <w:noProof/>
                <w:sz w:val="20"/>
                <w:szCs w:val="20"/>
              </w:rPr>
            </w:pPr>
            <w:del w:id="164" w:author="Ülle Leht" w:date="2025-07-11T12:47:00Z">
              <w:r w:rsidRPr="00F24CD0" w:rsidDel="00B2512E">
                <w:rPr>
                  <w:noProof/>
                  <w:sz w:val="20"/>
                  <w:szCs w:val="20"/>
                </w:rPr>
                <w:delText>18</w:delText>
              </w:r>
            </w:del>
            <w:ins w:id="165" w:author="Ülle Leht" w:date="2025-07-11T12:47:00Z">
              <w:r w:rsidR="00B2512E">
                <w:rPr>
                  <w:noProof/>
                  <w:sz w:val="20"/>
                  <w:szCs w:val="20"/>
                </w:rPr>
                <w:t>22</w:t>
              </w:r>
            </w:ins>
          </w:p>
        </w:tc>
        <w:tc>
          <w:tcPr>
            <w:tcW w:w="452" w:type="pct"/>
            <w:shd w:val="clear" w:color="auto" w:fill="auto"/>
          </w:tcPr>
          <w:p w14:paraId="74CD8132" w14:textId="69F6903E" w:rsidR="008E586A" w:rsidRPr="00F24CD0" w:rsidRDefault="008E586A" w:rsidP="00507FCE">
            <w:pPr>
              <w:pStyle w:val="Text1"/>
              <w:ind w:left="0"/>
              <w:rPr>
                <w:noProof/>
                <w:sz w:val="20"/>
                <w:szCs w:val="20"/>
              </w:rPr>
            </w:pPr>
            <w:r w:rsidRPr="00F24CD0">
              <w:rPr>
                <w:noProof/>
                <w:sz w:val="20"/>
                <w:szCs w:val="20"/>
              </w:rPr>
              <w:t>Arv</w:t>
            </w:r>
          </w:p>
        </w:tc>
        <w:tc>
          <w:tcPr>
            <w:tcW w:w="866" w:type="pct"/>
            <w:shd w:val="clear" w:color="auto" w:fill="auto"/>
          </w:tcPr>
          <w:p w14:paraId="0AE2529A" w14:textId="0D3F7C67" w:rsidR="008E586A" w:rsidRPr="00F24CD0" w:rsidRDefault="008E586A" w:rsidP="005757BD">
            <w:pPr>
              <w:rPr>
                <w:noProof/>
                <w:sz w:val="20"/>
              </w:rPr>
            </w:pPr>
            <w:r w:rsidRPr="00F24CD0">
              <w:rPr>
                <w:noProof/>
                <w:sz w:val="20"/>
              </w:rPr>
              <w:t>Projektide aruanded</w:t>
            </w:r>
          </w:p>
        </w:tc>
      </w:tr>
      <w:tr w:rsidR="00574BD7" w:rsidRPr="008E586A" w14:paraId="2C98F099" w14:textId="77777777" w:rsidTr="00507FCE">
        <w:trPr>
          <w:trHeight w:val="398"/>
        </w:trPr>
        <w:tc>
          <w:tcPr>
            <w:tcW w:w="383" w:type="pct"/>
          </w:tcPr>
          <w:p w14:paraId="6E22B8AC" w14:textId="2381C93B" w:rsidR="00574BD7" w:rsidRPr="00F24CD0" w:rsidRDefault="00574BD7" w:rsidP="005757BD">
            <w:pPr>
              <w:pStyle w:val="Text1"/>
              <w:ind w:left="0"/>
              <w:rPr>
                <w:noProof/>
                <w:sz w:val="20"/>
                <w:szCs w:val="20"/>
              </w:rPr>
            </w:pPr>
            <w:r>
              <w:rPr>
                <w:noProof/>
                <w:sz w:val="20"/>
                <w:szCs w:val="20"/>
              </w:rPr>
              <w:t>SO2</w:t>
            </w:r>
          </w:p>
        </w:tc>
        <w:tc>
          <w:tcPr>
            <w:tcW w:w="384" w:type="pct"/>
          </w:tcPr>
          <w:p w14:paraId="45139ACA" w14:textId="6BF0F9B4" w:rsidR="00574BD7" w:rsidRPr="00F24CD0" w:rsidRDefault="00574BD7" w:rsidP="005757BD">
            <w:pPr>
              <w:pStyle w:val="Text1"/>
              <w:ind w:left="0"/>
              <w:rPr>
                <w:noProof/>
                <w:sz w:val="20"/>
                <w:szCs w:val="20"/>
              </w:rPr>
            </w:pPr>
            <w:r>
              <w:rPr>
                <w:noProof/>
                <w:sz w:val="20"/>
                <w:szCs w:val="20"/>
              </w:rPr>
              <w:t>R.2.10</w:t>
            </w:r>
          </w:p>
        </w:tc>
        <w:tc>
          <w:tcPr>
            <w:tcW w:w="818" w:type="pct"/>
            <w:shd w:val="clear" w:color="auto" w:fill="auto"/>
          </w:tcPr>
          <w:p w14:paraId="1C261E69" w14:textId="256B120D" w:rsidR="00574BD7" w:rsidRPr="00F24CD0" w:rsidRDefault="004F276F" w:rsidP="00507FCE">
            <w:pPr>
              <w:pStyle w:val="Text1"/>
              <w:ind w:left="0"/>
              <w:jc w:val="left"/>
              <w:rPr>
                <w:noProof/>
                <w:sz w:val="20"/>
                <w:szCs w:val="20"/>
              </w:rPr>
            </w:pPr>
            <w:r>
              <w:rPr>
                <w:noProof/>
                <w:sz w:val="20"/>
                <w:szCs w:val="20"/>
              </w:rPr>
              <w:t>Nende Schengeni hindamise raames antud soovituste arv, mida on arvesse võetud</w:t>
            </w:r>
          </w:p>
        </w:tc>
        <w:tc>
          <w:tcPr>
            <w:tcW w:w="427" w:type="pct"/>
          </w:tcPr>
          <w:p w14:paraId="7D69729D" w14:textId="0D705B0C" w:rsidR="00574BD7" w:rsidRPr="00F24CD0" w:rsidRDefault="004F276F" w:rsidP="005757BD">
            <w:pPr>
              <w:pStyle w:val="Text1"/>
              <w:ind w:left="0"/>
              <w:rPr>
                <w:noProof/>
                <w:sz w:val="20"/>
                <w:szCs w:val="20"/>
              </w:rPr>
            </w:pPr>
            <w:r>
              <w:rPr>
                <w:noProof/>
                <w:sz w:val="20"/>
                <w:szCs w:val="20"/>
              </w:rPr>
              <w:t>Arv</w:t>
            </w:r>
          </w:p>
        </w:tc>
        <w:tc>
          <w:tcPr>
            <w:tcW w:w="347" w:type="pct"/>
          </w:tcPr>
          <w:p w14:paraId="515EF462" w14:textId="2A61864C" w:rsidR="00574BD7" w:rsidRPr="00F24CD0" w:rsidRDefault="004F276F" w:rsidP="005757BD">
            <w:pPr>
              <w:pStyle w:val="Text1"/>
              <w:ind w:left="0"/>
              <w:rPr>
                <w:noProof/>
                <w:sz w:val="20"/>
                <w:szCs w:val="20"/>
              </w:rPr>
            </w:pPr>
            <w:r>
              <w:rPr>
                <w:noProof/>
                <w:sz w:val="20"/>
                <w:szCs w:val="20"/>
              </w:rPr>
              <w:t>0</w:t>
            </w:r>
          </w:p>
        </w:tc>
        <w:tc>
          <w:tcPr>
            <w:tcW w:w="505" w:type="pct"/>
          </w:tcPr>
          <w:p w14:paraId="42D23D7A" w14:textId="2C127EBE" w:rsidR="00574BD7" w:rsidRPr="00F24CD0" w:rsidRDefault="004F276F" w:rsidP="005757BD">
            <w:pPr>
              <w:pStyle w:val="Text1"/>
              <w:ind w:left="0"/>
              <w:rPr>
                <w:noProof/>
                <w:sz w:val="20"/>
                <w:szCs w:val="20"/>
              </w:rPr>
            </w:pPr>
            <w:r>
              <w:rPr>
                <w:noProof/>
                <w:sz w:val="20"/>
                <w:szCs w:val="20"/>
              </w:rPr>
              <w:t>Arv</w:t>
            </w:r>
          </w:p>
        </w:tc>
        <w:tc>
          <w:tcPr>
            <w:tcW w:w="360" w:type="pct"/>
          </w:tcPr>
          <w:p w14:paraId="168D3E0D" w14:textId="39AAC519" w:rsidR="00574BD7" w:rsidRDefault="004F276F" w:rsidP="005757BD">
            <w:pPr>
              <w:pStyle w:val="Text1"/>
              <w:ind w:left="0"/>
              <w:jc w:val="center"/>
              <w:rPr>
                <w:noProof/>
                <w:sz w:val="20"/>
                <w:szCs w:val="20"/>
              </w:rPr>
            </w:pPr>
            <w:r>
              <w:rPr>
                <w:noProof/>
                <w:sz w:val="20"/>
                <w:szCs w:val="20"/>
              </w:rPr>
              <w:t>2021</w:t>
            </w:r>
          </w:p>
        </w:tc>
        <w:tc>
          <w:tcPr>
            <w:tcW w:w="458" w:type="pct"/>
            <w:shd w:val="clear" w:color="auto" w:fill="auto"/>
          </w:tcPr>
          <w:p w14:paraId="43922C33" w14:textId="675816F6" w:rsidR="00574BD7" w:rsidRPr="00F24CD0" w:rsidRDefault="004F276F" w:rsidP="005757BD">
            <w:pPr>
              <w:pStyle w:val="Text1"/>
              <w:ind w:left="0"/>
              <w:jc w:val="center"/>
              <w:rPr>
                <w:noProof/>
                <w:sz w:val="20"/>
                <w:szCs w:val="20"/>
              </w:rPr>
            </w:pPr>
            <w:r>
              <w:rPr>
                <w:noProof/>
                <w:sz w:val="20"/>
                <w:szCs w:val="20"/>
              </w:rPr>
              <w:t>1</w:t>
            </w:r>
          </w:p>
        </w:tc>
        <w:tc>
          <w:tcPr>
            <w:tcW w:w="452" w:type="pct"/>
            <w:shd w:val="clear" w:color="auto" w:fill="auto"/>
          </w:tcPr>
          <w:p w14:paraId="59B67233" w14:textId="16BF29EA" w:rsidR="00574BD7" w:rsidRPr="00F24CD0" w:rsidRDefault="004F276F" w:rsidP="00507FCE">
            <w:pPr>
              <w:pStyle w:val="Text1"/>
              <w:ind w:left="0"/>
              <w:rPr>
                <w:noProof/>
                <w:sz w:val="20"/>
                <w:szCs w:val="20"/>
              </w:rPr>
            </w:pPr>
            <w:r>
              <w:rPr>
                <w:noProof/>
                <w:sz w:val="20"/>
                <w:szCs w:val="20"/>
              </w:rPr>
              <w:t>Arv</w:t>
            </w:r>
          </w:p>
        </w:tc>
        <w:tc>
          <w:tcPr>
            <w:tcW w:w="866" w:type="pct"/>
            <w:shd w:val="clear" w:color="auto" w:fill="auto"/>
          </w:tcPr>
          <w:p w14:paraId="4747E7EB" w14:textId="68408E76" w:rsidR="00574BD7" w:rsidRPr="00F24CD0" w:rsidRDefault="004F276F" w:rsidP="005757BD">
            <w:pPr>
              <w:rPr>
                <w:noProof/>
                <w:sz w:val="20"/>
              </w:rPr>
            </w:pPr>
            <w:r>
              <w:rPr>
                <w:noProof/>
                <w:sz w:val="20"/>
              </w:rPr>
              <w:t>Projektide aruanded</w:t>
            </w:r>
          </w:p>
        </w:tc>
      </w:tr>
      <w:bookmarkEnd w:id="163"/>
    </w:tbl>
    <w:p w14:paraId="5AC0AC23" w14:textId="77777777" w:rsidR="00FB36E5" w:rsidRPr="008E586A" w:rsidRDefault="00FB36E5" w:rsidP="00507FCE">
      <w:pPr>
        <w:spacing w:before="0" w:after="200"/>
        <w:jc w:val="left"/>
        <w:rPr>
          <w:rFonts w:eastAsia="Times New Roman"/>
          <w:b/>
          <w:iCs/>
          <w:noProof/>
          <w:sz w:val="28"/>
          <w:szCs w:val="24"/>
        </w:rPr>
      </w:pPr>
    </w:p>
    <w:p w14:paraId="09A22D58" w14:textId="138C5045" w:rsidR="00015DAF" w:rsidRPr="00CB3767" w:rsidRDefault="00015DAF" w:rsidP="005757BD">
      <w:pPr>
        <w:keepNext/>
        <w:spacing w:before="240" w:after="240"/>
        <w:rPr>
          <w:rFonts w:eastAsia="Times New Roman"/>
          <w:b/>
          <w:bCs/>
          <w:iCs/>
          <w:noProof/>
          <w:sz w:val="28"/>
          <w:szCs w:val="24"/>
        </w:rPr>
      </w:pPr>
      <w:r w:rsidRPr="008E586A">
        <w:rPr>
          <w:rFonts w:eastAsia="Times New Roman"/>
          <w:b/>
          <w:iCs/>
          <w:noProof/>
          <w:sz w:val="28"/>
          <w:szCs w:val="24"/>
        </w:rPr>
        <w:t>2.2.3</w:t>
      </w:r>
      <w:r w:rsidR="003074B4" w:rsidRPr="008E586A">
        <w:rPr>
          <w:rFonts w:eastAsia="Times New Roman"/>
          <w:b/>
          <w:iCs/>
          <w:noProof/>
          <w:sz w:val="28"/>
          <w:szCs w:val="24"/>
        </w:rPr>
        <w:t>.</w:t>
      </w:r>
      <w:r w:rsidRPr="008E586A">
        <w:rPr>
          <w:rFonts w:eastAsia="Times New Roman"/>
          <w:b/>
          <w:iCs/>
          <w:noProof/>
          <w:sz w:val="28"/>
          <w:szCs w:val="24"/>
        </w:rPr>
        <w:t xml:space="preserve"> </w:t>
      </w:r>
      <w:r w:rsidRPr="00507FCE">
        <w:rPr>
          <w:b/>
          <w:bCs/>
          <w:sz w:val="28"/>
        </w:rPr>
        <w:t>Programmile eraldatud vahendite (EL) esialgne jaotus sekkumise liigi kaupa</w:t>
      </w:r>
    </w:p>
    <w:p w14:paraId="2DB25147" w14:textId="25D479EA" w:rsidR="00015DAF" w:rsidRPr="00B40259" w:rsidRDefault="00015DAF" w:rsidP="005757BD">
      <w:pPr>
        <w:rPr>
          <w:i/>
          <w:iCs/>
          <w:color w:val="808080" w:themeColor="background1" w:themeShade="80"/>
          <w:sz w:val="20"/>
        </w:rPr>
      </w:pPr>
      <w:r w:rsidRPr="00B40259">
        <w:rPr>
          <w:i/>
          <w:iCs/>
          <w:color w:val="808080" w:themeColor="background1" w:themeShade="80"/>
          <w:sz w:val="20"/>
        </w:rPr>
        <w:t xml:space="preserve">Viide: ühissätete määruse artikli 22 lõige 5, </w:t>
      </w:r>
      <w:r w:rsidRPr="009E54EB">
        <w:rPr>
          <w:i/>
          <w:iCs/>
          <w:color w:val="808080" w:themeColor="background1" w:themeShade="80"/>
          <w:sz w:val="20"/>
        </w:rPr>
        <w:t>AMIF</w:t>
      </w:r>
      <w:r w:rsidR="009E54EB">
        <w:rPr>
          <w:i/>
          <w:iCs/>
          <w:color w:val="808080" w:themeColor="background1" w:themeShade="80"/>
          <w:sz w:val="20"/>
        </w:rPr>
        <w:t>i</w:t>
      </w:r>
      <w:r w:rsidRPr="00B40259">
        <w:rPr>
          <w:i/>
          <w:iCs/>
          <w:color w:val="808080" w:themeColor="background1" w:themeShade="80"/>
          <w:sz w:val="20"/>
        </w:rPr>
        <w:t xml:space="preserve"> määruse artikli 16 lõige 12, ISFi määruse artikli 13 lõige 12 või BMVI määruse artikli 13 lõige 18</w:t>
      </w:r>
    </w:p>
    <w:p w14:paraId="60EB29FC" w14:textId="04A133D2" w:rsidR="00015DAF" w:rsidRPr="00B40259" w:rsidRDefault="00015DAF" w:rsidP="00507FCE">
      <w:pPr>
        <w:spacing w:after="200"/>
        <w:rPr>
          <w:rFonts w:eastAsia="Times New Roman"/>
          <w:noProof/>
          <w:sz w:val="18"/>
          <w:szCs w:val="18"/>
        </w:rPr>
      </w:pPr>
      <w:r w:rsidRPr="00A46053">
        <w:rPr>
          <w:b/>
          <w:noProof/>
        </w:rPr>
        <w:t xml:space="preserve">Tabel </w:t>
      </w:r>
      <w:r w:rsidR="00A46053" w:rsidRPr="00A46053">
        <w:rPr>
          <w:b/>
          <w:noProof/>
        </w:rPr>
        <w:t>6</w:t>
      </w:r>
      <w:r w:rsidR="003074B4" w:rsidRPr="00A46053">
        <w:rPr>
          <w:b/>
          <w:noProof/>
        </w:rPr>
        <w:t>.</w:t>
      </w:r>
      <w:r w:rsidRPr="00A46053">
        <w:rPr>
          <w:b/>
          <w:noProof/>
        </w:rPr>
        <w:t xml:space="preserve"> Esialgne jaotus</w:t>
      </w:r>
    </w:p>
    <w:tbl>
      <w:tblPr>
        <w:tblStyle w:val="TableGrid2"/>
        <w:tblW w:w="0" w:type="auto"/>
        <w:tblInd w:w="-34" w:type="dxa"/>
        <w:tblLook w:val="04A0" w:firstRow="1" w:lastRow="0" w:firstColumn="1" w:lastColumn="0" w:noHBand="0" w:noVBand="1"/>
      </w:tblPr>
      <w:tblGrid>
        <w:gridCol w:w="2073"/>
        <w:gridCol w:w="6603"/>
        <w:gridCol w:w="1418"/>
        <w:gridCol w:w="3118"/>
      </w:tblGrid>
      <w:tr w:rsidR="00CB1AC5" w:rsidRPr="0022440E" w14:paraId="0C2E301E" w14:textId="77777777" w:rsidTr="006A4CF1">
        <w:tc>
          <w:tcPr>
            <w:tcW w:w="2073" w:type="dxa"/>
          </w:tcPr>
          <w:p w14:paraId="3F40A205" w14:textId="77777777" w:rsidR="00CB1AC5" w:rsidRPr="0022440E" w:rsidRDefault="00CB1AC5" w:rsidP="006A4CF1">
            <w:pPr>
              <w:rPr>
                <w:rFonts w:eastAsiaTheme="minorHAnsi"/>
                <w:b/>
                <w:noProof/>
                <w:sz w:val="20"/>
                <w:lang w:eastAsia="en-US"/>
              </w:rPr>
            </w:pPr>
            <w:bookmarkStart w:id="166" w:name="_Hlk100754391"/>
            <w:r w:rsidRPr="0022440E">
              <w:rPr>
                <w:rFonts w:eastAsiaTheme="minorHAnsi"/>
                <w:b/>
                <w:noProof/>
                <w:sz w:val="20"/>
                <w:lang w:eastAsia="en-US"/>
              </w:rPr>
              <w:t>Erieesmärk</w:t>
            </w:r>
          </w:p>
        </w:tc>
        <w:tc>
          <w:tcPr>
            <w:tcW w:w="6603" w:type="dxa"/>
          </w:tcPr>
          <w:p w14:paraId="2D94747B" w14:textId="77777777" w:rsidR="00CB1AC5" w:rsidRPr="0022440E" w:rsidRDefault="00CB1AC5" w:rsidP="006A4CF1">
            <w:pPr>
              <w:rPr>
                <w:rFonts w:eastAsiaTheme="minorHAnsi"/>
                <w:b/>
                <w:noProof/>
                <w:sz w:val="20"/>
                <w:lang w:eastAsia="en-US"/>
              </w:rPr>
            </w:pPr>
            <w:r w:rsidRPr="0022440E">
              <w:rPr>
                <w:rFonts w:eastAsiaTheme="minorHAnsi"/>
                <w:b/>
                <w:noProof/>
                <w:sz w:val="20"/>
                <w:lang w:eastAsia="en-US"/>
              </w:rPr>
              <w:t>Sekkumise liik</w:t>
            </w:r>
          </w:p>
        </w:tc>
        <w:tc>
          <w:tcPr>
            <w:tcW w:w="1418" w:type="dxa"/>
          </w:tcPr>
          <w:p w14:paraId="33456448" w14:textId="77777777" w:rsidR="00CB1AC5" w:rsidRPr="0022440E" w:rsidRDefault="00CB1AC5" w:rsidP="006A4CF1">
            <w:pPr>
              <w:rPr>
                <w:rFonts w:eastAsiaTheme="minorHAnsi"/>
                <w:b/>
                <w:noProof/>
                <w:sz w:val="20"/>
                <w:lang w:eastAsia="en-US"/>
              </w:rPr>
            </w:pPr>
            <w:r w:rsidRPr="0022440E">
              <w:rPr>
                <w:rFonts w:eastAsiaTheme="minorHAnsi"/>
                <w:b/>
                <w:noProof/>
                <w:sz w:val="20"/>
                <w:lang w:eastAsia="en-US"/>
              </w:rPr>
              <w:t>Kood</w:t>
            </w:r>
          </w:p>
        </w:tc>
        <w:tc>
          <w:tcPr>
            <w:tcW w:w="3118" w:type="dxa"/>
          </w:tcPr>
          <w:p w14:paraId="0824F095" w14:textId="77777777" w:rsidR="00CB1AC5" w:rsidRPr="0022440E" w:rsidRDefault="00CB1AC5" w:rsidP="006A4CF1">
            <w:pPr>
              <w:rPr>
                <w:rFonts w:eastAsiaTheme="minorHAnsi"/>
                <w:b/>
                <w:noProof/>
                <w:sz w:val="20"/>
                <w:lang w:eastAsia="en-US"/>
              </w:rPr>
            </w:pPr>
            <w:r w:rsidRPr="0022440E">
              <w:rPr>
                <w:rFonts w:eastAsiaTheme="minorHAnsi"/>
                <w:b/>
                <w:noProof/>
                <w:sz w:val="20"/>
                <w:lang w:eastAsia="en-US"/>
              </w:rPr>
              <w:t>Esialgne summa (eurodes)</w:t>
            </w:r>
          </w:p>
        </w:tc>
      </w:tr>
      <w:tr w:rsidR="00CB1AC5" w:rsidRPr="0022440E" w14:paraId="736320EE" w14:textId="77777777" w:rsidTr="006A4CF1">
        <w:tc>
          <w:tcPr>
            <w:tcW w:w="2073" w:type="dxa"/>
          </w:tcPr>
          <w:p w14:paraId="62F893E9" w14:textId="00BC2692" w:rsidR="00CB1AC5" w:rsidRPr="0022440E" w:rsidRDefault="00CB1AC5" w:rsidP="006A4CF1">
            <w:pPr>
              <w:rPr>
                <w:rFonts w:eastAsia="Times New Roman"/>
                <w:noProof/>
                <w:sz w:val="20"/>
              </w:rPr>
            </w:pPr>
            <w:r w:rsidRPr="0022440E">
              <w:rPr>
                <w:rFonts w:eastAsia="Times New Roman"/>
                <w:noProof/>
                <w:sz w:val="20"/>
              </w:rPr>
              <w:t>SO</w:t>
            </w:r>
            <w:r>
              <w:rPr>
                <w:rFonts w:eastAsia="Times New Roman"/>
                <w:noProof/>
                <w:sz w:val="20"/>
              </w:rPr>
              <w:t>2</w:t>
            </w:r>
          </w:p>
        </w:tc>
        <w:tc>
          <w:tcPr>
            <w:tcW w:w="6603" w:type="dxa"/>
          </w:tcPr>
          <w:p w14:paraId="754F4781" w14:textId="77777777" w:rsidR="00CB1AC5" w:rsidRPr="0022440E" w:rsidRDefault="00CB1AC5" w:rsidP="006A4CF1">
            <w:pPr>
              <w:jc w:val="left"/>
              <w:rPr>
                <w:rFonts w:eastAsia="Times New Roman"/>
                <w:noProof/>
                <w:sz w:val="20"/>
              </w:rPr>
            </w:pPr>
            <w:r w:rsidRPr="0022440E">
              <w:rPr>
                <w:rFonts w:eastAsia="Times New Roman"/>
                <w:noProof/>
                <w:sz w:val="20"/>
              </w:rPr>
              <w:t>IKT-süsteemid, koostalitlusvõime, andmekvaliteet (välja arvatud seadmed)</w:t>
            </w:r>
          </w:p>
        </w:tc>
        <w:tc>
          <w:tcPr>
            <w:tcW w:w="1418" w:type="dxa"/>
          </w:tcPr>
          <w:p w14:paraId="7D771559" w14:textId="77777777" w:rsidR="00CB1AC5" w:rsidRPr="0022440E" w:rsidRDefault="00CB1AC5" w:rsidP="006A4CF1">
            <w:pPr>
              <w:rPr>
                <w:rFonts w:eastAsia="Times New Roman"/>
                <w:noProof/>
                <w:sz w:val="20"/>
              </w:rPr>
            </w:pPr>
            <w:r w:rsidRPr="0022440E">
              <w:rPr>
                <w:rFonts w:eastAsia="Times New Roman"/>
                <w:noProof/>
                <w:sz w:val="20"/>
              </w:rPr>
              <w:t>001</w:t>
            </w:r>
          </w:p>
        </w:tc>
        <w:tc>
          <w:tcPr>
            <w:tcW w:w="3118" w:type="dxa"/>
          </w:tcPr>
          <w:p w14:paraId="5C7AF057" w14:textId="2FBC3178" w:rsidR="00CB1AC5" w:rsidRPr="0022440E" w:rsidRDefault="00CB1AC5" w:rsidP="006A4CF1">
            <w:pPr>
              <w:rPr>
                <w:rFonts w:eastAsia="Times New Roman"/>
                <w:noProof/>
                <w:sz w:val="20"/>
              </w:rPr>
            </w:pPr>
            <w:r>
              <w:rPr>
                <w:rFonts w:eastAsia="Times New Roman"/>
                <w:noProof/>
                <w:sz w:val="20"/>
              </w:rPr>
              <w:t>0</w:t>
            </w:r>
          </w:p>
        </w:tc>
      </w:tr>
      <w:tr w:rsidR="00CB1AC5" w:rsidRPr="00CB1AC5" w14:paraId="0A58591D" w14:textId="77777777" w:rsidTr="006A4CF1">
        <w:tc>
          <w:tcPr>
            <w:tcW w:w="2073" w:type="dxa"/>
          </w:tcPr>
          <w:p w14:paraId="3CF336CF" w14:textId="70BA993E" w:rsidR="00CB1AC5" w:rsidRPr="0022440E" w:rsidRDefault="00CB1AC5" w:rsidP="006A4CF1">
            <w:pPr>
              <w:rPr>
                <w:rFonts w:eastAsia="Times New Roman"/>
                <w:noProof/>
                <w:sz w:val="20"/>
              </w:rPr>
            </w:pPr>
            <w:r>
              <w:rPr>
                <w:rFonts w:eastAsia="Times New Roman"/>
                <w:noProof/>
                <w:sz w:val="20"/>
              </w:rPr>
              <w:t>SO2</w:t>
            </w:r>
          </w:p>
        </w:tc>
        <w:tc>
          <w:tcPr>
            <w:tcW w:w="6603" w:type="dxa"/>
          </w:tcPr>
          <w:p w14:paraId="598A6FDA" w14:textId="77777777" w:rsidR="00CB1AC5" w:rsidRPr="00CB1AC5" w:rsidRDefault="00CB1AC5" w:rsidP="006A4CF1">
            <w:pPr>
              <w:jc w:val="left"/>
              <w:rPr>
                <w:rFonts w:eastAsia="Times New Roman"/>
                <w:noProof/>
                <w:sz w:val="20"/>
              </w:rPr>
            </w:pPr>
            <w:r w:rsidRPr="00CB1AC5">
              <w:rPr>
                <w:sz w:val="20"/>
              </w:rPr>
              <w:t>Võrgustikud, tippkeskused, koostööstruktuurid, ühismeetmed ja -operatsioonid</w:t>
            </w:r>
          </w:p>
        </w:tc>
        <w:tc>
          <w:tcPr>
            <w:tcW w:w="1418" w:type="dxa"/>
          </w:tcPr>
          <w:p w14:paraId="2EF1D111" w14:textId="77777777" w:rsidR="00CB1AC5" w:rsidRPr="00CB1AC5" w:rsidRDefault="00CB1AC5" w:rsidP="006A4CF1">
            <w:pPr>
              <w:rPr>
                <w:rFonts w:eastAsia="Times New Roman"/>
                <w:noProof/>
                <w:sz w:val="20"/>
              </w:rPr>
            </w:pPr>
            <w:r w:rsidRPr="00CB1AC5">
              <w:rPr>
                <w:rFonts w:eastAsia="Times New Roman"/>
                <w:noProof/>
                <w:sz w:val="20"/>
              </w:rPr>
              <w:t>002</w:t>
            </w:r>
          </w:p>
        </w:tc>
        <w:tc>
          <w:tcPr>
            <w:tcW w:w="3118" w:type="dxa"/>
          </w:tcPr>
          <w:p w14:paraId="0DEE4EF9" w14:textId="77777777" w:rsidR="00CB1AC5" w:rsidRPr="00CB1AC5" w:rsidRDefault="00CB1AC5" w:rsidP="006A4CF1">
            <w:pPr>
              <w:rPr>
                <w:rFonts w:eastAsia="Times New Roman"/>
                <w:noProof/>
                <w:sz w:val="20"/>
              </w:rPr>
            </w:pPr>
            <w:r w:rsidRPr="00CB1AC5">
              <w:rPr>
                <w:rFonts w:eastAsia="Times New Roman"/>
                <w:noProof/>
                <w:sz w:val="20"/>
              </w:rPr>
              <w:t>0</w:t>
            </w:r>
          </w:p>
        </w:tc>
      </w:tr>
      <w:tr w:rsidR="00CB1AC5" w:rsidRPr="00CB1AC5" w14:paraId="62CCAF13" w14:textId="77777777" w:rsidTr="006A4CF1">
        <w:tc>
          <w:tcPr>
            <w:tcW w:w="2073" w:type="dxa"/>
          </w:tcPr>
          <w:p w14:paraId="7A5F58EA" w14:textId="2A19FDE8" w:rsidR="00CB1AC5" w:rsidRPr="0022440E" w:rsidRDefault="00CB1AC5" w:rsidP="006A4CF1">
            <w:pPr>
              <w:rPr>
                <w:rFonts w:eastAsia="Times New Roman"/>
                <w:noProof/>
                <w:sz w:val="20"/>
              </w:rPr>
            </w:pPr>
            <w:r>
              <w:rPr>
                <w:rFonts w:eastAsia="Times New Roman"/>
                <w:noProof/>
                <w:sz w:val="20"/>
              </w:rPr>
              <w:t>SO2</w:t>
            </w:r>
          </w:p>
        </w:tc>
        <w:tc>
          <w:tcPr>
            <w:tcW w:w="6603" w:type="dxa"/>
          </w:tcPr>
          <w:p w14:paraId="36E30FBB" w14:textId="77777777" w:rsidR="00CB1AC5" w:rsidRPr="00CB1AC5" w:rsidRDefault="00CB1AC5" w:rsidP="006A4CF1">
            <w:pPr>
              <w:jc w:val="left"/>
              <w:rPr>
                <w:rFonts w:eastAsia="Times New Roman"/>
                <w:noProof/>
                <w:sz w:val="20"/>
              </w:rPr>
            </w:pPr>
            <w:r w:rsidRPr="00CB1AC5">
              <w:rPr>
                <w:sz w:val="20"/>
              </w:rPr>
              <w:t>Ühised uurimisrühmad või muud ühisoperatsioonid</w:t>
            </w:r>
          </w:p>
        </w:tc>
        <w:tc>
          <w:tcPr>
            <w:tcW w:w="1418" w:type="dxa"/>
          </w:tcPr>
          <w:p w14:paraId="3FDF4330" w14:textId="77777777" w:rsidR="00CB1AC5" w:rsidRPr="00CB1AC5" w:rsidRDefault="00CB1AC5" w:rsidP="006A4CF1">
            <w:pPr>
              <w:rPr>
                <w:rFonts w:eastAsia="Times New Roman"/>
                <w:noProof/>
                <w:sz w:val="20"/>
              </w:rPr>
            </w:pPr>
            <w:r w:rsidRPr="00CB1AC5">
              <w:rPr>
                <w:rFonts w:eastAsia="Times New Roman"/>
                <w:noProof/>
                <w:sz w:val="20"/>
              </w:rPr>
              <w:t>003</w:t>
            </w:r>
          </w:p>
        </w:tc>
        <w:tc>
          <w:tcPr>
            <w:tcW w:w="3118" w:type="dxa"/>
          </w:tcPr>
          <w:p w14:paraId="73216280" w14:textId="0CA995DE" w:rsidR="00CB1AC5" w:rsidRPr="00CB1AC5" w:rsidRDefault="00310A0D" w:rsidP="006A4CF1">
            <w:pPr>
              <w:rPr>
                <w:rFonts w:eastAsia="Times New Roman"/>
                <w:noProof/>
                <w:sz w:val="20"/>
              </w:rPr>
            </w:pPr>
            <w:r>
              <w:rPr>
                <w:rFonts w:eastAsia="Times New Roman"/>
                <w:noProof/>
                <w:sz w:val="20"/>
              </w:rPr>
              <w:t>324</w:t>
            </w:r>
            <w:r w:rsidR="00FE5ED4">
              <w:rPr>
                <w:rFonts w:eastAsia="Times New Roman"/>
                <w:noProof/>
                <w:sz w:val="20"/>
              </w:rPr>
              <w:t> </w:t>
            </w:r>
            <w:r>
              <w:rPr>
                <w:rFonts w:eastAsia="Times New Roman"/>
                <w:noProof/>
                <w:sz w:val="20"/>
              </w:rPr>
              <w:t>900</w:t>
            </w:r>
            <w:del w:id="167" w:author="Ülle Leht" w:date="2025-07-11T12:48:00Z">
              <w:r w:rsidR="00FE5ED4" w:rsidDel="00B2512E">
                <w:rPr>
                  <w:rFonts w:eastAsia="Times New Roman"/>
                  <w:noProof/>
                  <w:sz w:val="20"/>
                </w:rPr>
                <w:delText>,2</w:delText>
              </w:r>
            </w:del>
          </w:p>
        </w:tc>
      </w:tr>
      <w:tr w:rsidR="00CB1AC5" w:rsidRPr="00CB1AC5" w14:paraId="24B16903" w14:textId="77777777" w:rsidTr="006A4CF1">
        <w:tc>
          <w:tcPr>
            <w:tcW w:w="2073" w:type="dxa"/>
          </w:tcPr>
          <w:p w14:paraId="61655F5D" w14:textId="0D0E2CEE" w:rsidR="00CB1AC5" w:rsidRPr="0022440E" w:rsidRDefault="00CB1AC5" w:rsidP="006A4CF1">
            <w:pPr>
              <w:rPr>
                <w:rFonts w:eastAsia="Times New Roman"/>
                <w:noProof/>
                <w:sz w:val="20"/>
              </w:rPr>
            </w:pPr>
            <w:r>
              <w:rPr>
                <w:rFonts w:eastAsia="Times New Roman"/>
                <w:noProof/>
                <w:sz w:val="20"/>
              </w:rPr>
              <w:t>SO2</w:t>
            </w:r>
          </w:p>
        </w:tc>
        <w:tc>
          <w:tcPr>
            <w:tcW w:w="6603" w:type="dxa"/>
          </w:tcPr>
          <w:p w14:paraId="09086F78" w14:textId="77777777" w:rsidR="00CB1AC5" w:rsidRPr="00CB1AC5" w:rsidRDefault="00CB1AC5" w:rsidP="006A4CF1">
            <w:pPr>
              <w:jc w:val="left"/>
              <w:rPr>
                <w:rFonts w:eastAsia="Times New Roman"/>
                <w:noProof/>
                <w:sz w:val="20"/>
              </w:rPr>
            </w:pPr>
            <w:r w:rsidRPr="00CB1AC5">
              <w:rPr>
                <w:sz w:val="20"/>
              </w:rPr>
              <w:t>Ekspertide lähetamine või kasutamine</w:t>
            </w:r>
          </w:p>
        </w:tc>
        <w:tc>
          <w:tcPr>
            <w:tcW w:w="1418" w:type="dxa"/>
          </w:tcPr>
          <w:p w14:paraId="23A90BAA" w14:textId="77777777" w:rsidR="00CB1AC5" w:rsidRPr="00CB1AC5" w:rsidRDefault="00CB1AC5" w:rsidP="006A4CF1">
            <w:pPr>
              <w:rPr>
                <w:rFonts w:eastAsia="Times New Roman"/>
                <w:noProof/>
                <w:sz w:val="20"/>
              </w:rPr>
            </w:pPr>
            <w:r w:rsidRPr="00CB1AC5">
              <w:rPr>
                <w:rFonts w:eastAsia="Times New Roman"/>
                <w:noProof/>
                <w:sz w:val="20"/>
              </w:rPr>
              <w:t>004</w:t>
            </w:r>
          </w:p>
        </w:tc>
        <w:tc>
          <w:tcPr>
            <w:tcW w:w="3118" w:type="dxa"/>
          </w:tcPr>
          <w:p w14:paraId="27312DA9" w14:textId="77777777" w:rsidR="00CB1AC5" w:rsidRPr="00CB1AC5" w:rsidRDefault="00CB1AC5" w:rsidP="006A4CF1">
            <w:pPr>
              <w:rPr>
                <w:rFonts w:eastAsia="Times New Roman"/>
                <w:noProof/>
                <w:sz w:val="20"/>
              </w:rPr>
            </w:pPr>
            <w:r w:rsidRPr="00CB1AC5">
              <w:rPr>
                <w:rFonts w:eastAsia="Times New Roman"/>
                <w:noProof/>
                <w:sz w:val="20"/>
              </w:rPr>
              <w:t>0</w:t>
            </w:r>
          </w:p>
        </w:tc>
      </w:tr>
      <w:tr w:rsidR="00CB1AC5" w:rsidRPr="0022440E" w14:paraId="61475D0A" w14:textId="77777777" w:rsidTr="006A4CF1">
        <w:tc>
          <w:tcPr>
            <w:tcW w:w="2073" w:type="dxa"/>
          </w:tcPr>
          <w:p w14:paraId="45166FE8" w14:textId="34DC75F9" w:rsidR="00CB1AC5" w:rsidRPr="0022440E" w:rsidRDefault="00CB1AC5" w:rsidP="006A4CF1">
            <w:pPr>
              <w:rPr>
                <w:rFonts w:eastAsia="Times New Roman"/>
                <w:noProof/>
                <w:sz w:val="20"/>
              </w:rPr>
            </w:pPr>
            <w:r w:rsidRPr="0022440E">
              <w:rPr>
                <w:rFonts w:eastAsia="Times New Roman"/>
                <w:noProof/>
                <w:sz w:val="20"/>
              </w:rPr>
              <w:t>SO</w:t>
            </w:r>
            <w:r>
              <w:rPr>
                <w:rFonts w:eastAsia="Times New Roman"/>
                <w:noProof/>
                <w:sz w:val="20"/>
              </w:rPr>
              <w:t>2</w:t>
            </w:r>
          </w:p>
        </w:tc>
        <w:tc>
          <w:tcPr>
            <w:tcW w:w="6603" w:type="dxa"/>
          </w:tcPr>
          <w:p w14:paraId="08CFECA1" w14:textId="77777777" w:rsidR="00CB1AC5" w:rsidRPr="0022440E" w:rsidRDefault="00CB1AC5" w:rsidP="006A4CF1">
            <w:pPr>
              <w:jc w:val="left"/>
              <w:rPr>
                <w:rFonts w:eastAsia="Times New Roman"/>
                <w:noProof/>
                <w:sz w:val="20"/>
              </w:rPr>
            </w:pPr>
            <w:r w:rsidRPr="0022440E">
              <w:rPr>
                <w:rFonts w:eastAsia="Times New Roman"/>
                <w:noProof/>
                <w:sz w:val="20"/>
              </w:rPr>
              <w:t>Koolitus</w:t>
            </w:r>
          </w:p>
        </w:tc>
        <w:tc>
          <w:tcPr>
            <w:tcW w:w="1418" w:type="dxa"/>
          </w:tcPr>
          <w:p w14:paraId="2BB58BB2" w14:textId="77777777" w:rsidR="00CB1AC5" w:rsidRPr="0022440E" w:rsidRDefault="00CB1AC5" w:rsidP="006A4CF1">
            <w:pPr>
              <w:rPr>
                <w:rFonts w:eastAsia="Times New Roman"/>
                <w:noProof/>
                <w:sz w:val="20"/>
              </w:rPr>
            </w:pPr>
            <w:r w:rsidRPr="0022440E">
              <w:rPr>
                <w:rFonts w:eastAsia="Times New Roman"/>
                <w:noProof/>
                <w:sz w:val="20"/>
              </w:rPr>
              <w:t>005</w:t>
            </w:r>
          </w:p>
        </w:tc>
        <w:tc>
          <w:tcPr>
            <w:tcW w:w="3118" w:type="dxa"/>
          </w:tcPr>
          <w:p w14:paraId="6EBCEFC5" w14:textId="5B09CDCF" w:rsidR="00CB1AC5" w:rsidRPr="0022440E" w:rsidRDefault="00CB1AC5" w:rsidP="006A4CF1">
            <w:pPr>
              <w:rPr>
                <w:rFonts w:eastAsia="Times New Roman"/>
                <w:noProof/>
                <w:sz w:val="20"/>
              </w:rPr>
            </w:pPr>
            <w:del w:id="168" w:author="Ülle Leht" w:date="2025-07-11T12:48:00Z">
              <w:r w:rsidDel="00B2512E">
                <w:rPr>
                  <w:rFonts w:eastAsia="Times New Roman"/>
                  <w:noProof/>
                  <w:sz w:val="20"/>
                </w:rPr>
                <w:delText>371 250</w:delText>
              </w:r>
            </w:del>
            <w:ins w:id="169" w:author="Ülle Leht" w:date="2025-07-11T12:48:00Z">
              <w:r w:rsidR="00B2512E">
                <w:rPr>
                  <w:rFonts w:eastAsia="Times New Roman"/>
                  <w:noProof/>
                  <w:sz w:val="20"/>
                </w:rPr>
                <w:t>465 000</w:t>
              </w:r>
            </w:ins>
          </w:p>
        </w:tc>
      </w:tr>
      <w:tr w:rsidR="00CB1AC5" w:rsidRPr="0022440E" w14:paraId="4B44B50D" w14:textId="77777777" w:rsidTr="006A4CF1">
        <w:tc>
          <w:tcPr>
            <w:tcW w:w="2073" w:type="dxa"/>
          </w:tcPr>
          <w:p w14:paraId="09C927DF" w14:textId="79CA7986" w:rsidR="00CB1AC5" w:rsidRPr="0022440E" w:rsidRDefault="00CB1AC5" w:rsidP="006A4CF1">
            <w:pPr>
              <w:rPr>
                <w:rFonts w:eastAsia="Times New Roman"/>
                <w:noProof/>
                <w:sz w:val="20"/>
              </w:rPr>
            </w:pPr>
            <w:r w:rsidRPr="0022440E">
              <w:rPr>
                <w:rFonts w:eastAsia="Times New Roman"/>
                <w:noProof/>
                <w:sz w:val="20"/>
              </w:rPr>
              <w:t>SO</w:t>
            </w:r>
            <w:r>
              <w:rPr>
                <w:rFonts w:eastAsia="Times New Roman"/>
                <w:noProof/>
                <w:sz w:val="20"/>
              </w:rPr>
              <w:t>2</w:t>
            </w:r>
          </w:p>
        </w:tc>
        <w:tc>
          <w:tcPr>
            <w:tcW w:w="6603" w:type="dxa"/>
          </w:tcPr>
          <w:p w14:paraId="050B4452" w14:textId="77777777" w:rsidR="00CB1AC5" w:rsidRPr="0022440E" w:rsidRDefault="00CB1AC5" w:rsidP="006A4CF1">
            <w:pPr>
              <w:jc w:val="left"/>
              <w:rPr>
                <w:rFonts w:eastAsia="Times New Roman"/>
                <w:noProof/>
                <w:sz w:val="20"/>
              </w:rPr>
            </w:pPr>
            <w:r w:rsidRPr="0022440E">
              <w:rPr>
                <w:rFonts w:eastAsia="Times New Roman"/>
                <w:noProof/>
                <w:sz w:val="20"/>
              </w:rPr>
              <w:t>Parimate tavade vahetamine, õpikojad, konverentsid, üritused, teadlikkuse suurendamise kampaaniad, teavitusmeetmed</w:t>
            </w:r>
          </w:p>
        </w:tc>
        <w:tc>
          <w:tcPr>
            <w:tcW w:w="1418" w:type="dxa"/>
          </w:tcPr>
          <w:p w14:paraId="1C48BB02" w14:textId="77777777" w:rsidR="00CB1AC5" w:rsidRPr="0022440E" w:rsidRDefault="00CB1AC5" w:rsidP="006A4CF1">
            <w:pPr>
              <w:rPr>
                <w:rFonts w:eastAsia="Times New Roman"/>
                <w:noProof/>
                <w:sz w:val="20"/>
              </w:rPr>
            </w:pPr>
            <w:r w:rsidRPr="0022440E">
              <w:rPr>
                <w:rFonts w:eastAsia="Times New Roman"/>
                <w:noProof/>
                <w:sz w:val="20"/>
              </w:rPr>
              <w:t>006</w:t>
            </w:r>
          </w:p>
        </w:tc>
        <w:tc>
          <w:tcPr>
            <w:tcW w:w="3118" w:type="dxa"/>
          </w:tcPr>
          <w:p w14:paraId="2D3AFE90" w14:textId="47A1B6A7" w:rsidR="00CB1AC5" w:rsidRPr="0022440E" w:rsidRDefault="00CB1AC5" w:rsidP="006A4CF1">
            <w:pPr>
              <w:rPr>
                <w:rFonts w:eastAsia="Times New Roman"/>
                <w:noProof/>
                <w:sz w:val="20"/>
              </w:rPr>
            </w:pPr>
            <w:r>
              <w:rPr>
                <w:rFonts w:eastAsia="Times New Roman"/>
                <w:noProof/>
                <w:sz w:val="20"/>
              </w:rPr>
              <w:t>862 500</w:t>
            </w:r>
          </w:p>
        </w:tc>
      </w:tr>
      <w:tr w:rsidR="00CB1AC5" w:rsidRPr="0022440E" w14:paraId="3E908410" w14:textId="77777777" w:rsidTr="006A4CF1">
        <w:tc>
          <w:tcPr>
            <w:tcW w:w="2073" w:type="dxa"/>
          </w:tcPr>
          <w:p w14:paraId="25E28C4A" w14:textId="410BB9C3" w:rsidR="00CB1AC5" w:rsidRPr="0022440E" w:rsidRDefault="00CB1AC5" w:rsidP="006A4CF1">
            <w:pPr>
              <w:rPr>
                <w:rFonts w:eastAsia="Times New Roman"/>
                <w:noProof/>
                <w:sz w:val="20"/>
              </w:rPr>
            </w:pPr>
            <w:r>
              <w:rPr>
                <w:rFonts w:eastAsia="Times New Roman"/>
                <w:noProof/>
                <w:sz w:val="20"/>
              </w:rPr>
              <w:t>SO2</w:t>
            </w:r>
          </w:p>
        </w:tc>
        <w:tc>
          <w:tcPr>
            <w:tcW w:w="6603" w:type="dxa"/>
          </w:tcPr>
          <w:p w14:paraId="7F2CC12E" w14:textId="77777777" w:rsidR="00CB1AC5" w:rsidRPr="00CB1AC5" w:rsidRDefault="00CB1AC5" w:rsidP="006A4CF1">
            <w:pPr>
              <w:jc w:val="left"/>
              <w:rPr>
                <w:rFonts w:eastAsia="Times New Roman"/>
                <w:noProof/>
                <w:sz w:val="20"/>
              </w:rPr>
            </w:pPr>
            <w:r w:rsidRPr="00CB1AC5">
              <w:rPr>
                <w:sz w:val="20"/>
              </w:rPr>
              <w:t>Uuringud, katseprojektid, riskide hindamine</w:t>
            </w:r>
          </w:p>
        </w:tc>
        <w:tc>
          <w:tcPr>
            <w:tcW w:w="1418" w:type="dxa"/>
          </w:tcPr>
          <w:p w14:paraId="72FBFACB" w14:textId="77777777" w:rsidR="00CB1AC5" w:rsidRPr="00CB1AC5" w:rsidRDefault="00CB1AC5" w:rsidP="006A4CF1">
            <w:pPr>
              <w:rPr>
                <w:rFonts w:eastAsia="Times New Roman"/>
                <w:noProof/>
                <w:sz w:val="20"/>
              </w:rPr>
            </w:pPr>
            <w:r w:rsidRPr="00CB1AC5">
              <w:rPr>
                <w:rFonts w:eastAsia="Times New Roman"/>
                <w:noProof/>
                <w:sz w:val="20"/>
              </w:rPr>
              <w:t>007</w:t>
            </w:r>
          </w:p>
        </w:tc>
        <w:tc>
          <w:tcPr>
            <w:tcW w:w="3118" w:type="dxa"/>
          </w:tcPr>
          <w:p w14:paraId="47D12BF7" w14:textId="77777777" w:rsidR="00CB1AC5" w:rsidRPr="0022440E" w:rsidRDefault="00CB1AC5" w:rsidP="006A4CF1">
            <w:pPr>
              <w:rPr>
                <w:rFonts w:eastAsia="Times New Roman"/>
                <w:noProof/>
                <w:sz w:val="20"/>
              </w:rPr>
            </w:pPr>
            <w:r>
              <w:rPr>
                <w:rFonts w:eastAsia="Times New Roman"/>
                <w:noProof/>
                <w:sz w:val="20"/>
              </w:rPr>
              <w:t>0</w:t>
            </w:r>
          </w:p>
        </w:tc>
      </w:tr>
      <w:tr w:rsidR="00CB1AC5" w:rsidRPr="0022440E" w14:paraId="69C8A2D0" w14:textId="77777777" w:rsidTr="006A4CF1">
        <w:tc>
          <w:tcPr>
            <w:tcW w:w="2073" w:type="dxa"/>
          </w:tcPr>
          <w:p w14:paraId="492731C7" w14:textId="7A577F32" w:rsidR="00CB1AC5" w:rsidRPr="0022440E" w:rsidRDefault="00CB1AC5" w:rsidP="006A4CF1">
            <w:pPr>
              <w:rPr>
                <w:rFonts w:eastAsia="Times New Roman"/>
                <w:noProof/>
                <w:sz w:val="20"/>
              </w:rPr>
            </w:pPr>
            <w:r w:rsidRPr="0022440E">
              <w:rPr>
                <w:rFonts w:eastAsia="Times New Roman"/>
                <w:noProof/>
                <w:sz w:val="20"/>
              </w:rPr>
              <w:lastRenderedPageBreak/>
              <w:t>SO</w:t>
            </w:r>
            <w:r>
              <w:rPr>
                <w:rFonts w:eastAsia="Times New Roman"/>
                <w:noProof/>
                <w:sz w:val="20"/>
              </w:rPr>
              <w:t>2</w:t>
            </w:r>
          </w:p>
        </w:tc>
        <w:tc>
          <w:tcPr>
            <w:tcW w:w="6603" w:type="dxa"/>
          </w:tcPr>
          <w:p w14:paraId="7FAD8292" w14:textId="77777777" w:rsidR="00CB1AC5" w:rsidRPr="0022440E" w:rsidRDefault="00CB1AC5" w:rsidP="006A4CF1">
            <w:pPr>
              <w:jc w:val="left"/>
              <w:rPr>
                <w:rFonts w:eastAsia="Times New Roman"/>
                <w:noProof/>
                <w:sz w:val="20"/>
              </w:rPr>
            </w:pPr>
            <w:r w:rsidRPr="0022440E">
              <w:rPr>
                <w:rFonts w:eastAsia="Times New Roman"/>
                <w:noProof/>
                <w:sz w:val="20"/>
              </w:rPr>
              <w:t>Seadmed</w:t>
            </w:r>
          </w:p>
        </w:tc>
        <w:tc>
          <w:tcPr>
            <w:tcW w:w="1418" w:type="dxa"/>
          </w:tcPr>
          <w:p w14:paraId="3E770EBB" w14:textId="77777777" w:rsidR="00CB1AC5" w:rsidRPr="0022440E" w:rsidRDefault="00CB1AC5" w:rsidP="006A4CF1">
            <w:pPr>
              <w:rPr>
                <w:rFonts w:eastAsia="Times New Roman"/>
                <w:noProof/>
                <w:sz w:val="20"/>
              </w:rPr>
            </w:pPr>
            <w:r w:rsidRPr="0022440E">
              <w:rPr>
                <w:rFonts w:eastAsia="Times New Roman"/>
                <w:noProof/>
                <w:sz w:val="20"/>
              </w:rPr>
              <w:t>008</w:t>
            </w:r>
          </w:p>
        </w:tc>
        <w:tc>
          <w:tcPr>
            <w:tcW w:w="3118" w:type="dxa"/>
          </w:tcPr>
          <w:p w14:paraId="787CE0CA" w14:textId="68877036" w:rsidR="00CB1AC5" w:rsidRPr="0022440E" w:rsidRDefault="00310A0D" w:rsidP="006A4CF1">
            <w:pPr>
              <w:rPr>
                <w:rFonts w:eastAsia="Times New Roman"/>
                <w:noProof/>
                <w:sz w:val="20"/>
              </w:rPr>
            </w:pPr>
            <w:del w:id="170" w:author="Ülle Leht" w:date="2025-07-11T12:48:00Z">
              <w:r w:rsidDel="00B2512E">
                <w:rPr>
                  <w:rFonts w:eastAsia="Times New Roman"/>
                  <w:noProof/>
                  <w:sz w:val="20"/>
                </w:rPr>
                <w:delText>198 751</w:delText>
              </w:r>
            </w:del>
            <w:ins w:id="171" w:author="Ülle Leht" w:date="2025-07-11T12:48:00Z">
              <w:r w:rsidR="00B2512E">
                <w:rPr>
                  <w:rFonts w:eastAsia="Times New Roman"/>
                  <w:noProof/>
                  <w:sz w:val="20"/>
                </w:rPr>
                <w:t>105 001,2</w:t>
              </w:r>
            </w:ins>
          </w:p>
        </w:tc>
      </w:tr>
      <w:tr w:rsidR="00CB1AC5" w:rsidRPr="00CB1AC5" w14:paraId="5E256C12" w14:textId="77777777" w:rsidTr="006A4CF1">
        <w:tc>
          <w:tcPr>
            <w:tcW w:w="2073" w:type="dxa"/>
          </w:tcPr>
          <w:p w14:paraId="511AE219" w14:textId="6579DC19" w:rsidR="00CB1AC5" w:rsidRPr="00CB1AC5" w:rsidRDefault="00CB1AC5" w:rsidP="006A4CF1">
            <w:pPr>
              <w:rPr>
                <w:rFonts w:eastAsia="Times New Roman"/>
                <w:noProof/>
                <w:sz w:val="20"/>
              </w:rPr>
            </w:pPr>
            <w:r w:rsidRPr="00CB1AC5">
              <w:rPr>
                <w:rFonts w:eastAsia="Times New Roman"/>
                <w:noProof/>
                <w:sz w:val="20"/>
              </w:rPr>
              <w:t>SO</w:t>
            </w:r>
            <w:r>
              <w:rPr>
                <w:rFonts w:eastAsia="Times New Roman"/>
                <w:noProof/>
                <w:sz w:val="20"/>
              </w:rPr>
              <w:t>2</w:t>
            </w:r>
          </w:p>
        </w:tc>
        <w:tc>
          <w:tcPr>
            <w:tcW w:w="6603" w:type="dxa"/>
          </w:tcPr>
          <w:p w14:paraId="0F60BF70" w14:textId="77777777" w:rsidR="00CB1AC5" w:rsidRPr="00CB1AC5" w:rsidRDefault="00CB1AC5" w:rsidP="006A4CF1">
            <w:pPr>
              <w:jc w:val="left"/>
              <w:rPr>
                <w:rFonts w:eastAsia="Times New Roman"/>
                <w:noProof/>
                <w:sz w:val="20"/>
              </w:rPr>
            </w:pPr>
            <w:r w:rsidRPr="00CB1AC5">
              <w:rPr>
                <w:sz w:val="20"/>
              </w:rPr>
              <w:t>Transpordivahendid</w:t>
            </w:r>
          </w:p>
        </w:tc>
        <w:tc>
          <w:tcPr>
            <w:tcW w:w="1418" w:type="dxa"/>
          </w:tcPr>
          <w:p w14:paraId="0D9CE3D0" w14:textId="77777777" w:rsidR="00CB1AC5" w:rsidRPr="00CB1AC5" w:rsidRDefault="00CB1AC5" w:rsidP="006A4CF1">
            <w:pPr>
              <w:rPr>
                <w:rFonts w:eastAsia="Times New Roman"/>
                <w:noProof/>
                <w:sz w:val="20"/>
              </w:rPr>
            </w:pPr>
            <w:r w:rsidRPr="00CB1AC5">
              <w:rPr>
                <w:rFonts w:eastAsia="Times New Roman"/>
                <w:noProof/>
                <w:sz w:val="20"/>
              </w:rPr>
              <w:t>009</w:t>
            </w:r>
          </w:p>
        </w:tc>
        <w:tc>
          <w:tcPr>
            <w:tcW w:w="3118" w:type="dxa"/>
          </w:tcPr>
          <w:p w14:paraId="56DC57E9" w14:textId="77777777" w:rsidR="00CB1AC5" w:rsidRPr="00CB1AC5" w:rsidRDefault="00CB1AC5" w:rsidP="006A4CF1">
            <w:pPr>
              <w:rPr>
                <w:rFonts w:eastAsia="Times New Roman"/>
                <w:noProof/>
                <w:sz w:val="20"/>
              </w:rPr>
            </w:pPr>
            <w:r w:rsidRPr="00CB1AC5">
              <w:rPr>
                <w:rFonts w:eastAsia="Times New Roman"/>
                <w:noProof/>
                <w:sz w:val="20"/>
              </w:rPr>
              <w:t>0</w:t>
            </w:r>
          </w:p>
        </w:tc>
      </w:tr>
      <w:tr w:rsidR="00CB1AC5" w:rsidRPr="00CB1AC5" w14:paraId="5D785315" w14:textId="77777777" w:rsidTr="006A4CF1">
        <w:tc>
          <w:tcPr>
            <w:tcW w:w="2073" w:type="dxa"/>
          </w:tcPr>
          <w:p w14:paraId="5CAFD3FE" w14:textId="33DA8A1E" w:rsidR="00CB1AC5" w:rsidRPr="00CB1AC5" w:rsidRDefault="00CB1AC5" w:rsidP="006A4CF1">
            <w:pPr>
              <w:rPr>
                <w:rFonts w:eastAsia="Times New Roman"/>
                <w:noProof/>
                <w:sz w:val="20"/>
              </w:rPr>
            </w:pPr>
            <w:r w:rsidRPr="00CB1AC5">
              <w:rPr>
                <w:rFonts w:eastAsia="Times New Roman"/>
                <w:noProof/>
                <w:sz w:val="20"/>
              </w:rPr>
              <w:t>SO</w:t>
            </w:r>
            <w:r>
              <w:rPr>
                <w:rFonts w:eastAsia="Times New Roman"/>
                <w:noProof/>
                <w:sz w:val="20"/>
              </w:rPr>
              <w:t>2</w:t>
            </w:r>
          </w:p>
        </w:tc>
        <w:tc>
          <w:tcPr>
            <w:tcW w:w="6603" w:type="dxa"/>
          </w:tcPr>
          <w:p w14:paraId="60648EDD" w14:textId="77777777" w:rsidR="00CB1AC5" w:rsidRPr="00CB1AC5" w:rsidRDefault="00CB1AC5" w:rsidP="006A4CF1">
            <w:pPr>
              <w:jc w:val="left"/>
              <w:rPr>
                <w:rFonts w:eastAsia="Times New Roman"/>
                <w:noProof/>
                <w:sz w:val="20"/>
              </w:rPr>
            </w:pPr>
            <w:r w:rsidRPr="00CB1AC5">
              <w:rPr>
                <w:sz w:val="20"/>
              </w:rPr>
              <w:t>Hooned, rajatised</w:t>
            </w:r>
          </w:p>
        </w:tc>
        <w:tc>
          <w:tcPr>
            <w:tcW w:w="1418" w:type="dxa"/>
          </w:tcPr>
          <w:p w14:paraId="0CC99B17" w14:textId="77777777" w:rsidR="00CB1AC5" w:rsidRPr="00CB1AC5" w:rsidRDefault="00CB1AC5" w:rsidP="006A4CF1">
            <w:pPr>
              <w:rPr>
                <w:rFonts w:eastAsia="Times New Roman"/>
                <w:noProof/>
                <w:sz w:val="20"/>
              </w:rPr>
            </w:pPr>
            <w:r w:rsidRPr="00CB1AC5">
              <w:rPr>
                <w:rFonts w:eastAsia="Times New Roman"/>
                <w:noProof/>
                <w:sz w:val="20"/>
              </w:rPr>
              <w:t>010</w:t>
            </w:r>
          </w:p>
        </w:tc>
        <w:tc>
          <w:tcPr>
            <w:tcW w:w="3118" w:type="dxa"/>
          </w:tcPr>
          <w:p w14:paraId="2D4F7CED" w14:textId="77777777" w:rsidR="00CB1AC5" w:rsidRPr="00CB1AC5" w:rsidRDefault="00CB1AC5" w:rsidP="006A4CF1">
            <w:pPr>
              <w:rPr>
                <w:rFonts w:eastAsia="Times New Roman"/>
                <w:noProof/>
                <w:sz w:val="20"/>
              </w:rPr>
            </w:pPr>
            <w:r w:rsidRPr="00CB1AC5">
              <w:rPr>
                <w:rFonts w:eastAsia="Times New Roman"/>
                <w:noProof/>
                <w:sz w:val="20"/>
              </w:rPr>
              <w:t>0</w:t>
            </w:r>
          </w:p>
        </w:tc>
      </w:tr>
      <w:tr w:rsidR="00CB1AC5" w:rsidRPr="00CB1AC5" w14:paraId="02EF719A" w14:textId="77777777" w:rsidTr="006A4CF1">
        <w:tc>
          <w:tcPr>
            <w:tcW w:w="2073" w:type="dxa"/>
          </w:tcPr>
          <w:p w14:paraId="6C18354D" w14:textId="048BFE0A" w:rsidR="00CB1AC5" w:rsidRPr="00CB1AC5" w:rsidRDefault="00CB1AC5" w:rsidP="006A4CF1">
            <w:pPr>
              <w:rPr>
                <w:rFonts w:eastAsia="Times New Roman"/>
                <w:noProof/>
                <w:sz w:val="20"/>
              </w:rPr>
            </w:pPr>
            <w:r w:rsidRPr="00CB1AC5">
              <w:rPr>
                <w:rFonts w:eastAsia="Times New Roman"/>
                <w:noProof/>
                <w:sz w:val="20"/>
              </w:rPr>
              <w:t>SO</w:t>
            </w:r>
            <w:r>
              <w:rPr>
                <w:rFonts w:eastAsia="Times New Roman"/>
                <w:noProof/>
                <w:sz w:val="20"/>
              </w:rPr>
              <w:t>2</w:t>
            </w:r>
          </w:p>
        </w:tc>
        <w:tc>
          <w:tcPr>
            <w:tcW w:w="6603" w:type="dxa"/>
          </w:tcPr>
          <w:p w14:paraId="77C1C1A8" w14:textId="77777777" w:rsidR="00CB1AC5" w:rsidRPr="00CB1AC5" w:rsidRDefault="00CB1AC5" w:rsidP="006A4CF1">
            <w:pPr>
              <w:jc w:val="left"/>
              <w:rPr>
                <w:rFonts w:eastAsia="Times New Roman"/>
                <w:noProof/>
                <w:sz w:val="20"/>
              </w:rPr>
            </w:pPr>
            <w:r w:rsidRPr="00CB1AC5">
              <w:rPr>
                <w:sz w:val="20"/>
              </w:rPr>
              <w:t>Teadusprojektide rakendamine või muud järelmeetmed</w:t>
            </w:r>
          </w:p>
        </w:tc>
        <w:tc>
          <w:tcPr>
            <w:tcW w:w="1418" w:type="dxa"/>
          </w:tcPr>
          <w:p w14:paraId="5F2F3F71" w14:textId="77777777" w:rsidR="00CB1AC5" w:rsidRPr="00CB1AC5" w:rsidRDefault="00CB1AC5" w:rsidP="006A4CF1">
            <w:pPr>
              <w:rPr>
                <w:rFonts w:eastAsia="Times New Roman"/>
                <w:noProof/>
                <w:sz w:val="20"/>
              </w:rPr>
            </w:pPr>
            <w:r w:rsidRPr="00CB1AC5">
              <w:rPr>
                <w:rFonts w:eastAsia="Times New Roman"/>
                <w:noProof/>
                <w:sz w:val="20"/>
              </w:rPr>
              <w:t>011</w:t>
            </w:r>
          </w:p>
        </w:tc>
        <w:tc>
          <w:tcPr>
            <w:tcW w:w="3118" w:type="dxa"/>
          </w:tcPr>
          <w:p w14:paraId="32A1C42B" w14:textId="77777777" w:rsidR="00CB1AC5" w:rsidRPr="00CB1AC5" w:rsidRDefault="00CB1AC5" w:rsidP="006A4CF1">
            <w:pPr>
              <w:rPr>
                <w:rFonts w:eastAsia="Times New Roman"/>
                <w:noProof/>
                <w:sz w:val="20"/>
              </w:rPr>
            </w:pPr>
            <w:r w:rsidRPr="00CB1AC5">
              <w:rPr>
                <w:rFonts w:eastAsia="Times New Roman"/>
                <w:noProof/>
                <w:sz w:val="20"/>
              </w:rPr>
              <w:t>0</w:t>
            </w:r>
          </w:p>
        </w:tc>
      </w:tr>
      <w:bookmarkEnd w:id="166"/>
    </w:tbl>
    <w:p w14:paraId="60E68ED8" w14:textId="77777777" w:rsidR="00FB36E5" w:rsidRDefault="00FB36E5" w:rsidP="00507FCE">
      <w:pPr>
        <w:spacing w:before="0" w:after="200"/>
        <w:jc w:val="left"/>
        <w:rPr>
          <w:rFonts w:eastAsia="Times New Roman"/>
          <w:b/>
          <w:iCs/>
          <w:noProof/>
          <w:szCs w:val="24"/>
        </w:rPr>
      </w:pPr>
    </w:p>
    <w:p w14:paraId="188C8B73" w14:textId="73FB2AB9" w:rsidR="00015DAF" w:rsidRDefault="00015DAF" w:rsidP="00507FCE">
      <w:pPr>
        <w:spacing w:before="0" w:after="200"/>
        <w:jc w:val="left"/>
        <w:rPr>
          <w:rFonts w:eastAsia="Times New Roman"/>
          <w:b/>
          <w:iCs/>
          <w:noProof/>
          <w:szCs w:val="24"/>
        </w:rPr>
      </w:pPr>
      <w:r>
        <w:rPr>
          <w:rFonts w:eastAsia="Times New Roman"/>
          <w:b/>
          <w:iCs/>
          <w:noProof/>
          <w:szCs w:val="24"/>
        </w:rPr>
        <w:br w:type="page"/>
      </w:r>
    </w:p>
    <w:p w14:paraId="63F631F0" w14:textId="77777777" w:rsidR="00015DAF" w:rsidRDefault="00015DAF" w:rsidP="005757BD">
      <w:pPr>
        <w:spacing w:before="240" w:after="240"/>
        <w:rPr>
          <w:rFonts w:eastAsia="Times New Roman"/>
          <w:b/>
          <w:iCs/>
          <w:noProof/>
          <w:szCs w:val="24"/>
        </w:rPr>
        <w:sectPr w:rsidR="00015DAF" w:rsidSect="00FB36E5">
          <w:footnotePr>
            <w:numRestart w:val="eachSect"/>
          </w:footnotePr>
          <w:pgSz w:w="16838" w:h="11906" w:orient="landscape" w:code="9"/>
          <w:pgMar w:top="1134" w:right="567" w:bottom="1134" w:left="567" w:header="709" w:footer="709" w:gutter="0"/>
          <w:cols w:space="708"/>
          <w:titlePg/>
          <w:docGrid w:linePitch="360"/>
        </w:sectPr>
      </w:pPr>
    </w:p>
    <w:p w14:paraId="50E79B95" w14:textId="478C39AE" w:rsidR="0019345C" w:rsidRDefault="00A2724D" w:rsidP="005757BD">
      <w:pPr>
        <w:spacing w:before="240" w:after="240"/>
        <w:rPr>
          <w:rFonts w:eastAsia="Times New Roman"/>
          <w:b/>
          <w:iCs/>
          <w:noProof/>
          <w:szCs w:val="24"/>
        </w:rPr>
      </w:pPr>
      <w:r>
        <w:rPr>
          <w:rFonts w:eastAsia="Times New Roman"/>
          <w:b/>
          <w:iCs/>
          <w:noProof/>
          <w:szCs w:val="24"/>
        </w:rPr>
        <w:lastRenderedPageBreak/>
        <w:t xml:space="preserve">2.3. </w:t>
      </w:r>
      <w:r w:rsidR="00D04B5E">
        <w:rPr>
          <w:rFonts w:eastAsia="Times New Roman"/>
          <w:b/>
          <w:iCs/>
          <w:noProof/>
          <w:szCs w:val="24"/>
        </w:rPr>
        <w:t>Erieesmärgi nimetus</w:t>
      </w:r>
    </w:p>
    <w:p w14:paraId="58BC993E" w14:textId="5017554F" w:rsidR="00764E5F" w:rsidRDefault="0019345C" w:rsidP="005757BD">
      <w:pPr>
        <w:spacing w:before="240" w:after="240"/>
        <w:rPr>
          <w:rFonts w:eastAsia="Times New Roman"/>
          <w:b/>
          <w:iCs/>
          <w:noProof/>
          <w:szCs w:val="24"/>
        </w:rPr>
      </w:pPr>
      <w:bookmarkStart w:id="172" w:name="_Hlk88755988"/>
      <w:r>
        <w:rPr>
          <w:rFonts w:eastAsia="Times New Roman"/>
          <w:b/>
          <w:iCs/>
          <w:noProof/>
          <w:szCs w:val="24"/>
        </w:rPr>
        <w:t>T</w:t>
      </w:r>
      <w:r w:rsidR="000864FA">
        <w:rPr>
          <w:rFonts w:eastAsia="Times New Roman"/>
          <w:b/>
          <w:iCs/>
          <w:noProof/>
          <w:szCs w:val="24"/>
        </w:rPr>
        <w:t>oetada liikmesriikide suut</w:t>
      </w:r>
      <w:r w:rsidR="0096345E">
        <w:rPr>
          <w:rFonts w:eastAsia="Times New Roman"/>
          <w:b/>
          <w:iCs/>
          <w:noProof/>
          <w:szCs w:val="24"/>
        </w:rPr>
        <w:t>l</w:t>
      </w:r>
      <w:r w:rsidR="000864FA">
        <w:rPr>
          <w:rFonts w:eastAsia="Times New Roman"/>
          <w:b/>
          <w:iCs/>
          <w:noProof/>
          <w:szCs w:val="24"/>
        </w:rPr>
        <w:t>ikkuse suurendamist kuritegevuse, terro</w:t>
      </w:r>
      <w:r w:rsidR="00535163">
        <w:rPr>
          <w:rFonts w:eastAsia="Times New Roman"/>
          <w:b/>
          <w:iCs/>
          <w:noProof/>
          <w:szCs w:val="24"/>
        </w:rPr>
        <w:t>ri</w:t>
      </w:r>
      <w:r w:rsidR="000864FA">
        <w:rPr>
          <w:rFonts w:eastAsia="Times New Roman"/>
          <w:b/>
          <w:iCs/>
          <w:noProof/>
          <w:szCs w:val="24"/>
        </w:rPr>
        <w:t>smi ja radikaliseerumise ennetamise</w:t>
      </w:r>
      <w:r w:rsidR="00943B51">
        <w:rPr>
          <w:rFonts w:eastAsia="Times New Roman"/>
          <w:b/>
          <w:iCs/>
          <w:noProof/>
          <w:szCs w:val="24"/>
        </w:rPr>
        <w:t>l</w:t>
      </w:r>
      <w:r w:rsidR="000864FA">
        <w:rPr>
          <w:rFonts w:eastAsia="Times New Roman"/>
          <w:b/>
          <w:iCs/>
          <w:noProof/>
          <w:szCs w:val="24"/>
        </w:rPr>
        <w:t xml:space="preserve"> ja nende vastu võitlemisel ning julgeolekuint</w:t>
      </w:r>
      <w:r w:rsidR="00535163">
        <w:rPr>
          <w:rFonts w:eastAsia="Times New Roman"/>
          <w:b/>
          <w:iCs/>
          <w:noProof/>
          <w:szCs w:val="24"/>
        </w:rPr>
        <w:t>si</w:t>
      </w:r>
      <w:r w:rsidR="000864FA">
        <w:rPr>
          <w:rFonts w:eastAsia="Times New Roman"/>
          <w:b/>
          <w:iCs/>
          <w:noProof/>
          <w:szCs w:val="24"/>
        </w:rPr>
        <w:t>dentide, riskide ja kriiside juhtimisel, muu h</w:t>
      </w:r>
      <w:r w:rsidR="00535163">
        <w:rPr>
          <w:rFonts w:eastAsia="Times New Roman"/>
          <w:b/>
          <w:iCs/>
          <w:noProof/>
          <w:szCs w:val="24"/>
        </w:rPr>
        <w:t>u</w:t>
      </w:r>
      <w:r w:rsidR="000864FA">
        <w:rPr>
          <w:rFonts w:eastAsia="Times New Roman"/>
          <w:b/>
          <w:iCs/>
          <w:noProof/>
          <w:szCs w:val="24"/>
        </w:rPr>
        <w:t>lgas eri liikmesriikide avaliku sektori asutuste, asjaomaste liidu organite, ametite või asutuste, kodanikuühiskonna ja e</w:t>
      </w:r>
      <w:r w:rsidR="00294A9B">
        <w:rPr>
          <w:rFonts w:eastAsia="Times New Roman"/>
          <w:b/>
          <w:iCs/>
          <w:noProof/>
          <w:szCs w:val="24"/>
        </w:rPr>
        <w:t>r</w:t>
      </w:r>
      <w:r w:rsidR="000864FA">
        <w:rPr>
          <w:rFonts w:eastAsia="Times New Roman"/>
          <w:b/>
          <w:iCs/>
          <w:noProof/>
          <w:szCs w:val="24"/>
        </w:rPr>
        <w:t>asektori partnerite tihedama koostöö kaudu</w:t>
      </w:r>
    </w:p>
    <w:bookmarkEnd w:id="172"/>
    <w:p w14:paraId="764BEDD3" w14:textId="57514C58" w:rsidR="00DE09B1" w:rsidRDefault="00DE09B1" w:rsidP="005757BD">
      <w:pPr>
        <w:spacing w:before="240" w:after="240"/>
        <w:rPr>
          <w:rFonts w:eastAsia="Times New Roman"/>
          <w:b/>
          <w:iCs/>
          <w:noProof/>
          <w:szCs w:val="24"/>
        </w:rPr>
      </w:pPr>
      <w:r>
        <w:rPr>
          <w:rFonts w:eastAsia="Times New Roman"/>
          <w:b/>
          <w:iCs/>
          <w:noProof/>
          <w:szCs w:val="24"/>
        </w:rPr>
        <w:t>2.3.1</w:t>
      </w:r>
      <w:r w:rsidR="00294A9B">
        <w:rPr>
          <w:rFonts w:eastAsia="Times New Roman"/>
          <w:b/>
          <w:iCs/>
          <w:noProof/>
          <w:szCs w:val="24"/>
        </w:rPr>
        <w:t>.</w:t>
      </w:r>
      <w:r>
        <w:rPr>
          <w:rFonts w:eastAsia="Times New Roman"/>
          <w:b/>
          <w:iCs/>
          <w:noProof/>
          <w:szCs w:val="24"/>
        </w:rPr>
        <w:t xml:space="preserve"> Erieesmärgi kirjeldus</w:t>
      </w:r>
    </w:p>
    <w:tbl>
      <w:tblPr>
        <w:tblStyle w:val="TableGrid"/>
        <w:tblW w:w="0" w:type="auto"/>
        <w:tblLook w:val="04A0" w:firstRow="1" w:lastRow="0" w:firstColumn="1" w:lastColumn="0" w:noHBand="0" w:noVBand="1"/>
      </w:tblPr>
      <w:tblGrid>
        <w:gridCol w:w="9628"/>
      </w:tblGrid>
      <w:tr w:rsidR="00FC6E9B" w14:paraId="2F86C55E" w14:textId="77777777" w:rsidTr="00830F34">
        <w:tc>
          <w:tcPr>
            <w:tcW w:w="9628" w:type="dxa"/>
          </w:tcPr>
          <w:p w14:paraId="2ADE5C46" w14:textId="535590CC" w:rsidR="00FC6E9B" w:rsidRPr="00FC6E9B" w:rsidRDefault="00FC6E9B" w:rsidP="00507FCE">
            <w:pPr>
              <w:spacing w:after="80"/>
              <w:rPr>
                <w:i/>
                <w:iCs/>
                <w:color w:val="808080" w:themeColor="background1" w:themeShade="80"/>
              </w:rPr>
            </w:pPr>
            <w:r w:rsidRPr="006E4A6B">
              <w:rPr>
                <w:i/>
                <w:iCs/>
                <w:color w:val="808080" w:themeColor="background1" w:themeShade="80"/>
              </w:rPr>
              <w:t xml:space="preserve">Käesolevas </w:t>
            </w:r>
            <w:r w:rsidR="00A458C9">
              <w:rPr>
                <w:i/>
                <w:iCs/>
                <w:color w:val="808080" w:themeColor="background1" w:themeShade="80"/>
              </w:rPr>
              <w:t>punktis</w:t>
            </w:r>
            <w:r w:rsidRPr="006E4A6B">
              <w:rPr>
                <w:i/>
                <w:iCs/>
                <w:color w:val="808080" w:themeColor="background1" w:themeShade="80"/>
              </w:rPr>
              <w:t xml:space="preserve"> kirjeldatakse iga erieesmärgi puhul esialgset olukorda, peamisi katsumusi ja pakutakse välja lahendused, mida fondist toetatakse. Siin kirjeldatakse, milliseid rakendusmeetmeid fondi toetusel käsitletakse; samuti esitatakse esialgne loetelu meetmetest, mis kuuluvad AMIFi, ISFi või BMVI määruse artiklite 3 ja 5 kohaldamisalasse. Täpsemalt: tegevustoetuse puhul esitatakse selgitus kooskõlas AMIFi määruse artikliga 21, ISFi määruse artikliga 16 või BMVI määruse artiklitega 16 ja 17. See sisaldab soovituslikku loetelu toetusesaajatest koos nende seadusjärgsete kohustustega ja põhiülesandeid, mida tuleb toetada. Rahastamisvahendite kavandatud kasutamine, kui kohaldatav.</w:t>
            </w:r>
          </w:p>
        </w:tc>
      </w:tr>
      <w:tr w:rsidR="00764E5F" w14:paraId="01E1981E" w14:textId="77777777" w:rsidTr="00830F34">
        <w:tc>
          <w:tcPr>
            <w:tcW w:w="9628" w:type="dxa"/>
          </w:tcPr>
          <w:p w14:paraId="5B1EEA3E" w14:textId="74B03349" w:rsidR="00533E9E" w:rsidRPr="00A215EF" w:rsidRDefault="00294A9B" w:rsidP="00A609F3">
            <w:pPr>
              <w:spacing w:after="80"/>
              <w:rPr>
                <w:rFonts w:eastAsia="Times New Roman"/>
                <w:iCs/>
                <w:lang w:val="et-EE"/>
              </w:rPr>
            </w:pPr>
            <w:bookmarkStart w:id="173" w:name="_Hlk88756117"/>
            <w:r>
              <w:rPr>
                <w:rFonts w:eastAsia="Times New Roman"/>
                <w:iCs/>
                <w:lang w:val="et-EE"/>
              </w:rPr>
              <w:t>Et tugevdada r</w:t>
            </w:r>
            <w:r w:rsidR="00533E9E" w:rsidRPr="00A215EF">
              <w:rPr>
                <w:rFonts w:eastAsia="Times New Roman"/>
                <w:iCs/>
                <w:lang w:val="et-EE"/>
              </w:rPr>
              <w:t xml:space="preserve">iigi ametiasutuste </w:t>
            </w:r>
            <w:r>
              <w:rPr>
                <w:rFonts w:eastAsia="Times New Roman"/>
                <w:iCs/>
                <w:lang w:val="et-EE"/>
              </w:rPr>
              <w:t>suutlikkust</w:t>
            </w:r>
            <w:r w:rsidRPr="00A215EF">
              <w:rPr>
                <w:rFonts w:eastAsia="Times New Roman"/>
                <w:iCs/>
                <w:lang w:val="et-EE"/>
              </w:rPr>
              <w:t xml:space="preserve"> või</w:t>
            </w:r>
            <w:r>
              <w:rPr>
                <w:rFonts w:eastAsia="Times New Roman"/>
                <w:iCs/>
                <w:lang w:val="et-EE"/>
              </w:rPr>
              <w:t>delda</w:t>
            </w:r>
            <w:r w:rsidRPr="00A215EF">
              <w:rPr>
                <w:rFonts w:eastAsia="Times New Roman"/>
                <w:iCs/>
                <w:lang w:val="et-EE"/>
              </w:rPr>
              <w:t xml:space="preserve"> </w:t>
            </w:r>
            <w:r w:rsidR="00533E9E" w:rsidRPr="00A215EF">
              <w:rPr>
                <w:rFonts w:eastAsia="Times New Roman"/>
                <w:iCs/>
                <w:lang w:val="et-EE"/>
              </w:rPr>
              <w:t>kuritegevuse vastu ja</w:t>
            </w:r>
            <w:r>
              <w:rPr>
                <w:rFonts w:eastAsia="Times New Roman"/>
                <w:iCs/>
                <w:lang w:val="et-EE"/>
              </w:rPr>
              <w:t xml:space="preserve"> seda</w:t>
            </w:r>
            <w:r w:rsidR="00533E9E" w:rsidRPr="00A215EF">
              <w:rPr>
                <w:rFonts w:eastAsia="Times New Roman"/>
                <w:iCs/>
                <w:lang w:val="et-EE"/>
              </w:rPr>
              <w:t xml:space="preserve"> enneta</w:t>
            </w:r>
            <w:r>
              <w:rPr>
                <w:rFonts w:eastAsia="Times New Roman"/>
                <w:iCs/>
                <w:lang w:val="et-EE"/>
              </w:rPr>
              <w:t>da,</w:t>
            </w:r>
            <w:r w:rsidR="00533E9E" w:rsidRPr="00A215EF">
              <w:rPr>
                <w:rFonts w:eastAsia="Times New Roman"/>
                <w:iCs/>
                <w:lang w:val="et-EE"/>
              </w:rPr>
              <w:t xml:space="preserve"> on </w:t>
            </w:r>
            <w:r>
              <w:rPr>
                <w:rFonts w:eastAsia="Times New Roman"/>
                <w:iCs/>
                <w:lang w:val="et-EE"/>
              </w:rPr>
              <w:t xml:space="preserve">põhiline, et </w:t>
            </w:r>
            <w:r w:rsidRPr="00A215EF">
              <w:rPr>
                <w:rFonts w:eastAsia="Times New Roman"/>
                <w:iCs/>
                <w:lang w:val="et-EE"/>
              </w:rPr>
              <w:t>inimesed</w:t>
            </w:r>
            <w:r>
              <w:rPr>
                <w:rFonts w:eastAsia="Times New Roman"/>
                <w:iCs/>
                <w:lang w:val="et-EE"/>
              </w:rPr>
              <w:t xml:space="preserve"> oleksid</w:t>
            </w:r>
            <w:r w:rsidRPr="00A215EF">
              <w:rPr>
                <w:rFonts w:eastAsia="Times New Roman"/>
                <w:iCs/>
                <w:lang w:val="et-EE"/>
              </w:rPr>
              <w:t xml:space="preserve"> </w:t>
            </w:r>
            <w:r w:rsidR="00533E9E" w:rsidRPr="00A215EF">
              <w:rPr>
                <w:rFonts w:eastAsia="Times New Roman"/>
                <w:iCs/>
                <w:lang w:val="et-EE"/>
              </w:rPr>
              <w:t>motiveeritud, kvalifitseeritud ja informeeritud. Seega on oluline</w:t>
            </w:r>
            <w:r>
              <w:rPr>
                <w:rFonts w:eastAsia="Times New Roman"/>
                <w:iCs/>
                <w:lang w:val="et-EE"/>
              </w:rPr>
              <w:t xml:space="preserve"> korraldada</w:t>
            </w:r>
            <w:r w:rsidR="00533E9E" w:rsidRPr="00A215EF">
              <w:rPr>
                <w:rFonts w:eastAsia="Times New Roman"/>
                <w:iCs/>
                <w:lang w:val="et-EE"/>
              </w:rPr>
              <w:t xml:space="preserve"> koolitus</w:t>
            </w:r>
            <w:r>
              <w:rPr>
                <w:rFonts w:eastAsia="Times New Roman"/>
                <w:iCs/>
                <w:lang w:val="et-EE"/>
              </w:rPr>
              <w:t>i</w:t>
            </w:r>
            <w:r w:rsidR="00533E9E" w:rsidRPr="00A215EF">
              <w:rPr>
                <w:rFonts w:eastAsia="Times New Roman"/>
                <w:iCs/>
                <w:lang w:val="et-EE"/>
              </w:rPr>
              <w:t xml:space="preserve">, </w:t>
            </w:r>
            <w:r>
              <w:rPr>
                <w:rFonts w:eastAsia="Times New Roman"/>
                <w:iCs/>
                <w:lang w:val="et-EE"/>
              </w:rPr>
              <w:t xml:space="preserve">jagada </w:t>
            </w:r>
            <w:r w:rsidR="00533E9E" w:rsidRPr="00A215EF">
              <w:rPr>
                <w:rFonts w:eastAsia="Times New Roman"/>
                <w:iCs/>
                <w:lang w:val="et-EE"/>
              </w:rPr>
              <w:t>teadmis</w:t>
            </w:r>
            <w:r>
              <w:rPr>
                <w:rFonts w:eastAsia="Times New Roman"/>
                <w:iCs/>
                <w:lang w:val="et-EE"/>
              </w:rPr>
              <w:t>i</w:t>
            </w:r>
            <w:r w:rsidR="00533E9E" w:rsidRPr="00A215EF">
              <w:rPr>
                <w:rFonts w:eastAsia="Times New Roman"/>
                <w:iCs/>
                <w:lang w:val="et-EE"/>
              </w:rPr>
              <w:t xml:space="preserve"> ja </w:t>
            </w:r>
            <w:r>
              <w:rPr>
                <w:rFonts w:eastAsia="Times New Roman"/>
                <w:iCs/>
                <w:lang w:val="et-EE"/>
              </w:rPr>
              <w:t xml:space="preserve">suurendada </w:t>
            </w:r>
            <w:r w:rsidR="00533E9E" w:rsidRPr="00A215EF">
              <w:rPr>
                <w:rFonts w:eastAsia="Times New Roman"/>
                <w:iCs/>
                <w:lang w:val="et-EE"/>
              </w:rPr>
              <w:t>teadlikkus</w:t>
            </w:r>
            <w:r>
              <w:rPr>
                <w:rFonts w:eastAsia="Times New Roman"/>
                <w:iCs/>
                <w:lang w:val="et-EE"/>
              </w:rPr>
              <w:t>t</w:t>
            </w:r>
            <w:r w:rsidR="00533E9E" w:rsidRPr="00A215EF">
              <w:rPr>
                <w:rFonts w:eastAsia="Times New Roman"/>
                <w:iCs/>
                <w:lang w:val="et-EE"/>
              </w:rPr>
              <w:t xml:space="preserve">. </w:t>
            </w:r>
            <w:r>
              <w:rPr>
                <w:rFonts w:eastAsia="Times New Roman"/>
                <w:iCs/>
                <w:lang w:val="et-EE"/>
              </w:rPr>
              <w:t>Samuti</w:t>
            </w:r>
            <w:r w:rsidRPr="00A215EF">
              <w:rPr>
                <w:rFonts w:eastAsia="Times New Roman"/>
                <w:iCs/>
                <w:lang w:val="et-EE"/>
              </w:rPr>
              <w:t xml:space="preserve"> </w:t>
            </w:r>
            <w:r w:rsidR="00533E9E" w:rsidRPr="00A215EF">
              <w:rPr>
                <w:rFonts w:eastAsia="Times New Roman"/>
                <w:iCs/>
                <w:lang w:val="et-EE"/>
              </w:rPr>
              <w:t xml:space="preserve">ei saa eirata vajadust </w:t>
            </w:r>
            <w:r>
              <w:rPr>
                <w:rFonts w:eastAsia="Times New Roman"/>
                <w:iCs/>
                <w:lang w:val="et-EE"/>
              </w:rPr>
              <w:t>ajakohase</w:t>
            </w:r>
            <w:r w:rsidRPr="00A215EF">
              <w:rPr>
                <w:rFonts w:eastAsia="Times New Roman"/>
                <w:iCs/>
                <w:lang w:val="et-EE"/>
              </w:rPr>
              <w:t xml:space="preserve"> </w:t>
            </w:r>
            <w:r w:rsidR="00533E9E" w:rsidRPr="00A215EF">
              <w:rPr>
                <w:rFonts w:eastAsia="Times New Roman"/>
                <w:iCs/>
                <w:lang w:val="et-EE"/>
              </w:rPr>
              <w:t>tehnoloogia, sh IT</w:t>
            </w:r>
            <w:r w:rsidR="0065622C">
              <w:rPr>
                <w:rFonts w:eastAsia="Times New Roman"/>
                <w:iCs/>
                <w:lang w:val="et-EE"/>
              </w:rPr>
              <w:t>-</w:t>
            </w:r>
            <w:r w:rsidR="00533E9E" w:rsidRPr="00A215EF">
              <w:rPr>
                <w:rFonts w:eastAsia="Times New Roman"/>
                <w:iCs/>
                <w:lang w:val="et-EE"/>
              </w:rPr>
              <w:t xml:space="preserve">tööriistade ja </w:t>
            </w:r>
            <w:r w:rsidR="0065622C">
              <w:rPr>
                <w:rFonts w:eastAsia="Times New Roman"/>
                <w:iCs/>
                <w:lang w:val="et-EE"/>
              </w:rPr>
              <w:t>-</w:t>
            </w:r>
            <w:r w:rsidR="00533E9E" w:rsidRPr="00A215EF">
              <w:rPr>
                <w:rFonts w:eastAsia="Times New Roman"/>
                <w:iCs/>
                <w:lang w:val="et-EE"/>
              </w:rPr>
              <w:t>seadm</w:t>
            </w:r>
            <w:r w:rsidR="00533E9E">
              <w:rPr>
                <w:rFonts w:eastAsia="Times New Roman"/>
                <w:iCs/>
                <w:lang w:val="et-EE"/>
              </w:rPr>
              <w:t>e</w:t>
            </w:r>
            <w:r w:rsidR="00533E9E" w:rsidRPr="00A215EF">
              <w:rPr>
                <w:rFonts w:eastAsia="Times New Roman"/>
                <w:iCs/>
                <w:lang w:val="et-EE"/>
              </w:rPr>
              <w:t>te</w:t>
            </w:r>
            <w:r w:rsidR="00533E9E">
              <w:rPr>
                <w:rFonts w:eastAsia="Times New Roman"/>
                <w:iCs/>
                <w:lang w:val="et-EE"/>
              </w:rPr>
              <w:t xml:space="preserve"> </w:t>
            </w:r>
            <w:r w:rsidR="00533E9E" w:rsidRPr="00A215EF">
              <w:rPr>
                <w:rFonts w:eastAsia="Times New Roman"/>
                <w:iCs/>
                <w:lang w:val="et-EE"/>
              </w:rPr>
              <w:t>järele.</w:t>
            </w:r>
          </w:p>
          <w:p w14:paraId="4C0D3B0B" w14:textId="25C6C30E" w:rsidR="00533E9E" w:rsidRPr="00A215EF" w:rsidRDefault="00294A9B" w:rsidP="00A609F3">
            <w:pPr>
              <w:spacing w:after="80"/>
              <w:rPr>
                <w:rFonts w:eastAsia="Times New Roman"/>
                <w:iCs/>
                <w:lang w:val="et-EE"/>
              </w:rPr>
            </w:pPr>
            <w:r>
              <w:rPr>
                <w:rFonts w:eastAsia="Times New Roman"/>
                <w:iCs/>
                <w:lang w:val="et-EE"/>
              </w:rPr>
              <w:t>E</w:t>
            </w:r>
            <w:r w:rsidR="00533E9E" w:rsidRPr="00A215EF">
              <w:rPr>
                <w:rFonts w:eastAsia="Times New Roman"/>
                <w:iCs/>
                <w:lang w:val="et-EE"/>
              </w:rPr>
              <w:t>rieesmärgi raames on kavas rakendada järgmisi meetmeid</w:t>
            </w:r>
            <w:r w:rsidR="00206665">
              <w:rPr>
                <w:rFonts w:eastAsia="Times New Roman"/>
                <w:iCs/>
                <w:lang w:val="et-EE"/>
              </w:rPr>
              <w:t>:</w:t>
            </w:r>
            <w:r>
              <w:rPr>
                <w:rFonts w:eastAsia="Times New Roman"/>
                <w:iCs/>
                <w:lang w:val="et-EE"/>
              </w:rPr>
              <w:t xml:space="preserve"> </w:t>
            </w:r>
            <w:r w:rsidR="00533E9E" w:rsidRPr="00A215EF">
              <w:rPr>
                <w:rFonts w:eastAsia="Times New Roman"/>
                <w:iCs/>
                <w:lang w:val="et-EE"/>
              </w:rPr>
              <w:t xml:space="preserve">a) õiguskaitse koolitused, õppused ja vastastikune õpe </w:t>
            </w:r>
            <w:r>
              <w:rPr>
                <w:rFonts w:eastAsia="Times New Roman"/>
                <w:iCs/>
                <w:lang w:val="et-EE"/>
              </w:rPr>
              <w:t>ning</w:t>
            </w:r>
            <w:r w:rsidRPr="00A215EF">
              <w:rPr>
                <w:rFonts w:eastAsia="Times New Roman"/>
                <w:iCs/>
                <w:lang w:val="et-EE"/>
              </w:rPr>
              <w:t xml:space="preserve"> </w:t>
            </w:r>
            <w:r w:rsidR="00533E9E" w:rsidRPr="00A215EF">
              <w:rPr>
                <w:rFonts w:eastAsia="Times New Roman"/>
                <w:iCs/>
                <w:lang w:val="et-EE"/>
              </w:rPr>
              <w:t xml:space="preserve">d) asjakohaste seadmete hankimine, et suurendada valmisolekut, vastupidavust ja piisavat reageerimist julgeolekuohtudele. </w:t>
            </w:r>
            <w:r>
              <w:rPr>
                <w:rFonts w:eastAsia="Times New Roman"/>
                <w:iCs/>
                <w:lang w:val="et-EE"/>
              </w:rPr>
              <w:t>Võimalikes</w:t>
            </w:r>
            <w:r w:rsidRPr="00A215EF">
              <w:rPr>
                <w:rFonts w:eastAsia="Times New Roman"/>
                <w:iCs/>
                <w:lang w:val="et-EE"/>
              </w:rPr>
              <w:t xml:space="preserve"> </w:t>
            </w:r>
            <w:r w:rsidR="00533E9E" w:rsidRPr="00A215EF">
              <w:rPr>
                <w:rFonts w:eastAsia="Times New Roman"/>
                <w:iCs/>
                <w:lang w:val="et-EE"/>
              </w:rPr>
              <w:t>tegevustes rakendatakse ka meetmeid b ja c.</w:t>
            </w:r>
          </w:p>
          <w:p w14:paraId="329EEBC4" w14:textId="4C11EA8E" w:rsidR="00533E9E" w:rsidRPr="00A215EF" w:rsidRDefault="00533E9E" w:rsidP="00A609F3">
            <w:pPr>
              <w:spacing w:after="80"/>
              <w:rPr>
                <w:rFonts w:eastAsia="Times New Roman"/>
                <w:iCs/>
                <w:lang w:val="et-EE"/>
              </w:rPr>
            </w:pPr>
            <w:r w:rsidRPr="00A215EF">
              <w:rPr>
                <w:rFonts w:eastAsia="Times New Roman"/>
                <w:iCs/>
                <w:lang w:val="et-EE"/>
              </w:rPr>
              <w:t xml:space="preserve">Vajaduse korral võib </w:t>
            </w:r>
            <w:r w:rsidR="009365D1">
              <w:rPr>
                <w:rFonts w:eastAsia="Times New Roman"/>
                <w:iCs/>
                <w:lang w:val="et-EE"/>
              </w:rPr>
              <w:t>rakenduskava</w:t>
            </w:r>
            <w:r w:rsidR="009365D1" w:rsidRPr="00A215EF">
              <w:rPr>
                <w:rFonts w:eastAsia="Times New Roman"/>
                <w:iCs/>
                <w:lang w:val="et-EE"/>
              </w:rPr>
              <w:t xml:space="preserve"> </w:t>
            </w:r>
            <w:r w:rsidR="00294A9B" w:rsidRPr="00A215EF">
              <w:rPr>
                <w:rFonts w:eastAsia="Times New Roman"/>
                <w:iCs/>
                <w:lang w:val="et-EE"/>
              </w:rPr>
              <w:t xml:space="preserve">elluviimise hilisemas staadiumis </w:t>
            </w:r>
            <w:r w:rsidRPr="00A215EF">
              <w:rPr>
                <w:rFonts w:eastAsia="Times New Roman"/>
                <w:iCs/>
                <w:lang w:val="et-EE"/>
              </w:rPr>
              <w:t xml:space="preserve">kaaluda meetme e rakendamist. </w:t>
            </w:r>
            <w:r w:rsidR="00871A98">
              <w:rPr>
                <w:rFonts w:eastAsia="Times New Roman"/>
                <w:iCs/>
                <w:lang w:val="et-EE"/>
              </w:rPr>
              <w:t>Rakenduskava</w:t>
            </w:r>
            <w:r w:rsidRPr="00A215EF">
              <w:rPr>
                <w:rFonts w:eastAsia="Times New Roman"/>
                <w:iCs/>
                <w:lang w:val="et-EE"/>
              </w:rPr>
              <w:t xml:space="preserve"> koostamise ajal ei ole selle meetme tegevusi ette nähtud.</w:t>
            </w:r>
          </w:p>
          <w:p w14:paraId="15C77EB8" w14:textId="7C528914" w:rsidR="00533E9E" w:rsidRPr="00A215EF" w:rsidRDefault="009365D1" w:rsidP="00A609F3">
            <w:pPr>
              <w:spacing w:after="80"/>
              <w:rPr>
                <w:rFonts w:eastAsia="Times New Roman"/>
                <w:iCs/>
                <w:lang w:val="et-EE"/>
              </w:rPr>
            </w:pPr>
            <w:r>
              <w:rPr>
                <w:rFonts w:eastAsia="Times New Roman"/>
                <w:iCs/>
                <w:lang w:val="et-EE"/>
              </w:rPr>
              <w:t xml:space="preserve">ISFi määruse </w:t>
            </w:r>
            <w:r w:rsidR="00294A9B" w:rsidRPr="00A215EF">
              <w:rPr>
                <w:rFonts w:eastAsia="Times New Roman"/>
                <w:iCs/>
                <w:lang w:val="et-EE"/>
              </w:rPr>
              <w:t xml:space="preserve">II </w:t>
            </w:r>
            <w:r w:rsidR="00294A9B">
              <w:rPr>
                <w:rFonts w:eastAsia="Times New Roman"/>
                <w:iCs/>
                <w:lang w:val="et-EE"/>
              </w:rPr>
              <w:t>l</w:t>
            </w:r>
            <w:r w:rsidR="00533E9E" w:rsidRPr="00A215EF">
              <w:rPr>
                <w:rFonts w:eastAsia="Times New Roman"/>
                <w:iCs/>
                <w:lang w:val="et-EE"/>
              </w:rPr>
              <w:t>isas toodud meetmete rakendamiseks tehakse järgmisi tegevusi</w:t>
            </w:r>
            <w:r w:rsidR="00595503">
              <w:rPr>
                <w:rFonts w:eastAsia="Times New Roman"/>
                <w:iCs/>
                <w:lang w:val="et-EE"/>
              </w:rPr>
              <w:t>.</w:t>
            </w:r>
          </w:p>
          <w:p w14:paraId="7EF4639A" w14:textId="66603328" w:rsidR="00835EB5" w:rsidRPr="00835EB5" w:rsidRDefault="00533E9E" w:rsidP="00A609F3">
            <w:pPr>
              <w:rPr>
                <w:rFonts w:eastAsiaTheme="minorHAnsi"/>
                <w:b/>
                <w:iCs/>
                <w:szCs w:val="24"/>
                <w:lang w:eastAsia="en-US"/>
              </w:rPr>
            </w:pPr>
            <w:r w:rsidRPr="007C5EE1">
              <w:rPr>
                <w:rFonts w:eastAsia="Times New Roman"/>
                <w:b/>
                <w:bCs/>
                <w:iCs/>
                <w:lang w:val="et-EE"/>
              </w:rPr>
              <w:t xml:space="preserve">a) </w:t>
            </w:r>
            <w:r w:rsidR="00835EB5" w:rsidRPr="00835EB5">
              <w:rPr>
                <w:rFonts w:eastAsiaTheme="minorHAnsi"/>
                <w:b/>
                <w:iCs/>
                <w:szCs w:val="24"/>
                <w:lang w:eastAsia="en-US"/>
              </w:rPr>
              <w:t>Suurendada koolituse, õppuste, vastastikuse õppe võimaluste ja spetsiaalsete vahetusprogrammide pakkumist ja parimate tavade jagamist liikmesriikide pädevates asutustes ja nende vahel, sealhulgas kohalikul tasandil ning koostöös kolmandate riikidega ja muude asjaomaste osalejatega.</w:t>
            </w:r>
          </w:p>
          <w:p w14:paraId="2C2AE748" w14:textId="7BDDC9D0" w:rsidR="00533E9E" w:rsidRPr="00A215EF" w:rsidRDefault="00533E9E" w:rsidP="00A609F3">
            <w:pPr>
              <w:spacing w:after="80"/>
              <w:rPr>
                <w:rFonts w:eastAsia="Times New Roman"/>
                <w:iCs/>
                <w:lang w:val="et-EE"/>
              </w:rPr>
            </w:pPr>
            <w:r w:rsidRPr="00A215EF">
              <w:rPr>
                <w:rFonts w:eastAsia="Times New Roman"/>
                <w:iCs/>
                <w:lang w:val="et-EE"/>
              </w:rPr>
              <w:t>Eri valdkondades on pidev vajadus süstemaatilise koolituse järele. Õiguskaitseametnike koolitus on olnud oluline ISF</w:t>
            </w:r>
            <w:r w:rsidR="00835EB5">
              <w:rPr>
                <w:rFonts w:eastAsia="Times New Roman"/>
                <w:iCs/>
                <w:lang w:val="et-EE"/>
              </w:rPr>
              <w:t xml:space="preserve"> </w:t>
            </w:r>
            <w:r w:rsidR="00835EB5" w:rsidRPr="004879EC">
              <w:rPr>
                <w:rFonts w:eastAsia="Times New Roman"/>
                <w:lang w:val="et-EE"/>
              </w:rPr>
              <w:t>Police</w:t>
            </w:r>
            <w:r w:rsidR="009365D1">
              <w:rPr>
                <w:rFonts w:eastAsia="Times New Roman"/>
                <w:iCs/>
                <w:lang w:val="et-EE"/>
              </w:rPr>
              <w:t>’i</w:t>
            </w:r>
            <w:r w:rsidRPr="004879EC">
              <w:rPr>
                <w:rFonts w:eastAsia="Times New Roman"/>
                <w:iCs/>
                <w:lang w:val="et-EE"/>
              </w:rPr>
              <w:t xml:space="preserve"> </w:t>
            </w:r>
            <w:r w:rsidRPr="00A215EF">
              <w:rPr>
                <w:rFonts w:eastAsia="Times New Roman"/>
                <w:iCs/>
                <w:lang w:val="et-EE"/>
              </w:rPr>
              <w:t xml:space="preserve">programmis </w:t>
            </w:r>
            <w:r w:rsidR="008E275C" w:rsidRPr="00A215EF">
              <w:rPr>
                <w:rFonts w:eastAsia="Times New Roman"/>
                <w:iCs/>
                <w:lang w:val="et-EE"/>
              </w:rPr>
              <w:t>2014–2020</w:t>
            </w:r>
            <w:r w:rsidR="008E275C">
              <w:rPr>
                <w:rFonts w:eastAsia="Times New Roman"/>
                <w:iCs/>
                <w:lang w:val="et-EE"/>
              </w:rPr>
              <w:t xml:space="preserve"> </w:t>
            </w:r>
            <w:r w:rsidRPr="00A215EF">
              <w:rPr>
                <w:rFonts w:eastAsia="Times New Roman"/>
                <w:iCs/>
                <w:lang w:val="et-EE"/>
              </w:rPr>
              <w:t>ning see on prioriteetne ka perioodil 2021</w:t>
            </w:r>
            <w:r w:rsidR="008E275C">
              <w:rPr>
                <w:rFonts w:eastAsia="Times New Roman"/>
                <w:iCs/>
                <w:lang w:val="et-EE"/>
              </w:rPr>
              <w:t>–</w:t>
            </w:r>
            <w:r w:rsidRPr="00A215EF">
              <w:rPr>
                <w:rFonts w:eastAsia="Times New Roman"/>
                <w:iCs/>
                <w:lang w:val="et-EE"/>
              </w:rPr>
              <w:t xml:space="preserve">2027. Samuti on Eesti saanud palju kasu CEPOLi koolitustest, kuna asutused on osalenud CEPOLi </w:t>
            </w:r>
            <w:r w:rsidR="008E275C">
              <w:rPr>
                <w:rFonts w:eastAsia="Times New Roman"/>
                <w:iCs/>
                <w:lang w:val="et-EE"/>
              </w:rPr>
              <w:t>ve</w:t>
            </w:r>
            <w:r w:rsidRPr="00A215EF">
              <w:rPr>
                <w:rFonts w:eastAsia="Times New Roman"/>
                <w:iCs/>
                <w:lang w:val="et-EE"/>
              </w:rPr>
              <w:t>ebi</w:t>
            </w:r>
            <w:r w:rsidR="008E275C">
              <w:rPr>
                <w:rFonts w:eastAsia="Times New Roman"/>
                <w:iCs/>
                <w:lang w:val="et-EE"/>
              </w:rPr>
              <w:t>semi</w:t>
            </w:r>
            <w:r w:rsidRPr="00A215EF">
              <w:rPr>
                <w:rFonts w:eastAsia="Times New Roman"/>
                <w:iCs/>
                <w:lang w:val="et-EE"/>
              </w:rPr>
              <w:t xml:space="preserve">naridel, </w:t>
            </w:r>
            <w:r w:rsidR="008E275C">
              <w:rPr>
                <w:rFonts w:eastAsia="Times New Roman"/>
                <w:iCs/>
                <w:lang w:val="et-EE"/>
              </w:rPr>
              <w:t>e</w:t>
            </w:r>
            <w:r w:rsidRPr="00A215EF">
              <w:rPr>
                <w:rFonts w:eastAsia="Times New Roman"/>
                <w:iCs/>
                <w:lang w:val="et-EE"/>
              </w:rPr>
              <w:t>-koolitustes, töötubades</w:t>
            </w:r>
            <w:r w:rsidR="00E36D89">
              <w:rPr>
                <w:rFonts w:eastAsia="Times New Roman"/>
                <w:iCs/>
                <w:lang w:val="et-EE"/>
              </w:rPr>
              <w:t xml:space="preserve">, </w:t>
            </w:r>
            <w:r w:rsidRPr="00A215EF">
              <w:rPr>
                <w:rFonts w:eastAsia="Times New Roman"/>
                <w:iCs/>
                <w:lang w:val="et-EE"/>
              </w:rPr>
              <w:t>vahetusprogrammides</w:t>
            </w:r>
            <w:r w:rsidR="00E36D89">
              <w:rPr>
                <w:rFonts w:eastAsia="Times New Roman"/>
                <w:iCs/>
                <w:lang w:val="et-EE"/>
              </w:rPr>
              <w:t xml:space="preserve"> ja elanikele mõeldud tegevustes</w:t>
            </w:r>
            <w:r w:rsidRPr="00A215EF">
              <w:rPr>
                <w:rFonts w:eastAsia="Times New Roman"/>
                <w:iCs/>
                <w:lang w:val="et-EE"/>
              </w:rPr>
              <w:t xml:space="preserve">. Siiski on vaja ka </w:t>
            </w:r>
            <w:r w:rsidR="008E275C">
              <w:rPr>
                <w:rFonts w:eastAsia="Times New Roman"/>
                <w:iCs/>
                <w:lang w:val="et-EE"/>
              </w:rPr>
              <w:t>eri</w:t>
            </w:r>
            <w:r w:rsidRPr="00A215EF">
              <w:rPr>
                <w:rFonts w:eastAsia="Times New Roman"/>
                <w:iCs/>
                <w:lang w:val="et-EE"/>
              </w:rPr>
              <w:t xml:space="preserve">koolitusi, mida CEPOL ei paku. </w:t>
            </w:r>
            <w:r w:rsidR="008E275C">
              <w:rPr>
                <w:rFonts w:eastAsia="Times New Roman"/>
                <w:iCs/>
                <w:lang w:val="et-EE"/>
              </w:rPr>
              <w:t>Eri</w:t>
            </w:r>
            <w:r w:rsidRPr="00A215EF">
              <w:rPr>
                <w:rFonts w:eastAsia="Times New Roman"/>
                <w:iCs/>
                <w:lang w:val="et-EE"/>
              </w:rPr>
              <w:t>koolitusi kavatsetakse rahastada ISFi toel. ISF</w:t>
            </w:r>
            <w:r>
              <w:rPr>
                <w:rFonts w:eastAsia="Times New Roman"/>
                <w:iCs/>
                <w:lang w:val="et-EE"/>
              </w:rPr>
              <w:t>i</w:t>
            </w:r>
            <w:r w:rsidRPr="00A215EF">
              <w:rPr>
                <w:rFonts w:eastAsia="Times New Roman"/>
                <w:iCs/>
                <w:lang w:val="et-EE"/>
              </w:rPr>
              <w:t xml:space="preserve"> </w:t>
            </w:r>
            <w:r w:rsidR="00811A84">
              <w:rPr>
                <w:rFonts w:eastAsia="Times New Roman"/>
                <w:iCs/>
                <w:lang w:val="et-EE"/>
              </w:rPr>
              <w:t>rakenduskava</w:t>
            </w:r>
            <w:r w:rsidR="00811A84" w:rsidRPr="00A215EF">
              <w:rPr>
                <w:rFonts w:eastAsia="Times New Roman"/>
                <w:iCs/>
                <w:lang w:val="et-EE"/>
              </w:rPr>
              <w:t xml:space="preserve"> </w:t>
            </w:r>
            <w:r w:rsidRPr="00A215EF">
              <w:rPr>
                <w:rFonts w:eastAsia="Times New Roman"/>
                <w:iCs/>
                <w:lang w:val="et-EE"/>
              </w:rPr>
              <w:t xml:space="preserve">koolitustegevuste kavandamisel konsulteeriti CEPOLi </w:t>
            </w:r>
            <w:r w:rsidR="00FB163D" w:rsidRPr="00A215EF">
              <w:rPr>
                <w:rFonts w:eastAsia="Times New Roman"/>
                <w:iCs/>
                <w:lang w:val="et-EE"/>
              </w:rPr>
              <w:t xml:space="preserve">riikliku </w:t>
            </w:r>
            <w:r w:rsidRPr="00A215EF">
              <w:rPr>
                <w:rFonts w:eastAsia="Times New Roman"/>
                <w:iCs/>
                <w:lang w:val="et-EE"/>
              </w:rPr>
              <w:t xml:space="preserve">üksusega, et vältida kattumist. </w:t>
            </w:r>
            <w:r w:rsidR="008E275C">
              <w:rPr>
                <w:rFonts w:eastAsia="Times New Roman"/>
                <w:iCs/>
                <w:lang w:val="et-EE"/>
              </w:rPr>
              <w:t>Eri</w:t>
            </w:r>
            <w:r w:rsidRPr="00A215EF">
              <w:rPr>
                <w:rFonts w:eastAsia="Times New Roman"/>
                <w:iCs/>
                <w:lang w:val="et-EE"/>
              </w:rPr>
              <w:t>koolitusi on kavas rahastada ISF</w:t>
            </w:r>
            <w:r>
              <w:rPr>
                <w:rFonts w:eastAsia="Times New Roman"/>
                <w:iCs/>
                <w:lang w:val="et-EE"/>
              </w:rPr>
              <w:t>i</w:t>
            </w:r>
            <w:r w:rsidRPr="00A215EF">
              <w:rPr>
                <w:rFonts w:eastAsia="Times New Roman"/>
                <w:iCs/>
                <w:lang w:val="et-EE"/>
              </w:rPr>
              <w:t xml:space="preserve"> </w:t>
            </w:r>
            <w:r w:rsidR="00811A84">
              <w:rPr>
                <w:rFonts w:eastAsia="Times New Roman"/>
                <w:iCs/>
                <w:lang w:val="et-EE"/>
              </w:rPr>
              <w:t>rakenduskavast</w:t>
            </w:r>
            <w:r w:rsidRPr="00A215EF">
              <w:rPr>
                <w:rFonts w:eastAsia="Times New Roman"/>
                <w:iCs/>
                <w:lang w:val="et-EE"/>
              </w:rPr>
              <w:t>, kuna CEPOL korraldab üldiselt alg- või kesktaseme koolitusi</w:t>
            </w:r>
            <w:r w:rsidR="008E275C">
              <w:rPr>
                <w:rFonts w:eastAsia="Times New Roman"/>
                <w:iCs/>
                <w:lang w:val="et-EE"/>
              </w:rPr>
              <w:t xml:space="preserve"> ja</w:t>
            </w:r>
            <w:r w:rsidRPr="00A215EF">
              <w:rPr>
                <w:rFonts w:eastAsia="Times New Roman"/>
                <w:iCs/>
                <w:lang w:val="et-EE"/>
              </w:rPr>
              <w:t xml:space="preserve"> </w:t>
            </w:r>
            <w:r w:rsidR="008E275C" w:rsidRPr="00A215EF">
              <w:rPr>
                <w:rFonts w:eastAsia="Times New Roman"/>
                <w:iCs/>
                <w:lang w:val="et-EE"/>
              </w:rPr>
              <w:t>keskendu</w:t>
            </w:r>
            <w:r w:rsidR="008E275C">
              <w:rPr>
                <w:rFonts w:eastAsia="Times New Roman"/>
                <w:iCs/>
                <w:lang w:val="et-EE"/>
              </w:rPr>
              <w:t>b</w:t>
            </w:r>
            <w:r w:rsidR="008E275C" w:rsidRPr="00A215EF">
              <w:rPr>
                <w:rFonts w:eastAsia="Times New Roman"/>
                <w:iCs/>
                <w:lang w:val="et-EE"/>
              </w:rPr>
              <w:t xml:space="preserve"> </w:t>
            </w:r>
            <w:r w:rsidRPr="00A215EF">
              <w:rPr>
                <w:rFonts w:eastAsia="Times New Roman"/>
                <w:iCs/>
                <w:lang w:val="et-EE"/>
              </w:rPr>
              <w:t xml:space="preserve">vähem konkreetsematele teemadele, mis on </w:t>
            </w:r>
            <w:r w:rsidR="008E275C">
              <w:rPr>
                <w:rFonts w:eastAsia="Times New Roman"/>
                <w:iCs/>
                <w:lang w:val="et-EE"/>
              </w:rPr>
              <w:t>mõeldud</w:t>
            </w:r>
            <w:r w:rsidR="008E275C" w:rsidRPr="00A215EF">
              <w:rPr>
                <w:rFonts w:eastAsia="Times New Roman"/>
                <w:iCs/>
                <w:lang w:val="et-EE"/>
              </w:rPr>
              <w:t xml:space="preserve"> </w:t>
            </w:r>
            <w:r w:rsidRPr="00A215EF">
              <w:rPr>
                <w:rFonts w:eastAsia="Times New Roman"/>
                <w:iCs/>
                <w:lang w:val="et-EE"/>
              </w:rPr>
              <w:t>kitsamate valdkondade tippspetsialistidele. Lisaks on CEPOLi koolitus</w:t>
            </w:r>
            <w:r w:rsidR="008E275C">
              <w:rPr>
                <w:rFonts w:eastAsia="Times New Roman"/>
                <w:iCs/>
                <w:lang w:val="et-EE"/>
              </w:rPr>
              <w:t>te</w:t>
            </w:r>
            <w:r w:rsidRPr="00A215EF">
              <w:rPr>
                <w:rFonts w:eastAsia="Times New Roman"/>
                <w:iCs/>
                <w:lang w:val="et-EE"/>
              </w:rPr>
              <w:t xml:space="preserve"> ja </w:t>
            </w:r>
            <w:r w:rsidRPr="00CC36AD">
              <w:rPr>
                <w:rFonts w:eastAsia="Times New Roman"/>
                <w:iCs/>
                <w:lang w:val="et-EE"/>
              </w:rPr>
              <w:t>õppek</w:t>
            </w:r>
            <w:r w:rsidRPr="00A215EF">
              <w:rPr>
                <w:rFonts w:eastAsia="Times New Roman"/>
                <w:iCs/>
                <w:lang w:val="et-EE"/>
              </w:rPr>
              <w:t>ülastus</w:t>
            </w:r>
            <w:r w:rsidR="0024037F">
              <w:rPr>
                <w:rFonts w:eastAsia="Times New Roman"/>
                <w:iCs/>
                <w:lang w:val="et-EE"/>
              </w:rPr>
              <w:t>te</w:t>
            </w:r>
            <w:r w:rsidRPr="00A215EF">
              <w:rPr>
                <w:rFonts w:eastAsia="Times New Roman"/>
                <w:iCs/>
                <w:lang w:val="et-EE"/>
              </w:rPr>
              <w:t xml:space="preserve"> </w:t>
            </w:r>
            <w:r w:rsidR="008E275C" w:rsidRPr="00A215EF">
              <w:rPr>
                <w:rFonts w:eastAsia="Times New Roman"/>
                <w:iCs/>
                <w:lang w:val="et-EE"/>
              </w:rPr>
              <w:t xml:space="preserve">osalejate arv </w:t>
            </w:r>
            <w:r w:rsidRPr="00A215EF">
              <w:rPr>
                <w:rFonts w:eastAsia="Times New Roman"/>
                <w:iCs/>
                <w:lang w:val="et-EE"/>
              </w:rPr>
              <w:t xml:space="preserve">piiratud </w:t>
            </w:r>
            <w:r w:rsidR="00811A84">
              <w:rPr>
                <w:rFonts w:eastAsia="Times New Roman"/>
                <w:iCs/>
                <w:lang w:val="et-EE"/>
              </w:rPr>
              <w:t>ning</w:t>
            </w:r>
            <w:r w:rsidRPr="00A215EF">
              <w:rPr>
                <w:rFonts w:eastAsia="Times New Roman"/>
                <w:iCs/>
                <w:lang w:val="et-EE"/>
              </w:rPr>
              <w:t xml:space="preserve"> ei ole alati piisav, eriti spetsialiseerunud üksuste puhul.</w:t>
            </w:r>
          </w:p>
          <w:p w14:paraId="04F781F6" w14:textId="0D76031C" w:rsidR="00533E9E" w:rsidRPr="00A215EF" w:rsidRDefault="00533E9E" w:rsidP="00A609F3">
            <w:pPr>
              <w:spacing w:after="80"/>
              <w:rPr>
                <w:rFonts w:eastAsia="Times New Roman"/>
                <w:iCs/>
                <w:lang w:val="et-EE"/>
              </w:rPr>
            </w:pPr>
            <w:r w:rsidRPr="00A215EF">
              <w:rPr>
                <w:rFonts w:eastAsia="Times New Roman"/>
                <w:iCs/>
                <w:lang w:val="et-EE"/>
              </w:rPr>
              <w:t>Tõhus küberkuritegevuse</w:t>
            </w:r>
            <w:r>
              <w:rPr>
                <w:rFonts w:eastAsia="Times New Roman"/>
                <w:iCs/>
                <w:lang w:val="et-EE"/>
              </w:rPr>
              <w:t xml:space="preserve"> </w:t>
            </w:r>
            <w:r w:rsidRPr="00A215EF">
              <w:rPr>
                <w:rFonts w:eastAsia="Times New Roman"/>
                <w:iCs/>
                <w:lang w:val="et-EE"/>
              </w:rPr>
              <w:t>vastane võitlus nõuab sihipäraseid meetmeid ja on üks ISF</w:t>
            </w:r>
            <w:r>
              <w:rPr>
                <w:rFonts w:eastAsia="Times New Roman"/>
                <w:iCs/>
                <w:lang w:val="et-EE"/>
              </w:rPr>
              <w:t>i</w:t>
            </w:r>
            <w:r w:rsidRPr="00A215EF">
              <w:rPr>
                <w:rFonts w:eastAsia="Times New Roman"/>
                <w:iCs/>
                <w:lang w:val="et-EE"/>
              </w:rPr>
              <w:t xml:space="preserve"> </w:t>
            </w:r>
            <w:r w:rsidR="009C0617">
              <w:rPr>
                <w:rFonts w:eastAsia="Times New Roman"/>
                <w:iCs/>
                <w:lang w:val="et-EE"/>
              </w:rPr>
              <w:t>rakenduskava</w:t>
            </w:r>
            <w:r w:rsidR="009C0617" w:rsidRPr="00A215EF">
              <w:rPr>
                <w:rFonts w:eastAsia="Times New Roman"/>
                <w:iCs/>
                <w:lang w:val="et-EE"/>
              </w:rPr>
              <w:t xml:space="preserve"> </w:t>
            </w:r>
            <w:r w:rsidRPr="00A215EF">
              <w:rPr>
                <w:rFonts w:eastAsia="Times New Roman"/>
                <w:iCs/>
                <w:lang w:val="et-EE"/>
              </w:rPr>
              <w:t xml:space="preserve">prioriteete. </w:t>
            </w:r>
            <w:r w:rsidR="008E275C">
              <w:rPr>
                <w:rFonts w:eastAsia="Times New Roman"/>
                <w:iCs/>
                <w:lang w:val="et-EE"/>
              </w:rPr>
              <w:t>A</w:t>
            </w:r>
            <w:r w:rsidRPr="00A215EF">
              <w:rPr>
                <w:rFonts w:eastAsia="Times New Roman"/>
                <w:iCs/>
                <w:lang w:val="et-EE"/>
              </w:rPr>
              <w:t xml:space="preserve">ndmevargus ja -lekked, lunarahanõuded </w:t>
            </w:r>
            <w:r w:rsidR="008E275C">
              <w:rPr>
                <w:rFonts w:eastAsia="Times New Roman"/>
                <w:iCs/>
                <w:lang w:val="et-EE"/>
              </w:rPr>
              <w:t>ning</w:t>
            </w:r>
            <w:r w:rsidR="008E275C" w:rsidRPr="00A215EF">
              <w:rPr>
                <w:rFonts w:eastAsia="Times New Roman"/>
                <w:iCs/>
                <w:lang w:val="et-EE"/>
              </w:rPr>
              <w:t xml:space="preserve"> </w:t>
            </w:r>
            <w:r w:rsidR="009C0617">
              <w:rPr>
                <w:rFonts w:eastAsia="Times New Roman"/>
                <w:iCs/>
                <w:lang w:val="et-EE"/>
              </w:rPr>
              <w:t xml:space="preserve">veebipõhised </w:t>
            </w:r>
            <w:r w:rsidRPr="00A215EF">
              <w:rPr>
                <w:rFonts w:eastAsia="Times New Roman"/>
                <w:iCs/>
                <w:lang w:val="et-EE"/>
              </w:rPr>
              <w:t>maksepettused</w:t>
            </w:r>
            <w:r w:rsidR="008E275C">
              <w:rPr>
                <w:rFonts w:eastAsia="Times New Roman"/>
                <w:iCs/>
                <w:lang w:val="et-EE"/>
              </w:rPr>
              <w:t xml:space="preserve"> </w:t>
            </w:r>
            <w:r w:rsidRPr="00A215EF">
              <w:rPr>
                <w:rFonts w:eastAsia="Times New Roman"/>
                <w:iCs/>
                <w:lang w:val="et-EE"/>
              </w:rPr>
              <w:t xml:space="preserve">on muutunud Eestis tavaliseks probleemiks. Kodanikud, ettevõtted ja riigiasutused peavad olema teadlikud IKT ohtudest ning valmis ja võimelised end kaitsma. Küberkuritegevuse uurimiseks on </w:t>
            </w:r>
            <w:r w:rsidRPr="00A215EF">
              <w:rPr>
                <w:rFonts w:eastAsia="Times New Roman"/>
                <w:iCs/>
                <w:lang w:val="et-EE"/>
              </w:rPr>
              <w:lastRenderedPageBreak/>
              <w:t xml:space="preserve">vaja </w:t>
            </w:r>
            <w:r w:rsidR="008E275C" w:rsidRPr="00A215EF">
              <w:rPr>
                <w:rFonts w:eastAsia="Times New Roman"/>
                <w:iCs/>
                <w:lang w:val="et-EE"/>
              </w:rPr>
              <w:t xml:space="preserve">digitõendite kasutamise </w:t>
            </w:r>
            <w:r w:rsidR="008E275C">
              <w:rPr>
                <w:rFonts w:eastAsia="Times New Roman"/>
                <w:iCs/>
                <w:lang w:val="et-EE"/>
              </w:rPr>
              <w:t>eri</w:t>
            </w:r>
            <w:r w:rsidRPr="00A215EF">
              <w:rPr>
                <w:rFonts w:eastAsia="Times New Roman"/>
                <w:iCs/>
                <w:lang w:val="et-EE"/>
              </w:rPr>
              <w:t xml:space="preserve">teadmisi ja </w:t>
            </w:r>
            <w:r w:rsidR="008E275C">
              <w:rPr>
                <w:rFonts w:eastAsia="Times New Roman"/>
                <w:iCs/>
                <w:lang w:val="et-EE"/>
              </w:rPr>
              <w:t>-</w:t>
            </w:r>
            <w:r w:rsidRPr="00A215EF">
              <w:rPr>
                <w:rFonts w:eastAsia="Times New Roman"/>
                <w:iCs/>
                <w:lang w:val="et-EE"/>
              </w:rPr>
              <w:t xml:space="preserve">oskusi. Asjaomastes õiguskaitseasutustes peab olema piisavalt inimesi, kes </w:t>
            </w:r>
            <w:r>
              <w:rPr>
                <w:rFonts w:eastAsia="Times New Roman"/>
                <w:iCs/>
                <w:lang w:val="et-EE"/>
              </w:rPr>
              <w:t>on</w:t>
            </w:r>
            <w:r w:rsidRPr="00A215EF">
              <w:rPr>
                <w:rFonts w:eastAsia="Times New Roman"/>
                <w:iCs/>
                <w:lang w:val="et-EE"/>
              </w:rPr>
              <w:t xml:space="preserve"> koolitatud ja </w:t>
            </w:r>
            <w:r w:rsidR="000617A6">
              <w:rPr>
                <w:rFonts w:eastAsia="Times New Roman"/>
                <w:iCs/>
                <w:lang w:val="et-EE"/>
              </w:rPr>
              <w:t>valmistatud ette selleks</w:t>
            </w:r>
            <w:r w:rsidRPr="00A215EF">
              <w:rPr>
                <w:rFonts w:eastAsia="Times New Roman"/>
                <w:iCs/>
                <w:lang w:val="et-EE"/>
              </w:rPr>
              <w:t xml:space="preserve">, et koguda ja analüüsida vajalikku teavet ning tagada tegevuste </w:t>
            </w:r>
            <w:r w:rsidR="000617A6">
              <w:rPr>
                <w:rFonts w:eastAsia="Times New Roman"/>
                <w:iCs/>
                <w:lang w:val="et-EE"/>
              </w:rPr>
              <w:t>kestlikkus</w:t>
            </w:r>
            <w:r w:rsidRPr="00A215EF">
              <w:rPr>
                <w:rFonts w:eastAsia="Times New Roman"/>
                <w:iCs/>
                <w:lang w:val="et-EE"/>
              </w:rPr>
              <w:t>. Selleks on kavas rahastada nii meetme a kui ka meetme d tegevusi</w:t>
            </w:r>
            <w:r w:rsidR="000617A6">
              <w:rPr>
                <w:rFonts w:eastAsia="Times New Roman"/>
                <w:iCs/>
                <w:lang w:val="et-EE"/>
              </w:rPr>
              <w:t>:</w:t>
            </w:r>
            <w:r w:rsidRPr="00A215EF">
              <w:rPr>
                <w:rFonts w:eastAsia="Times New Roman"/>
                <w:iCs/>
                <w:lang w:val="et-EE"/>
              </w:rPr>
              <w:t xml:space="preserve"> koolitusi ja </w:t>
            </w:r>
            <w:r w:rsidRPr="000118E6">
              <w:rPr>
                <w:rFonts w:eastAsia="Times New Roman"/>
                <w:iCs/>
                <w:lang w:val="et-EE"/>
              </w:rPr>
              <w:t>õppekülastusi</w:t>
            </w:r>
            <w:r w:rsidRPr="00A215EF">
              <w:rPr>
                <w:rFonts w:eastAsia="Times New Roman"/>
                <w:iCs/>
                <w:lang w:val="et-EE"/>
              </w:rPr>
              <w:t xml:space="preserve"> ning vajaliku tehnoloogia ja seadmete soetamist.</w:t>
            </w:r>
          </w:p>
          <w:p w14:paraId="6B095A58" w14:textId="37DEDB4D" w:rsidR="00336C31" w:rsidRDefault="00533E9E" w:rsidP="00A609F3">
            <w:pPr>
              <w:spacing w:after="80"/>
              <w:rPr>
                <w:ins w:id="174" w:author="Ülle Leht" w:date="2025-07-11T12:51:00Z"/>
                <w:rFonts w:eastAsia="Times New Roman"/>
                <w:iCs/>
                <w:lang w:val="et-EE"/>
              </w:rPr>
            </w:pPr>
            <w:r w:rsidRPr="00A215EF">
              <w:rPr>
                <w:rFonts w:eastAsia="Times New Roman"/>
                <w:iCs/>
                <w:lang w:val="et-EE"/>
              </w:rPr>
              <w:t xml:space="preserve">Aastate jooksul on teadlikkus korruptsioonivastasest tegevusest </w:t>
            </w:r>
            <w:r>
              <w:rPr>
                <w:rFonts w:eastAsia="Times New Roman"/>
                <w:iCs/>
                <w:lang w:val="et-EE"/>
              </w:rPr>
              <w:t>kasvanud</w:t>
            </w:r>
            <w:r w:rsidRPr="00A215EF">
              <w:rPr>
                <w:rFonts w:eastAsia="Times New Roman"/>
                <w:iCs/>
                <w:lang w:val="et-EE"/>
              </w:rPr>
              <w:t>. Eestis registreerit</w:t>
            </w:r>
            <w:r w:rsidR="000617A6">
              <w:rPr>
                <w:rFonts w:eastAsia="Times New Roman"/>
                <w:iCs/>
                <w:lang w:val="et-EE"/>
              </w:rPr>
              <w:t>i</w:t>
            </w:r>
            <w:r w:rsidRPr="00A215EF">
              <w:rPr>
                <w:rFonts w:eastAsia="Times New Roman"/>
                <w:iCs/>
                <w:lang w:val="et-EE"/>
              </w:rPr>
              <w:t xml:space="preserve"> 2017. aastal</w:t>
            </w:r>
            <w:r w:rsidR="000617A6">
              <w:rPr>
                <w:rFonts w:eastAsia="Times New Roman"/>
                <w:iCs/>
                <w:lang w:val="et-EE"/>
              </w:rPr>
              <w:t xml:space="preserve"> </w:t>
            </w:r>
            <w:r w:rsidR="000617A6" w:rsidRPr="00A215EF">
              <w:rPr>
                <w:rFonts w:eastAsia="Times New Roman"/>
                <w:iCs/>
                <w:lang w:val="et-EE"/>
              </w:rPr>
              <w:t>291</w:t>
            </w:r>
            <w:r w:rsidR="000617A6">
              <w:rPr>
                <w:rFonts w:eastAsia="Times New Roman"/>
                <w:iCs/>
                <w:lang w:val="et-EE"/>
              </w:rPr>
              <w:t>,</w:t>
            </w:r>
            <w:r w:rsidRPr="00A215EF">
              <w:rPr>
                <w:rFonts w:eastAsia="Times New Roman"/>
                <w:iCs/>
                <w:lang w:val="et-EE"/>
              </w:rPr>
              <w:t xml:space="preserve"> 2018. aastal </w:t>
            </w:r>
            <w:r w:rsidR="000617A6" w:rsidRPr="00A215EF">
              <w:rPr>
                <w:rFonts w:eastAsia="Times New Roman"/>
                <w:iCs/>
                <w:lang w:val="et-EE"/>
              </w:rPr>
              <w:t xml:space="preserve">376 </w:t>
            </w:r>
            <w:r w:rsidRPr="00A215EF">
              <w:rPr>
                <w:rFonts w:eastAsia="Times New Roman"/>
                <w:iCs/>
                <w:lang w:val="et-EE"/>
              </w:rPr>
              <w:t>ja 2019. aastal</w:t>
            </w:r>
            <w:r w:rsidR="000617A6">
              <w:rPr>
                <w:rFonts w:eastAsia="Times New Roman"/>
                <w:iCs/>
                <w:lang w:val="et-EE"/>
              </w:rPr>
              <w:t xml:space="preserve"> </w:t>
            </w:r>
            <w:r w:rsidR="000617A6" w:rsidRPr="00A215EF">
              <w:rPr>
                <w:rFonts w:eastAsia="Times New Roman"/>
                <w:iCs/>
                <w:lang w:val="et-EE"/>
              </w:rPr>
              <w:t>72 korruptsioonikurite</w:t>
            </w:r>
            <w:r w:rsidR="000617A6">
              <w:rPr>
                <w:rFonts w:eastAsia="Times New Roman"/>
                <w:iCs/>
                <w:lang w:val="et-EE"/>
              </w:rPr>
              <w:t>gu</w:t>
            </w:r>
            <w:r w:rsidRPr="00A215EF">
              <w:rPr>
                <w:rFonts w:eastAsia="Times New Roman"/>
                <w:iCs/>
                <w:lang w:val="et-EE"/>
              </w:rPr>
              <w:t xml:space="preserve">. </w:t>
            </w:r>
            <w:r w:rsidR="00835EB5">
              <w:rPr>
                <w:rFonts w:eastAsia="Times New Roman"/>
                <w:iCs/>
                <w:lang w:val="et-EE"/>
              </w:rPr>
              <w:t>Raskete</w:t>
            </w:r>
            <w:r w:rsidRPr="00A215EF">
              <w:rPr>
                <w:rFonts w:eastAsia="Times New Roman"/>
                <w:iCs/>
                <w:lang w:val="et-EE"/>
              </w:rPr>
              <w:t xml:space="preserve"> korruptsioonijuhtumite avastamine on </w:t>
            </w:r>
            <w:r w:rsidR="000617A6">
              <w:rPr>
                <w:rFonts w:eastAsia="Times New Roman"/>
                <w:iCs/>
                <w:lang w:val="et-EE"/>
              </w:rPr>
              <w:t>endiselt</w:t>
            </w:r>
            <w:r w:rsidR="000617A6" w:rsidRPr="00A215EF">
              <w:rPr>
                <w:rFonts w:eastAsia="Times New Roman"/>
                <w:iCs/>
                <w:lang w:val="et-EE"/>
              </w:rPr>
              <w:t xml:space="preserve"> </w:t>
            </w:r>
            <w:r w:rsidRPr="00A215EF">
              <w:rPr>
                <w:rFonts w:eastAsia="Times New Roman"/>
                <w:iCs/>
                <w:lang w:val="et-EE"/>
              </w:rPr>
              <w:t xml:space="preserve">prioriteet. Kuna korruptsioon on Eestis üha enam peidetud, on vaja spetsialiseeruda </w:t>
            </w:r>
            <w:r w:rsidR="000617A6">
              <w:rPr>
                <w:rFonts w:eastAsia="Times New Roman"/>
                <w:iCs/>
                <w:lang w:val="et-EE"/>
              </w:rPr>
              <w:t>ning</w:t>
            </w:r>
            <w:r w:rsidR="000617A6" w:rsidRPr="00A215EF">
              <w:rPr>
                <w:rFonts w:eastAsia="Times New Roman"/>
                <w:iCs/>
                <w:lang w:val="et-EE"/>
              </w:rPr>
              <w:t xml:space="preserve"> </w:t>
            </w:r>
            <w:r w:rsidRPr="00A215EF">
              <w:rPr>
                <w:rFonts w:eastAsia="Times New Roman"/>
                <w:iCs/>
                <w:lang w:val="et-EE"/>
              </w:rPr>
              <w:t xml:space="preserve">süstemaatiliselt koguda ja analüüsida teavet, mis võib </w:t>
            </w:r>
            <w:r w:rsidR="000617A6">
              <w:rPr>
                <w:rFonts w:eastAsia="Times New Roman"/>
                <w:iCs/>
                <w:lang w:val="et-EE"/>
              </w:rPr>
              <w:t>aidata</w:t>
            </w:r>
            <w:r w:rsidR="000617A6" w:rsidRPr="00A215EF">
              <w:rPr>
                <w:rFonts w:eastAsia="Times New Roman"/>
                <w:iCs/>
                <w:lang w:val="et-EE"/>
              </w:rPr>
              <w:t xml:space="preserve"> </w:t>
            </w:r>
            <w:r w:rsidRPr="00A215EF">
              <w:rPr>
                <w:rFonts w:eastAsia="Times New Roman"/>
                <w:iCs/>
                <w:lang w:val="et-EE"/>
              </w:rPr>
              <w:t>sellis</w:t>
            </w:r>
            <w:r w:rsidR="000617A6">
              <w:rPr>
                <w:rFonts w:eastAsia="Times New Roman"/>
                <w:iCs/>
                <w:lang w:val="et-EE"/>
              </w:rPr>
              <w:t>eid</w:t>
            </w:r>
            <w:r w:rsidRPr="00A215EF">
              <w:rPr>
                <w:rFonts w:eastAsia="Times New Roman"/>
                <w:iCs/>
                <w:lang w:val="et-EE"/>
              </w:rPr>
              <w:t xml:space="preserve"> kuritegu</w:t>
            </w:r>
            <w:r w:rsidR="000617A6">
              <w:rPr>
                <w:rFonts w:eastAsia="Times New Roman"/>
                <w:iCs/>
                <w:lang w:val="et-EE"/>
              </w:rPr>
              <w:t>sid</w:t>
            </w:r>
            <w:r w:rsidRPr="00A215EF">
              <w:rPr>
                <w:rFonts w:eastAsia="Times New Roman"/>
                <w:iCs/>
                <w:lang w:val="et-EE"/>
              </w:rPr>
              <w:t xml:space="preserve"> parem</w:t>
            </w:r>
            <w:r w:rsidR="000617A6">
              <w:rPr>
                <w:rFonts w:eastAsia="Times New Roman"/>
                <w:iCs/>
                <w:lang w:val="et-EE"/>
              </w:rPr>
              <w:t>ini</w:t>
            </w:r>
            <w:r w:rsidRPr="00A215EF">
              <w:rPr>
                <w:rFonts w:eastAsia="Times New Roman"/>
                <w:iCs/>
                <w:lang w:val="et-EE"/>
              </w:rPr>
              <w:t xml:space="preserve"> avasta</w:t>
            </w:r>
            <w:r w:rsidR="000617A6">
              <w:rPr>
                <w:rFonts w:eastAsia="Times New Roman"/>
                <w:iCs/>
                <w:lang w:val="et-EE"/>
              </w:rPr>
              <w:t>da</w:t>
            </w:r>
            <w:r w:rsidRPr="00A215EF">
              <w:rPr>
                <w:rFonts w:eastAsia="Times New Roman"/>
                <w:iCs/>
                <w:lang w:val="et-EE"/>
              </w:rPr>
              <w:t xml:space="preserve"> ja </w:t>
            </w:r>
            <w:r w:rsidR="000617A6">
              <w:rPr>
                <w:rFonts w:eastAsia="Times New Roman"/>
                <w:iCs/>
                <w:lang w:val="et-EE"/>
              </w:rPr>
              <w:t xml:space="preserve">isikuid </w:t>
            </w:r>
            <w:r w:rsidRPr="00A215EF">
              <w:rPr>
                <w:rFonts w:eastAsia="Times New Roman"/>
                <w:iCs/>
                <w:lang w:val="et-EE"/>
              </w:rPr>
              <w:t>nende eest vastutusele võt</w:t>
            </w:r>
            <w:r w:rsidR="000617A6">
              <w:rPr>
                <w:rFonts w:eastAsia="Times New Roman"/>
                <w:iCs/>
                <w:lang w:val="et-EE"/>
              </w:rPr>
              <w:t>ta</w:t>
            </w:r>
            <w:r w:rsidRPr="00A215EF">
              <w:rPr>
                <w:rFonts w:eastAsia="Times New Roman"/>
                <w:iCs/>
                <w:lang w:val="et-EE"/>
              </w:rPr>
              <w:t xml:space="preserve">. Korruptsiooni ja </w:t>
            </w:r>
            <w:r>
              <w:rPr>
                <w:rFonts w:eastAsia="Times New Roman"/>
                <w:iCs/>
                <w:lang w:val="et-EE"/>
              </w:rPr>
              <w:t xml:space="preserve">teiste </w:t>
            </w:r>
            <w:r w:rsidR="00835EB5">
              <w:rPr>
                <w:rFonts w:eastAsia="Times New Roman"/>
                <w:iCs/>
                <w:lang w:val="et-EE"/>
              </w:rPr>
              <w:t>varjatud</w:t>
            </w:r>
            <w:r w:rsidRPr="00A215EF">
              <w:rPr>
                <w:rFonts w:eastAsia="Times New Roman"/>
                <w:iCs/>
                <w:lang w:val="et-EE"/>
              </w:rPr>
              <w:t xml:space="preserve"> kuritegude uurimiseks on vaja koolitusi, parimate tavade vahetamist välispartneritega, elektroonilise teabe ulatuslikku kogumist ja tõendite analüüsi. Rõh</w:t>
            </w:r>
            <w:r w:rsidR="000617A6">
              <w:rPr>
                <w:rFonts w:eastAsia="Times New Roman"/>
                <w:iCs/>
                <w:lang w:val="et-EE"/>
              </w:rPr>
              <w:t>k</w:t>
            </w:r>
            <w:r w:rsidRPr="00A215EF">
              <w:rPr>
                <w:rFonts w:eastAsia="Times New Roman"/>
                <w:iCs/>
                <w:lang w:val="et-EE"/>
              </w:rPr>
              <w:t xml:space="preserve"> on ka teadlikkuse </w:t>
            </w:r>
            <w:r w:rsidR="000617A6">
              <w:rPr>
                <w:rFonts w:eastAsia="Times New Roman"/>
                <w:iCs/>
                <w:lang w:val="et-EE"/>
              </w:rPr>
              <w:t>suurendamisel</w:t>
            </w:r>
            <w:r w:rsidR="000617A6" w:rsidRPr="00A215EF">
              <w:rPr>
                <w:rFonts w:eastAsia="Times New Roman"/>
                <w:iCs/>
                <w:lang w:val="et-EE"/>
              </w:rPr>
              <w:t xml:space="preserve"> </w:t>
            </w:r>
            <w:r w:rsidRPr="00A215EF">
              <w:rPr>
                <w:rFonts w:eastAsia="Times New Roman"/>
                <w:iCs/>
                <w:lang w:val="et-EE"/>
              </w:rPr>
              <w:t>ja valdkonnauuringute</w:t>
            </w:r>
            <w:r w:rsidR="000617A6">
              <w:rPr>
                <w:rFonts w:eastAsia="Times New Roman"/>
                <w:iCs/>
                <w:lang w:val="et-EE"/>
              </w:rPr>
              <w:t>l</w:t>
            </w:r>
            <w:r w:rsidRPr="00A215EF">
              <w:rPr>
                <w:rFonts w:eastAsia="Times New Roman"/>
                <w:iCs/>
                <w:lang w:val="et-EE"/>
              </w:rPr>
              <w:t>, et teha paremaid poliitilisi otsuseid.</w:t>
            </w:r>
          </w:p>
          <w:p w14:paraId="7B8FF9DA" w14:textId="46FAB539" w:rsidR="002330B9" w:rsidRDefault="002330B9" w:rsidP="00A609F3">
            <w:pPr>
              <w:spacing w:after="80"/>
              <w:rPr>
                <w:rFonts w:eastAsia="Times New Roman"/>
                <w:iCs/>
                <w:lang w:val="et-EE"/>
              </w:rPr>
            </w:pPr>
            <w:ins w:id="175" w:author="Ülle Leht" w:date="2025-07-11T12:51:00Z">
              <w:r>
                <w:rPr>
                  <w:rFonts w:eastAsia="Times New Roman"/>
                  <w:iCs/>
                  <w:lang w:val="et-EE"/>
                </w:rPr>
                <w:t>C</w:t>
              </w:r>
              <w:r w:rsidRPr="002330B9">
                <w:rPr>
                  <w:rFonts w:eastAsia="Times New Roman"/>
                  <w:iCs/>
                  <w:lang w:val="et-EE"/>
                </w:rPr>
                <w:t xml:space="preserve">BRN-i intsidentide tõenäosus on tõusnud, mistõttu vajab valmisolek </w:t>
              </w:r>
            </w:ins>
            <w:ins w:id="176" w:author="Ülle Leht" w:date="2025-07-11T12:53:00Z">
              <w:r>
                <w:rPr>
                  <w:rFonts w:eastAsia="Times New Roman"/>
                  <w:iCs/>
                  <w:lang w:val="et-EE"/>
                </w:rPr>
                <w:t>C</w:t>
              </w:r>
            </w:ins>
            <w:ins w:id="177" w:author="Ülle Leht" w:date="2025-07-11T12:51:00Z">
              <w:r w:rsidRPr="002330B9">
                <w:rPr>
                  <w:rFonts w:eastAsia="Times New Roman"/>
                  <w:iCs/>
                  <w:lang w:val="et-EE"/>
                </w:rPr>
                <w:t>BRN-i intsidentideks suuremat tähelepanu, sealhulgas vastava oskusteabe ja oskuste tõhustamist selles valdkonnas.</w:t>
              </w:r>
            </w:ins>
          </w:p>
          <w:p w14:paraId="59226AD0" w14:textId="77777777" w:rsidR="00066C11" w:rsidRPr="006B6047" w:rsidRDefault="00066C11" w:rsidP="00066C11">
            <w:pPr>
              <w:spacing w:after="80"/>
              <w:rPr>
                <w:rFonts w:eastAsia="Times New Roman"/>
                <w:b/>
                <w:iCs/>
                <w:lang w:val="et-EE"/>
              </w:rPr>
            </w:pPr>
            <w:r w:rsidRPr="006B6047">
              <w:rPr>
                <w:rFonts w:eastAsia="Times New Roman"/>
                <w:b/>
                <w:iCs/>
                <w:lang w:val="et-EE"/>
              </w:rPr>
              <w:t xml:space="preserve">ISF määruse III lisaga seotud meetmete esialgne loetelu: </w:t>
            </w:r>
          </w:p>
          <w:p w14:paraId="02859143" w14:textId="5A00AB93" w:rsidR="00066C11" w:rsidRDefault="00066C11" w:rsidP="00A609F3">
            <w:pPr>
              <w:spacing w:after="80"/>
            </w:pPr>
            <w:r>
              <w:rPr>
                <w:rFonts w:eastAsia="Times New Roman"/>
                <w:iCs/>
                <w:lang w:val="et-EE"/>
              </w:rPr>
              <w:t xml:space="preserve">- </w:t>
            </w:r>
            <w:r>
              <w:t>asjaomaste õiguskaitse- ja kohtuasutuste ning haldusasutuste töötajate ja ekspertide haridus ja koolitus, võttes arvesse operatiivvajadusi ja riskianalüüse, tehes koostööd CEPOLiga ja vastavalt vajadusele Euroopa õigusalase koolituse võrgustikuga, sealhulgas haridus ja koolitus ennetuspoliitika alal, pöörates erilist tähelepanu põhiõigustele ja mittediskrimineerimisele;</w:t>
            </w:r>
          </w:p>
          <w:p w14:paraId="66C30E2D" w14:textId="70661F32" w:rsidR="00066C11" w:rsidRDefault="00066C11" w:rsidP="00A609F3">
            <w:pPr>
              <w:spacing w:after="80"/>
            </w:pPr>
            <w:r>
              <w:rPr>
                <w:rFonts w:eastAsia="Times New Roman"/>
                <w:iCs/>
                <w:lang w:val="et-EE"/>
              </w:rPr>
              <w:t xml:space="preserve">- </w:t>
            </w:r>
            <w:r>
              <w:t>toetus spetsialiseerunud riigisiseste üksuste valdkondlikele ja valdkonnaülestele võrgustikele ning riiklikele kontaktpunktidele, et parandada vastastikust usaldust, oskusteabe, teabe, kogemuste ja parimate tavade vahetamist ja levitamist ning ressursside ja eksperditeadmiste koondamist ühistesse pädevuskeskustesse;</w:t>
            </w:r>
          </w:p>
          <w:p w14:paraId="18C7BC33" w14:textId="6C86785F" w:rsidR="00066C11" w:rsidRDefault="00066C11" w:rsidP="00A609F3">
            <w:pPr>
              <w:spacing w:after="80"/>
            </w:pPr>
            <w:r>
              <w:rPr>
                <w:rFonts w:eastAsia="Times New Roman"/>
                <w:iCs/>
                <w:lang w:val="et-EE"/>
              </w:rPr>
              <w:t xml:space="preserve">- </w:t>
            </w:r>
            <w:r>
              <w:t>töötajate kulude rahastamine, kes on seotud fondist toetatavate meetmetega, või meetmetega, mis nõuavad töötajate kaasamist tehnilistel või julgeolekuga seotud põhjustel.</w:t>
            </w:r>
          </w:p>
          <w:p w14:paraId="02974870" w14:textId="77777777" w:rsidR="00066C11" w:rsidRPr="00FE3752" w:rsidRDefault="00066C11" w:rsidP="00066C11">
            <w:pPr>
              <w:spacing w:after="80"/>
              <w:rPr>
                <w:rFonts w:eastAsia="Times New Roman"/>
                <w:iCs/>
                <w:szCs w:val="24"/>
                <w:lang w:val="et-EE"/>
              </w:rPr>
            </w:pPr>
            <w:r>
              <w:rPr>
                <w:rFonts w:eastAsia="Times New Roman"/>
                <w:iCs/>
                <w:szCs w:val="24"/>
                <w:lang w:val="et-EE"/>
              </w:rPr>
              <w:t>Rakenduskava</w:t>
            </w:r>
            <w:r w:rsidRPr="00FE3752">
              <w:rPr>
                <w:rFonts w:eastAsia="Times New Roman"/>
                <w:iCs/>
                <w:szCs w:val="24"/>
                <w:lang w:val="et-EE"/>
              </w:rPr>
              <w:t xml:space="preserve"> rakendamise käigus võib sõltuvalt tegelikest vajadustest ja olemasolevatest ressurssidest kaaluda ka teiste ISFi meetmete rakendamist.</w:t>
            </w:r>
          </w:p>
          <w:p w14:paraId="48039B35" w14:textId="28EAD09B" w:rsidR="00066C11" w:rsidRPr="006B6047" w:rsidRDefault="00066C11" w:rsidP="00066C11">
            <w:pPr>
              <w:spacing w:after="80"/>
              <w:rPr>
                <w:rFonts w:eastAsia="Times New Roman"/>
                <w:b/>
                <w:iCs/>
                <w:lang w:val="et-EE"/>
              </w:rPr>
            </w:pPr>
            <w:r w:rsidRPr="006B6047">
              <w:rPr>
                <w:rFonts w:eastAsia="Times New Roman"/>
                <w:b/>
                <w:iCs/>
                <w:lang w:val="et-EE"/>
              </w:rPr>
              <w:t>ISF määruse I</w:t>
            </w:r>
            <w:r>
              <w:rPr>
                <w:rFonts w:eastAsia="Times New Roman"/>
                <w:b/>
                <w:iCs/>
                <w:lang w:val="et-EE"/>
              </w:rPr>
              <w:t>V</w:t>
            </w:r>
            <w:r w:rsidRPr="006B6047">
              <w:rPr>
                <w:rFonts w:eastAsia="Times New Roman"/>
                <w:b/>
                <w:iCs/>
                <w:lang w:val="et-EE"/>
              </w:rPr>
              <w:t xml:space="preserve"> lisaga seotud meetmete esialgne loetelu: </w:t>
            </w:r>
          </w:p>
          <w:p w14:paraId="7DC4D11D" w14:textId="3965D589" w:rsidR="00066C11" w:rsidRPr="00A215EF" w:rsidRDefault="00066C11" w:rsidP="00A609F3">
            <w:pPr>
              <w:spacing w:after="80"/>
              <w:rPr>
                <w:rFonts w:eastAsia="Times New Roman"/>
                <w:iCs/>
                <w:lang w:val="et-EE"/>
              </w:rPr>
            </w:pPr>
            <w:r>
              <w:rPr>
                <w:rFonts w:eastAsia="Times New Roman"/>
                <w:iCs/>
                <w:lang w:val="et-EE"/>
              </w:rPr>
              <w:t xml:space="preserve">- </w:t>
            </w:r>
            <w:r>
              <w:t>projektid, mille eesmärk on ennetada ja tõkestada küberkuritegevust, eelkõige internetis toimuvat laste seksuaalset kuritarvitamist, ning kuritegusid, mille puhul internet on peamine tõendite kogumise platvorm.</w:t>
            </w:r>
          </w:p>
          <w:p w14:paraId="382B1D1D" w14:textId="0CF35898" w:rsidR="00533E9E" w:rsidRPr="007C5EE1" w:rsidRDefault="00533E9E" w:rsidP="00A609F3">
            <w:pPr>
              <w:spacing w:after="80"/>
              <w:rPr>
                <w:rFonts w:eastAsia="Times New Roman"/>
                <w:b/>
                <w:bCs/>
                <w:iCs/>
                <w:lang w:val="et-EE"/>
              </w:rPr>
            </w:pPr>
            <w:r w:rsidRPr="007C5EE1">
              <w:rPr>
                <w:rFonts w:eastAsia="Times New Roman"/>
                <w:b/>
                <w:bCs/>
                <w:iCs/>
                <w:lang w:val="et-EE"/>
              </w:rPr>
              <w:t>b) Kasutada ära liikmesriikide ja muude asjaomaste osalejate, s</w:t>
            </w:r>
            <w:r w:rsidR="00ED7959">
              <w:rPr>
                <w:rFonts w:eastAsia="Times New Roman"/>
                <w:b/>
                <w:bCs/>
                <w:iCs/>
                <w:lang w:val="et-EE"/>
              </w:rPr>
              <w:t>ealhulgas</w:t>
            </w:r>
            <w:r w:rsidRPr="007C5EE1">
              <w:rPr>
                <w:rFonts w:eastAsia="Times New Roman"/>
                <w:b/>
                <w:bCs/>
                <w:iCs/>
                <w:lang w:val="et-EE"/>
              </w:rPr>
              <w:t xml:space="preserve"> kodanikuühiskonna ressursside ja teadmiste ühendamisel ning parimate tavade jagamisel tekkivat koosmõju, n</w:t>
            </w:r>
            <w:r w:rsidR="00ED7959">
              <w:rPr>
                <w:rFonts w:eastAsia="Times New Roman"/>
                <w:b/>
                <w:bCs/>
                <w:iCs/>
                <w:lang w:val="et-EE"/>
              </w:rPr>
              <w:t>äiteks</w:t>
            </w:r>
            <w:r w:rsidRPr="007C5EE1">
              <w:rPr>
                <w:rFonts w:eastAsia="Times New Roman"/>
                <w:b/>
                <w:bCs/>
                <w:iCs/>
                <w:lang w:val="et-EE"/>
              </w:rPr>
              <w:t xml:space="preserve"> ühiste pädevuskeskuste loomise, ühiste riskihindamiste väljatöötamise või ühisoperatsioonide korraldamiseks loodavate ühiste tugikeskuste kaudu.</w:t>
            </w:r>
          </w:p>
          <w:p w14:paraId="65B37F0C" w14:textId="74F8843B" w:rsidR="00C40C2D" w:rsidRDefault="00533E9E" w:rsidP="00A609F3">
            <w:pPr>
              <w:spacing w:after="80"/>
              <w:rPr>
                <w:rFonts w:eastAsia="Times New Roman"/>
                <w:iCs/>
                <w:lang w:val="et-EE"/>
              </w:rPr>
            </w:pPr>
            <w:r w:rsidRPr="00A215EF">
              <w:rPr>
                <w:rFonts w:eastAsia="Times New Roman"/>
                <w:iCs/>
                <w:lang w:val="et-EE"/>
              </w:rPr>
              <w:t>Mitte k</w:t>
            </w:r>
            <w:r w:rsidR="005F16D0">
              <w:rPr>
                <w:rFonts w:eastAsia="Times New Roman"/>
                <w:iCs/>
                <w:lang w:val="et-EE"/>
              </w:rPr>
              <w:t>ogu</w:t>
            </w:r>
            <w:r w:rsidRPr="00A215EF">
              <w:rPr>
                <w:rFonts w:eastAsia="Times New Roman"/>
                <w:iCs/>
                <w:lang w:val="et-EE"/>
              </w:rPr>
              <w:t xml:space="preserve"> äärmuslus ei too kaasa vägivalda, kuid ühiskonnale, eriti vanematele, õpetajatele, noorsootöötajatele ja ametnikele, on oluline olla eeskujuks ja sekkuda, et tagada </w:t>
            </w:r>
            <w:r w:rsidR="005F16D0" w:rsidRPr="00A215EF">
              <w:rPr>
                <w:rFonts w:eastAsia="Times New Roman"/>
                <w:iCs/>
                <w:lang w:val="et-EE"/>
              </w:rPr>
              <w:t>mõlema pool</w:t>
            </w:r>
            <w:r w:rsidR="005F16D0">
              <w:rPr>
                <w:rFonts w:eastAsia="Times New Roman"/>
                <w:iCs/>
                <w:lang w:val="et-EE"/>
              </w:rPr>
              <w:t>e</w:t>
            </w:r>
            <w:r w:rsidR="005F16D0" w:rsidRPr="00A215EF">
              <w:rPr>
                <w:rFonts w:eastAsia="Times New Roman"/>
                <w:iCs/>
                <w:lang w:val="et-EE"/>
              </w:rPr>
              <w:t xml:space="preserve"> </w:t>
            </w:r>
            <w:r w:rsidRPr="00A215EF">
              <w:rPr>
                <w:rFonts w:eastAsia="Times New Roman"/>
                <w:iCs/>
                <w:lang w:val="et-EE"/>
              </w:rPr>
              <w:t xml:space="preserve">turvalisus. </w:t>
            </w:r>
            <w:r w:rsidR="003701AF">
              <w:rPr>
                <w:rFonts w:eastAsia="Times New Roman"/>
                <w:iCs/>
                <w:lang w:val="et-EE"/>
              </w:rPr>
              <w:t>Tähtis</w:t>
            </w:r>
            <w:r w:rsidR="003701AF" w:rsidRPr="00A215EF">
              <w:rPr>
                <w:rFonts w:eastAsia="Times New Roman"/>
                <w:iCs/>
                <w:lang w:val="et-EE"/>
              </w:rPr>
              <w:t xml:space="preserve"> </w:t>
            </w:r>
            <w:r w:rsidRPr="00A215EF">
              <w:rPr>
                <w:rFonts w:eastAsia="Times New Roman"/>
                <w:iCs/>
                <w:lang w:val="et-EE"/>
              </w:rPr>
              <w:t>on ametnikke ja spetsialiste</w:t>
            </w:r>
            <w:r w:rsidR="00336C31" w:rsidRPr="00A215EF">
              <w:rPr>
                <w:rFonts w:eastAsia="Times New Roman"/>
                <w:iCs/>
                <w:lang w:val="et-EE"/>
              </w:rPr>
              <w:t xml:space="preserve"> koolitada</w:t>
            </w:r>
            <w:r w:rsidRPr="00A215EF">
              <w:rPr>
                <w:rFonts w:eastAsia="Times New Roman"/>
                <w:iCs/>
                <w:lang w:val="et-EE"/>
              </w:rPr>
              <w:t>, et nad tunneksid ära radikaliseerumise esimesed märgid ning suudaksid hinnata riske ja</w:t>
            </w:r>
            <w:r w:rsidR="00336C31">
              <w:rPr>
                <w:rFonts w:eastAsia="Times New Roman"/>
                <w:iCs/>
                <w:lang w:val="et-EE"/>
              </w:rPr>
              <w:t xml:space="preserve"> nende põhjal</w:t>
            </w:r>
            <w:r w:rsidRPr="00A215EF">
              <w:rPr>
                <w:rFonts w:eastAsia="Times New Roman"/>
                <w:iCs/>
                <w:lang w:val="et-EE"/>
              </w:rPr>
              <w:t xml:space="preserve"> </w:t>
            </w:r>
            <w:r w:rsidR="00336C31">
              <w:rPr>
                <w:rFonts w:eastAsia="Times New Roman"/>
                <w:iCs/>
                <w:lang w:val="et-EE"/>
              </w:rPr>
              <w:t>delikaatselt</w:t>
            </w:r>
            <w:r w:rsidR="00336C31" w:rsidRPr="00A215EF">
              <w:rPr>
                <w:rFonts w:eastAsia="Times New Roman"/>
                <w:iCs/>
                <w:lang w:val="et-EE"/>
              </w:rPr>
              <w:t xml:space="preserve"> </w:t>
            </w:r>
            <w:r w:rsidRPr="00A215EF">
              <w:rPr>
                <w:rFonts w:eastAsia="Times New Roman"/>
                <w:iCs/>
                <w:lang w:val="et-EE"/>
              </w:rPr>
              <w:t>tegutseda, austades samal ajal üksikisikute põhiõigusi. Siseministeeriumi ja Sisekaitseakadeemia juhtimisel on koolitatud üle 2000 esmataseme praktiku. Tulevikus kavandatakse koolitus</w:t>
            </w:r>
            <w:r>
              <w:rPr>
                <w:rFonts w:eastAsia="Times New Roman"/>
                <w:iCs/>
                <w:lang w:val="et-EE"/>
              </w:rPr>
              <w:t>t</w:t>
            </w:r>
            <w:r w:rsidRPr="00A215EF">
              <w:rPr>
                <w:rFonts w:eastAsia="Times New Roman"/>
                <w:iCs/>
                <w:lang w:val="et-EE"/>
              </w:rPr>
              <w:t xml:space="preserve">ele </w:t>
            </w:r>
            <w:r>
              <w:rPr>
                <w:rFonts w:eastAsia="Times New Roman"/>
                <w:iCs/>
                <w:lang w:val="et-EE"/>
              </w:rPr>
              <w:t xml:space="preserve">läheneda </w:t>
            </w:r>
            <w:r w:rsidRPr="00A215EF">
              <w:rPr>
                <w:rFonts w:eastAsia="Times New Roman"/>
                <w:iCs/>
                <w:lang w:val="et-EE"/>
              </w:rPr>
              <w:t>süstemaatilisema</w:t>
            </w:r>
            <w:r w:rsidR="00336C31">
              <w:rPr>
                <w:rFonts w:eastAsia="Times New Roman"/>
                <w:iCs/>
                <w:lang w:val="et-EE"/>
              </w:rPr>
              <w:t>l</w:t>
            </w:r>
            <w:r w:rsidRPr="00A215EF">
              <w:rPr>
                <w:rFonts w:eastAsia="Times New Roman"/>
                <w:iCs/>
                <w:lang w:val="et-EE"/>
              </w:rPr>
              <w:t xml:space="preserve">t. On vaja jätkata spetsialistide asjatundlikkuse arendamist, toetades ka </w:t>
            </w:r>
            <w:r w:rsidRPr="00A215EF">
              <w:rPr>
                <w:rFonts w:eastAsia="Times New Roman"/>
                <w:iCs/>
                <w:lang w:val="et-EE"/>
              </w:rPr>
              <w:lastRenderedPageBreak/>
              <w:t xml:space="preserve">rahvusvahelisi võrgustikke, nagu </w:t>
            </w:r>
            <w:r w:rsidR="00645EF1">
              <w:rPr>
                <w:rFonts w:eastAsia="Times New Roman"/>
                <w:iCs/>
                <w:lang w:val="et-EE"/>
              </w:rPr>
              <w:t>radikaliseerumi</w:t>
            </w:r>
            <w:r w:rsidR="00337DE8">
              <w:rPr>
                <w:rFonts w:eastAsia="Times New Roman"/>
                <w:iCs/>
                <w:lang w:val="et-EE"/>
              </w:rPr>
              <w:t>s</w:t>
            </w:r>
            <w:r w:rsidR="00645EF1">
              <w:rPr>
                <w:rFonts w:eastAsia="Times New Roman"/>
                <w:iCs/>
                <w:lang w:val="et-EE"/>
              </w:rPr>
              <w:t>ala</w:t>
            </w:r>
            <w:r w:rsidR="00EC3779">
              <w:rPr>
                <w:rFonts w:eastAsia="Times New Roman"/>
                <w:iCs/>
                <w:lang w:val="et-EE"/>
              </w:rPr>
              <w:t>s</w:t>
            </w:r>
            <w:r w:rsidR="00645EF1">
              <w:rPr>
                <w:rFonts w:eastAsia="Times New Roman"/>
                <w:iCs/>
                <w:lang w:val="et-EE"/>
              </w:rPr>
              <w:t xml:space="preserve">e </w:t>
            </w:r>
            <w:r w:rsidR="00EC3779">
              <w:rPr>
                <w:rFonts w:eastAsia="Times New Roman"/>
                <w:iCs/>
                <w:lang w:val="et-EE"/>
              </w:rPr>
              <w:t xml:space="preserve">teadlikkuse </w:t>
            </w:r>
            <w:r w:rsidR="00645EF1">
              <w:rPr>
                <w:rFonts w:eastAsia="Times New Roman"/>
                <w:iCs/>
                <w:lang w:val="et-EE"/>
              </w:rPr>
              <w:t>võrgustik</w:t>
            </w:r>
            <w:r w:rsidRPr="00A215EF">
              <w:rPr>
                <w:rFonts w:eastAsia="Times New Roman"/>
                <w:iCs/>
                <w:lang w:val="et-EE"/>
              </w:rPr>
              <w:t xml:space="preserve"> ja </w:t>
            </w:r>
            <w:r w:rsidR="00645EF1">
              <w:rPr>
                <w:rFonts w:eastAsia="Times New Roman"/>
                <w:iCs/>
                <w:lang w:val="et-EE"/>
              </w:rPr>
              <w:t>Euroopa strateegilise teabevahetuse võrgustik</w:t>
            </w:r>
            <w:r w:rsidR="00EC3779">
              <w:rPr>
                <w:rFonts w:eastAsia="Times New Roman"/>
                <w:iCs/>
                <w:lang w:val="et-EE"/>
              </w:rPr>
              <w:t>,</w:t>
            </w:r>
            <w:r w:rsidRPr="00A215EF">
              <w:rPr>
                <w:rFonts w:eastAsia="Times New Roman"/>
                <w:iCs/>
                <w:lang w:val="et-EE"/>
              </w:rPr>
              <w:t xml:space="preserve"> ning tutvuda partnerriikide tavadega</w:t>
            </w:r>
            <w:r>
              <w:rPr>
                <w:rFonts w:eastAsia="Times New Roman"/>
                <w:iCs/>
                <w:lang w:val="et-EE"/>
              </w:rPr>
              <w:t>.</w:t>
            </w:r>
            <w:r w:rsidRPr="00A215EF">
              <w:rPr>
                <w:rFonts w:eastAsia="Times New Roman"/>
                <w:iCs/>
                <w:lang w:val="et-EE"/>
              </w:rPr>
              <w:t xml:space="preserve"> Et </w:t>
            </w:r>
            <w:r w:rsidR="00E2705E" w:rsidRPr="00A215EF">
              <w:rPr>
                <w:rFonts w:eastAsia="Times New Roman"/>
                <w:iCs/>
                <w:lang w:val="et-EE"/>
              </w:rPr>
              <w:t>kasutada</w:t>
            </w:r>
            <w:r w:rsidR="00E2705E" w:rsidRPr="00A215EF" w:rsidDel="00336C31">
              <w:rPr>
                <w:rFonts w:eastAsia="Times New Roman"/>
                <w:iCs/>
                <w:lang w:val="et-EE"/>
              </w:rPr>
              <w:t xml:space="preserve"> </w:t>
            </w:r>
            <w:r w:rsidRPr="00A215EF">
              <w:rPr>
                <w:rFonts w:eastAsia="Times New Roman"/>
                <w:iCs/>
                <w:lang w:val="et-EE"/>
              </w:rPr>
              <w:t>Sisekaitseakadeemia k</w:t>
            </w:r>
            <w:r w:rsidR="00C70920">
              <w:rPr>
                <w:rFonts w:eastAsia="Times New Roman"/>
                <w:iCs/>
                <w:lang w:val="et-EE"/>
              </w:rPr>
              <w:t>ui</w:t>
            </w:r>
            <w:r w:rsidRPr="00A215EF">
              <w:rPr>
                <w:rFonts w:eastAsia="Times New Roman"/>
                <w:iCs/>
                <w:lang w:val="et-EE"/>
              </w:rPr>
              <w:t xml:space="preserve"> CEPOLi </w:t>
            </w:r>
            <w:r w:rsidR="00E2705E" w:rsidRPr="00A215EF">
              <w:rPr>
                <w:rFonts w:eastAsia="Times New Roman"/>
                <w:iCs/>
                <w:lang w:val="et-EE"/>
              </w:rPr>
              <w:t xml:space="preserve">Eesti </w:t>
            </w:r>
            <w:r w:rsidRPr="00A215EF">
              <w:rPr>
                <w:rFonts w:eastAsia="Times New Roman"/>
                <w:iCs/>
                <w:lang w:val="et-EE"/>
              </w:rPr>
              <w:t>riiklik</w:t>
            </w:r>
            <w:r w:rsidR="00C70920">
              <w:rPr>
                <w:rFonts w:eastAsia="Times New Roman"/>
                <w:iCs/>
                <w:lang w:val="et-EE"/>
              </w:rPr>
              <w:t>u</w:t>
            </w:r>
            <w:r w:rsidRPr="00A215EF">
              <w:rPr>
                <w:rFonts w:eastAsia="Times New Roman"/>
                <w:iCs/>
                <w:lang w:val="et-EE"/>
              </w:rPr>
              <w:t xml:space="preserve"> üksus</w:t>
            </w:r>
            <w:r w:rsidR="00C70920">
              <w:rPr>
                <w:rFonts w:eastAsia="Times New Roman"/>
                <w:iCs/>
                <w:lang w:val="et-EE"/>
              </w:rPr>
              <w:t>e</w:t>
            </w:r>
            <w:r w:rsidRPr="00A215EF">
              <w:rPr>
                <w:rFonts w:eastAsia="Times New Roman"/>
                <w:iCs/>
                <w:lang w:val="et-EE"/>
              </w:rPr>
              <w:t xml:space="preserve"> potentsiaali</w:t>
            </w:r>
            <w:r w:rsidR="00336C31" w:rsidRPr="00A215EF">
              <w:rPr>
                <w:rFonts w:eastAsia="Times New Roman"/>
                <w:iCs/>
                <w:lang w:val="et-EE"/>
              </w:rPr>
              <w:t xml:space="preserve"> täielikult ära</w:t>
            </w:r>
            <w:r w:rsidRPr="00A215EF">
              <w:rPr>
                <w:rFonts w:eastAsia="Times New Roman"/>
                <w:iCs/>
                <w:lang w:val="et-EE"/>
              </w:rPr>
              <w:t>, võiks selle kujundada siseturvalisuse tippkeskuseks</w:t>
            </w:r>
            <w:r w:rsidR="003134DE">
              <w:rPr>
                <w:rFonts w:eastAsia="Times New Roman"/>
                <w:iCs/>
                <w:lang w:val="et-EE"/>
              </w:rPr>
              <w:t>, näiteks</w:t>
            </w:r>
            <w:r w:rsidRPr="00A215EF">
              <w:rPr>
                <w:rFonts w:eastAsia="Times New Roman"/>
                <w:iCs/>
                <w:lang w:val="et-EE"/>
              </w:rPr>
              <w:t xml:space="preserve"> radikaliseerumise ja terrorismivastase võitluse, organiseeritud kuritegevuse ja küberkuritegevuse vastase võitluse</w:t>
            </w:r>
            <w:r w:rsidR="00336C31">
              <w:rPr>
                <w:rFonts w:eastAsia="Times New Roman"/>
                <w:iCs/>
                <w:lang w:val="et-EE"/>
              </w:rPr>
              <w:t xml:space="preserve"> ning</w:t>
            </w:r>
            <w:r w:rsidRPr="00A215EF">
              <w:rPr>
                <w:rFonts w:eastAsia="Times New Roman"/>
                <w:iCs/>
                <w:lang w:val="et-EE"/>
              </w:rPr>
              <w:t xml:space="preserve"> tehisintellekti kasutamise valdkonnas. Keskus toetaks valdkonna planeerimist ja strateegilist arengut teadusuuringute, analüüsi ja koolituse kaudu.</w:t>
            </w:r>
          </w:p>
          <w:p w14:paraId="7DA031CD" w14:textId="77777777" w:rsidR="009F3002" w:rsidRPr="006B6047" w:rsidRDefault="009F3002" w:rsidP="009F3002">
            <w:pPr>
              <w:spacing w:after="80"/>
              <w:rPr>
                <w:rFonts w:eastAsia="Times New Roman"/>
                <w:b/>
                <w:iCs/>
                <w:lang w:val="et-EE"/>
              </w:rPr>
            </w:pPr>
            <w:r w:rsidRPr="006B6047">
              <w:rPr>
                <w:rFonts w:eastAsia="Times New Roman"/>
                <w:b/>
                <w:iCs/>
                <w:lang w:val="et-EE"/>
              </w:rPr>
              <w:t xml:space="preserve">ISF määruse III lisaga seotud meetmete esialgne loetelu: </w:t>
            </w:r>
          </w:p>
          <w:p w14:paraId="05A38887" w14:textId="77777777" w:rsidR="009F3002" w:rsidRDefault="009F3002" w:rsidP="009F3002">
            <w:pPr>
              <w:spacing w:after="80"/>
            </w:pPr>
            <w:r>
              <w:rPr>
                <w:rFonts w:eastAsia="Times New Roman"/>
                <w:iCs/>
                <w:lang w:val="et-EE"/>
              </w:rPr>
              <w:t xml:space="preserve">- </w:t>
            </w:r>
            <w:r>
              <w:t>asjaomaste õiguskaitse- ja kohtuasutuste ning haldusasutuste töötajate ja ekspertide haridus ja koolitus, võttes arvesse operatiivvajadusi ja riskianalüüse, tehes koostööd CEPOLiga ja vastavalt vajadusele Euroopa õigusalase koolituse võrgustikuga, sealhulgas haridus ja koolitus ennetuspoliitika alal, pöörates erilist tähelepanu põhiõigustele ja mittediskrimineerimisele;</w:t>
            </w:r>
          </w:p>
          <w:p w14:paraId="6DB94AAD" w14:textId="4E4B6ED6" w:rsidR="009F3002" w:rsidRDefault="009F3002" w:rsidP="009F3002">
            <w:pPr>
              <w:spacing w:after="80"/>
            </w:pPr>
            <w:r>
              <w:rPr>
                <w:rFonts w:eastAsia="Times New Roman"/>
                <w:iCs/>
                <w:lang w:val="et-EE"/>
              </w:rPr>
              <w:t xml:space="preserve">- </w:t>
            </w:r>
            <w:r>
              <w:t>toetus spetsialiseerunud riigisiseste üksuste valdkondlikele ja valdkonnaülestele võrgustikele ning riiklikele kontaktpunktidele, et parandada vastastikust usaldust, oskusteabe, teabe, kogemuste ja parimate tavade vahetamist ja levitamist ning ressursside ja eksperditeadmiste koondamist ühistesse pädevuskeskustesse.</w:t>
            </w:r>
          </w:p>
          <w:p w14:paraId="67FF5193" w14:textId="77777777" w:rsidR="009F3002" w:rsidRPr="00FE3752" w:rsidRDefault="009F3002" w:rsidP="009F3002">
            <w:pPr>
              <w:spacing w:after="80"/>
              <w:rPr>
                <w:rFonts w:eastAsia="Times New Roman"/>
                <w:iCs/>
                <w:szCs w:val="24"/>
                <w:lang w:val="et-EE"/>
              </w:rPr>
            </w:pPr>
            <w:r>
              <w:rPr>
                <w:rFonts w:eastAsia="Times New Roman"/>
                <w:iCs/>
                <w:szCs w:val="24"/>
                <w:lang w:val="et-EE"/>
              </w:rPr>
              <w:t>Rakenduskava</w:t>
            </w:r>
            <w:r w:rsidRPr="00FE3752">
              <w:rPr>
                <w:rFonts w:eastAsia="Times New Roman"/>
                <w:iCs/>
                <w:szCs w:val="24"/>
                <w:lang w:val="et-EE"/>
              </w:rPr>
              <w:t xml:space="preserve"> rakendamise käigus võib sõltuvalt tegelikest vajadustest ja olemasolevatest ressurssidest kaaluda ka teiste ISFi meetmete rakendamist.</w:t>
            </w:r>
          </w:p>
          <w:p w14:paraId="48E9543C" w14:textId="77777777" w:rsidR="009F3002" w:rsidRPr="006B6047" w:rsidRDefault="009F3002" w:rsidP="009F3002">
            <w:pPr>
              <w:spacing w:after="80"/>
              <w:rPr>
                <w:rFonts w:eastAsia="Times New Roman"/>
                <w:b/>
                <w:iCs/>
                <w:lang w:val="et-EE"/>
              </w:rPr>
            </w:pPr>
            <w:r w:rsidRPr="006B6047">
              <w:rPr>
                <w:rFonts w:eastAsia="Times New Roman"/>
                <w:b/>
                <w:iCs/>
                <w:lang w:val="et-EE"/>
              </w:rPr>
              <w:t>ISF määruse I</w:t>
            </w:r>
            <w:r>
              <w:rPr>
                <w:rFonts w:eastAsia="Times New Roman"/>
                <w:b/>
                <w:iCs/>
                <w:lang w:val="et-EE"/>
              </w:rPr>
              <w:t>V</w:t>
            </w:r>
            <w:r w:rsidRPr="006B6047">
              <w:rPr>
                <w:rFonts w:eastAsia="Times New Roman"/>
                <w:b/>
                <w:iCs/>
                <w:lang w:val="et-EE"/>
              </w:rPr>
              <w:t xml:space="preserve"> lisaga seotud meetmete esialgne loetelu: </w:t>
            </w:r>
          </w:p>
          <w:p w14:paraId="7CF5D2AD" w14:textId="34992891" w:rsidR="009F3002" w:rsidRPr="00A215EF" w:rsidRDefault="009F3002" w:rsidP="00A609F3">
            <w:pPr>
              <w:spacing w:after="80"/>
              <w:rPr>
                <w:rFonts w:eastAsia="Times New Roman"/>
                <w:iCs/>
                <w:lang w:val="et-EE"/>
              </w:rPr>
            </w:pPr>
            <w:r>
              <w:rPr>
                <w:rFonts w:eastAsia="Times New Roman"/>
                <w:iCs/>
                <w:lang w:val="et-EE"/>
              </w:rPr>
              <w:t xml:space="preserve">- </w:t>
            </w:r>
            <w:r>
              <w:t>projektid, mille eesmärk on radikaliseerumist ennetada ja selle vastu võidelda.</w:t>
            </w:r>
          </w:p>
          <w:p w14:paraId="0F0643AE" w14:textId="46B1ADA5" w:rsidR="00533E9E" w:rsidRPr="007C5EE1" w:rsidRDefault="00533E9E" w:rsidP="00A609F3">
            <w:pPr>
              <w:spacing w:after="80"/>
              <w:rPr>
                <w:rFonts w:eastAsia="Times New Roman"/>
                <w:b/>
                <w:bCs/>
                <w:iCs/>
                <w:lang w:val="et-EE"/>
              </w:rPr>
            </w:pPr>
            <w:r w:rsidRPr="007C5EE1">
              <w:rPr>
                <w:rFonts w:eastAsia="Times New Roman"/>
                <w:b/>
                <w:bCs/>
                <w:iCs/>
                <w:lang w:val="et-EE"/>
              </w:rPr>
              <w:t>c) Edendada ja arendada meetmeid, kaitsemeetmeid, mehhanisme ja par</w:t>
            </w:r>
            <w:r w:rsidR="003B740D">
              <w:rPr>
                <w:rFonts w:eastAsia="Times New Roman"/>
                <w:b/>
                <w:bCs/>
                <w:iCs/>
                <w:lang w:val="et-EE"/>
              </w:rPr>
              <w:t>i</w:t>
            </w:r>
            <w:r w:rsidRPr="007C5EE1">
              <w:rPr>
                <w:rFonts w:eastAsia="Times New Roman"/>
                <w:b/>
                <w:bCs/>
                <w:iCs/>
                <w:lang w:val="et-EE"/>
              </w:rPr>
              <w:t>maid tavasid, et varakult kindlaks teha, kaitsta ja toetada tunnistajaid, õigusrikkumisest teatajaid ja kuriteoohvreid ning luua selleks partnerlussuhteid ameti</w:t>
            </w:r>
            <w:r w:rsidR="00090278">
              <w:rPr>
                <w:rFonts w:eastAsia="Times New Roman"/>
                <w:b/>
                <w:bCs/>
                <w:iCs/>
                <w:lang w:val="et-EE"/>
              </w:rPr>
              <w:t>a</w:t>
            </w:r>
            <w:r w:rsidRPr="007C5EE1">
              <w:rPr>
                <w:rFonts w:eastAsia="Times New Roman"/>
                <w:b/>
                <w:bCs/>
                <w:iCs/>
                <w:lang w:val="et-EE"/>
              </w:rPr>
              <w:t xml:space="preserve">sutuste ja muude asjaomaste </w:t>
            </w:r>
            <w:r w:rsidR="00645EF1">
              <w:rPr>
                <w:rFonts w:eastAsia="Times New Roman"/>
                <w:b/>
                <w:bCs/>
                <w:iCs/>
                <w:lang w:val="et-EE"/>
              </w:rPr>
              <w:t>osalejate</w:t>
            </w:r>
            <w:r w:rsidRPr="007C5EE1">
              <w:rPr>
                <w:rFonts w:eastAsia="Times New Roman"/>
                <w:b/>
                <w:bCs/>
                <w:iCs/>
                <w:lang w:val="et-EE"/>
              </w:rPr>
              <w:t xml:space="preserve"> vahel.</w:t>
            </w:r>
          </w:p>
          <w:p w14:paraId="7E5F215B" w14:textId="002291F8" w:rsidR="00533E9E" w:rsidRDefault="00533E9E" w:rsidP="00A609F3">
            <w:pPr>
              <w:spacing w:after="80"/>
              <w:rPr>
                <w:rFonts w:eastAsia="Times New Roman"/>
                <w:iCs/>
                <w:lang w:val="et-EE"/>
              </w:rPr>
            </w:pPr>
            <w:r w:rsidRPr="00A215EF">
              <w:rPr>
                <w:rFonts w:eastAsia="Times New Roman"/>
                <w:iCs/>
                <w:lang w:val="et-EE"/>
              </w:rPr>
              <w:t xml:space="preserve">Eesti suurim </w:t>
            </w:r>
            <w:r w:rsidR="00871CF8">
              <w:rPr>
                <w:rFonts w:eastAsia="Times New Roman"/>
                <w:iCs/>
                <w:lang w:val="et-EE"/>
              </w:rPr>
              <w:t xml:space="preserve">katsumus </w:t>
            </w:r>
            <w:r w:rsidRPr="00A215EF">
              <w:rPr>
                <w:rFonts w:eastAsia="Times New Roman"/>
                <w:iCs/>
                <w:lang w:val="et-EE"/>
              </w:rPr>
              <w:t>inimkaubanduse vastases võitluses on</w:t>
            </w:r>
            <w:r w:rsidR="00336C31">
              <w:rPr>
                <w:rFonts w:eastAsia="Times New Roman"/>
                <w:iCs/>
                <w:lang w:val="et-EE"/>
              </w:rPr>
              <w:t xml:space="preserve"> see, et </w:t>
            </w:r>
            <w:r w:rsidRPr="00A215EF">
              <w:rPr>
                <w:rFonts w:eastAsia="Times New Roman"/>
                <w:iCs/>
                <w:lang w:val="et-EE"/>
              </w:rPr>
              <w:t>ennetustegevus</w:t>
            </w:r>
            <w:r w:rsidR="00336C31">
              <w:rPr>
                <w:rFonts w:eastAsia="Times New Roman"/>
                <w:iCs/>
                <w:lang w:val="et-EE"/>
              </w:rPr>
              <w:t>t ei</w:t>
            </w:r>
            <w:r w:rsidRPr="00A215EF">
              <w:rPr>
                <w:rFonts w:eastAsia="Times New Roman"/>
                <w:iCs/>
                <w:lang w:val="et-EE"/>
              </w:rPr>
              <w:t xml:space="preserve"> rahasta</w:t>
            </w:r>
            <w:r w:rsidR="00336C31">
              <w:rPr>
                <w:rFonts w:eastAsia="Times New Roman"/>
                <w:iCs/>
                <w:lang w:val="et-EE"/>
              </w:rPr>
              <w:t>ta piisavalt</w:t>
            </w:r>
            <w:r w:rsidRPr="00A215EF">
              <w:rPr>
                <w:rFonts w:eastAsia="Times New Roman"/>
                <w:iCs/>
                <w:lang w:val="et-EE"/>
              </w:rPr>
              <w:t>. Ennetamine</w:t>
            </w:r>
            <w:r w:rsidR="00871CF8">
              <w:rPr>
                <w:rFonts w:eastAsia="Times New Roman"/>
                <w:iCs/>
                <w:lang w:val="et-EE"/>
              </w:rPr>
              <w:t>,</w:t>
            </w:r>
            <w:r w:rsidRPr="00A215EF">
              <w:rPr>
                <w:rFonts w:eastAsia="Times New Roman"/>
                <w:iCs/>
                <w:lang w:val="et-EE"/>
              </w:rPr>
              <w:t xml:space="preserve"> teadlikkuse </w:t>
            </w:r>
            <w:r w:rsidR="00336C31">
              <w:rPr>
                <w:rFonts w:eastAsia="Times New Roman"/>
                <w:iCs/>
                <w:lang w:val="et-EE"/>
              </w:rPr>
              <w:t>suurendamine</w:t>
            </w:r>
            <w:r w:rsidR="00336C31" w:rsidRPr="00A215EF">
              <w:rPr>
                <w:rFonts w:eastAsia="Times New Roman"/>
                <w:iCs/>
                <w:lang w:val="et-EE"/>
              </w:rPr>
              <w:t xml:space="preserve"> </w:t>
            </w:r>
            <w:r w:rsidR="00871CF8">
              <w:rPr>
                <w:rFonts w:eastAsia="Times New Roman"/>
                <w:iCs/>
                <w:lang w:val="et-EE"/>
              </w:rPr>
              <w:t>ja</w:t>
            </w:r>
            <w:r w:rsidR="00871CF8" w:rsidRPr="00A215EF">
              <w:rPr>
                <w:rFonts w:eastAsia="Times New Roman"/>
                <w:iCs/>
                <w:lang w:val="et-EE"/>
              </w:rPr>
              <w:t xml:space="preserve"> </w:t>
            </w:r>
            <w:r w:rsidRPr="00A215EF">
              <w:rPr>
                <w:rFonts w:eastAsia="Times New Roman"/>
                <w:iCs/>
                <w:lang w:val="et-EE"/>
              </w:rPr>
              <w:t>koolitus toimu</w:t>
            </w:r>
            <w:r w:rsidR="00871CF8">
              <w:rPr>
                <w:rFonts w:eastAsia="Times New Roman"/>
                <w:iCs/>
                <w:lang w:val="et-EE"/>
              </w:rPr>
              <w:t>vad</w:t>
            </w:r>
            <w:r w:rsidRPr="00A215EF">
              <w:rPr>
                <w:rFonts w:eastAsia="Times New Roman"/>
                <w:iCs/>
                <w:lang w:val="et-EE"/>
              </w:rPr>
              <w:t xml:space="preserve"> väikeses mastaabis ja aeglaselt. Inimkaubanduse</w:t>
            </w:r>
            <w:r w:rsidR="00026D19">
              <w:rPr>
                <w:rFonts w:eastAsia="Times New Roman"/>
                <w:iCs/>
                <w:lang w:val="et-EE"/>
              </w:rPr>
              <w:t xml:space="preserve"> vastu võitlevatele</w:t>
            </w:r>
            <w:r w:rsidRPr="00A215EF">
              <w:rPr>
                <w:rFonts w:eastAsia="Times New Roman"/>
                <w:iCs/>
                <w:lang w:val="et-EE"/>
              </w:rPr>
              <w:t xml:space="preserve"> ametnikele on vaja ühiskoolitusi, et </w:t>
            </w:r>
            <w:r w:rsidR="00336C31">
              <w:rPr>
                <w:rFonts w:eastAsia="Times New Roman"/>
                <w:iCs/>
                <w:lang w:val="et-EE"/>
              </w:rPr>
              <w:t>suurendada</w:t>
            </w:r>
            <w:r w:rsidR="00336C31" w:rsidRPr="00A215EF">
              <w:rPr>
                <w:rFonts w:eastAsia="Times New Roman"/>
                <w:iCs/>
                <w:lang w:val="et-EE"/>
              </w:rPr>
              <w:t xml:space="preserve"> </w:t>
            </w:r>
            <w:r w:rsidRPr="00A215EF">
              <w:rPr>
                <w:rFonts w:eastAsia="Times New Roman"/>
                <w:iCs/>
                <w:lang w:val="et-EE"/>
              </w:rPr>
              <w:t>pädevust ja parandada EL</w:t>
            </w:r>
            <w:r>
              <w:rPr>
                <w:rFonts w:eastAsia="Times New Roman"/>
                <w:iCs/>
                <w:lang w:val="et-EE"/>
              </w:rPr>
              <w:t>i</w:t>
            </w:r>
            <w:r w:rsidRPr="00A215EF">
              <w:rPr>
                <w:rFonts w:eastAsia="Times New Roman"/>
                <w:iCs/>
                <w:lang w:val="et-EE"/>
              </w:rPr>
              <w:t xml:space="preserve"> </w:t>
            </w:r>
            <w:r w:rsidR="00336C31" w:rsidRPr="007C5EE1">
              <w:rPr>
                <w:rFonts w:eastAsia="Times New Roman"/>
                <w:i/>
                <w:lang w:val="et-EE"/>
              </w:rPr>
              <w:t>acquis</w:t>
            </w:r>
            <w:r w:rsidR="00336C31">
              <w:rPr>
                <w:rFonts w:eastAsia="Times New Roman"/>
                <w:iCs/>
                <w:lang w:val="et-EE"/>
              </w:rPr>
              <w:t>’</w:t>
            </w:r>
            <w:r w:rsidR="00336C31" w:rsidRPr="00A215EF">
              <w:rPr>
                <w:rFonts w:eastAsia="Times New Roman"/>
                <w:iCs/>
                <w:lang w:val="et-EE"/>
              </w:rPr>
              <w:t xml:space="preserve"> </w:t>
            </w:r>
            <w:r w:rsidRPr="00A215EF">
              <w:rPr>
                <w:rFonts w:eastAsia="Times New Roman"/>
                <w:iCs/>
                <w:lang w:val="et-EE"/>
              </w:rPr>
              <w:t xml:space="preserve">rakendamist. Vaja on </w:t>
            </w:r>
            <w:r w:rsidR="00336C31">
              <w:rPr>
                <w:rFonts w:eastAsia="Times New Roman"/>
                <w:iCs/>
                <w:lang w:val="et-EE"/>
              </w:rPr>
              <w:t xml:space="preserve">suurendada </w:t>
            </w:r>
            <w:r w:rsidRPr="00A215EF">
              <w:rPr>
                <w:rFonts w:eastAsia="Times New Roman"/>
                <w:iCs/>
                <w:lang w:val="et-EE"/>
              </w:rPr>
              <w:t xml:space="preserve">Eestisse sisenevate kolmandate riikide kodanike ja koolinoorte teadlikkust. Samuti </w:t>
            </w:r>
            <w:r>
              <w:rPr>
                <w:rFonts w:eastAsia="Times New Roman"/>
                <w:iCs/>
                <w:lang w:val="et-EE"/>
              </w:rPr>
              <w:t xml:space="preserve">on </w:t>
            </w:r>
            <w:r w:rsidRPr="00A215EF">
              <w:rPr>
                <w:rFonts w:eastAsia="Times New Roman"/>
                <w:iCs/>
                <w:lang w:val="et-EE"/>
              </w:rPr>
              <w:t>asjakohane koolit</w:t>
            </w:r>
            <w:r w:rsidR="00336C31">
              <w:rPr>
                <w:rFonts w:eastAsia="Times New Roman"/>
                <w:iCs/>
                <w:lang w:val="et-EE"/>
              </w:rPr>
              <w:t>ada</w:t>
            </w:r>
            <w:r w:rsidRPr="00A215EF">
              <w:rPr>
                <w:rFonts w:eastAsia="Times New Roman"/>
                <w:iCs/>
                <w:lang w:val="et-EE"/>
              </w:rPr>
              <w:t xml:space="preserve"> õiguskaitseasutus</w:t>
            </w:r>
            <w:r w:rsidR="00336C31">
              <w:rPr>
                <w:rFonts w:eastAsia="Times New Roman"/>
                <w:iCs/>
                <w:lang w:val="et-EE"/>
              </w:rPr>
              <w:t>i</w:t>
            </w:r>
            <w:r w:rsidRPr="00A215EF">
              <w:rPr>
                <w:rFonts w:eastAsia="Times New Roman"/>
                <w:iCs/>
                <w:lang w:val="et-EE"/>
              </w:rPr>
              <w:t xml:space="preserve">. Tööinspektsiooni ja </w:t>
            </w:r>
            <w:r>
              <w:rPr>
                <w:rFonts w:eastAsia="Times New Roman"/>
                <w:iCs/>
                <w:lang w:val="et-EE"/>
              </w:rPr>
              <w:t>S</w:t>
            </w:r>
            <w:r w:rsidRPr="00A215EF">
              <w:rPr>
                <w:rFonts w:eastAsia="Times New Roman"/>
                <w:iCs/>
                <w:lang w:val="et-EE"/>
              </w:rPr>
              <w:t>otsiaalkindlustusameti andmete</w:t>
            </w:r>
            <w:r>
              <w:rPr>
                <w:rFonts w:eastAsia="Times New Roman"/>
                <w:iCs/>
                <w:lang w:val="et-EE"/>
              </w:rPr>
              <w:t>l</w:t>
            </w:r>
            <w:r w:rsidRPr="00A215EF">
              <w:rPr>
                <w:rFonts w:eastAsia="Times New Roman"/>
                <w:iCs/>
                <w:lang w:val="et-EE"/>
              </w:rPr>
              <w:t xml:space="preserve"> </w:t>
            </w:r>
            <w:r w:rsidR="00336C31">
              <w:rPr>
                <w:rFonts w:eastAsia="Times New Roman"/>
                <w:iCs/>
                <w:lang w:val="et-EE"/>
              </w:rPr>
              <w:t xml:space="preserve">on </w:t>
            </w:r>
            <w:r w:rsidRPr="00A215EF">
              <w:rPr>
                <w:rFonts w:eastAsia="Times New Roman"/>
                <w:iCs/>
                <w:lang w:val="et-EE"/>
              </w:rPr>
              <w:t>suurene</w:t>
            </w:r>
            <w:r w:rsidR="00336C31">
              <w:rPr>
                <w:rFonts w:eastAsia="Times New Roman"/>
                <w:iCs/>
                <w:lang w:val="et-EE"/>
              </w:rPr>
              <w:t>nud</w:t>
            </w:r>
            <w:r w:rsidRPr="00A215EF">
              <w:rPr>
                <w:rFonts w:eastAsia="Times New Roman"/>
                <w:iCs/>
                <w:lang w:val="et-EE"/>
              </w:rPr>
              <w:t xml:space="preserve"> välismaalastega </w:t>
            </w:r>
            <w:r>
              <w:rPr>
                <w:rFonts w:eastAsia="Times New Roman"/>
                <w:iCs/>
                <w:lang w:val="et-EE"/>
              </w:rPr>
              <w:t xml:space="preserve">seotud </w:t>
            </w:r>
            <w:r w:rsidRPr="00A215EF">
              <w:rPr>
                <w:rFonts w:eastAsia="Times New Roman"/>
                <w:iCs/>
                <w:lang w:val="et-EE"/>
              </w:rPr>
              <w:t xml:space="preserve">töövaidluste arv ning </w:t>
            </w:r>
            <w:r w:rsidR="00336C31">
              <w:rPr>
                <w:rFonts w:eastAsia="Times New Roman"/>
                <w:iCs/>
                <w:lang w:val="et-EE"/>
              </w:rPr>
              <w:t xml:space="preserve">nende </w:t>
            </w:r>
            <w:r w:rsidRPr="00A215EF">
              <w:rPr>
                <w:rFonts w:eastAsia="Times New Roman"/>
                <w:iCs/>
                <w:lang w:val="et-EE"/>
              </w:rPr>
              <w:t>välismaalaste arv, kes otsivad abi inimkaubanduse vastase</w:t>
            </w:r>
            <w:r w:rsidR="00D345DE">
              <w:rPr>
                <w:rFonts w:eastAsia="Times New Roman"/>
                <w:iCs/>
                <w:lang w:val="et-EE"/>
              </w:rPr>
              <w:t xml:space="preserve"> võitluse</w:t>
            </w:r>
            <w:r w:rsidRPr="00A215EF">
              <w:rPr>
                <w:rFonts w:eastAsia="Times New Roman"/>
                <w:iCs/>
                <w:lang w:val="et-EE"/>
              </w:rPr>
              <w:t xml:space="preserve"> </w:t>
            </w:r>
            <w:r w:rsidR="00C36368">
              <w:rPr>
                <w:rFonts w:eastAsia="Times New Roman"/>
                <w:iCs/>
                <w:lang w:val="et-EE"/>
              </w:rPr>
              <w:t>abitelefonilt</w:t>
            </w:r>
            <w:r w:rsidRPr="00A215EF">
              <w:rPr>
                <w:rFonts w:eastAsia="Times New Roman"/>
                <w:iCs/>
                <w:lang w:val="et-EE"/>
              </w:rPr>
              <w:t xml:space="preserve">. Koolide jaoks on töötatud </w:t>
            </w:r>
            <w:r w:rsidR="00356861" w:rsidRPr="00A215EF">
              <w:rPr>
                <w:rFonts w:eastAsia="Times New Roman"/>
                <w:iCs/>
                <w:lang w:val="et-EE"/>
              </w:rPr>
              <w:t xml:space="preserve">välja </w:t>
            </w:r>
            <w:r w:rsidRPr="00A215EF">
              <w:rPr>
                <w:rFonts w:eastAsia="Times New Roman"/>
                <w:iCs/>
                <w:lang w:val="et-EE"/>
              </w:rPr>
              <w:t>koolitusvahendid</w:t>
            </w:r>
            <w:r w:rsidR="00D345DE">
              <w:rPr>
                <w:rFonts w:eastAsia="Times New Roman"/>
                <w:iCs/>
                <w:lang w:val="et-EE"/>
              </w:rPr>
              <w:t xml:space="preserve">, </w:t>
            </w:r>
            <w:r w:rsidRPr="00A215EF">
              <w:rPr>
                <w:rFonts w:eastAsia="Times New Roman"/>
                <w:iCs/>
                <w:lang w:val="et-EE"/>
              </w:rPr>
              <w:t>mida toetati ISF</w:t>
            </w:r>
            <w:r w:rsidR="00FE7F03">
              <w:rPr>
                <w:rFonts w:eastAsia="Times New Roman"/>
                <w:iCs/>
                <w:lang w:val="et-EE"/>
              </w:rPr>
              <w:t>i</w:t>
            </w:r>
            <w:r w:rsidRPr="00A215EF">
              <w:rPr>
                <w:rFonts w:eastAsia="Times New Roman"/>
                <w:iCs/>
                <w:lang w:val="et-EE"/>
              </w:rPr>
              <w:t xml:space="preserve"> </w:t>
            </w:r>
            <w:r w:rsidR="00C36368">
              <w:rPr>
                <w:rFonts w:eastAsia="Times New Roman"/>
                <w:iCs/>
                <w:lang w:val="et-EE"/>
              </w:rPr>
              <w:t xml:space="preserve">programmi </w:t>
            </w:r>
            <w:r w:rsidR="004924D6" w:rsidRPr="00A215EF">
              <w:rPr>
                <w:rFonts w:eastAsia="Times New Roman"/>
                <w:iCs/>
                <w:lang w:val="et-EE"/>
              </w:rPr>
              <w:t>2014</w:t>
            </w:r>
            <w:r w:rsidR="004924D6">
              <w:rPr>
                <w:rFonts w:eastAsia="Times New Roman"/>
                <w:iCs/>
                <w:lang w:val="et-EE"/>
              </w:rPr>
              <w:t>–</w:t>
            </w:r>
            <w:r w:rsidR="004924D6" w:rsidRPr="00A215EF">
              <w:rPr>
                <w:rFonts w:eastAsia="Times New Roman"/>
                <w:iCs/>
                <w:lang w:val="et-EE"/>
              </w:rPr>
              <w:t xml:space="preserve">2020 </w:t>
            </w:r>
            <w:r w:rsidRPr="00A215EF">
              <w:rPr>
                <w:rFonts w:eastAsia="Times New Roman"/>
                <w:iCs/>
                <w:lang w:val="et-EE"/>
              </w:rPr>
              <w:t>projekti raames, kuid koolitust tuleb laiendada, et hõlmata ka koolidesse suunduvaid koolitajaid, kes muudaksid noorte suhtumist ja käitumist tulevikus, et hoida ära inimkaubandust.</w:t>
            </w:r>
          </w:p>
          <w:p w14:paraId="49468EEA" w14:textId="4917EED6" w:rsidR="00587F0E" w:rsidRPr="00A215EF" w:rsidRDefault="00587F0E" w:rsidP="00A609F3">
            <w:pPr>
              <w:spacing w:after="80"/>
              <w:rPr>
                <w:rFonts w:eastAsia="Times New Roman"/>
                <w:iCs/>
                <w:lang w:val="et-EE"/>
              </w:rPr>
            </w:pPr>
            <w:r w:rsidRPr="00587F0E">
              <w:rPr>
                <w:rFonts w:eastAsia="Times New Roman"/>
                <w:iCs/>
                <w:lang w:val="et-EE"/>
              </w:rPr>
              <w:t xml:space="preserve">Samuti </w:t>
            </w:r>
            <w:bookmarkStart w:id="178" w:name="_Hlk111723887"/>
            <w:r w:rsidRPr="00587F0E">
              <w:rPr>
                <w:rFonts w:eastAsia="Times New Roman"/>
                <w:iCs/>
                <w:lang w:val="et-EE"/>
              </w:rPr>
              <w:t xml:space="preserve">suurendatakse riiklikul ja kohalikul tasandil inimkaubanduse vastase võitlusega tegelevate ametnike, vabatahtlike ja teiste teatajate pädevust ja oskusi, et tõsta võimalike ohvrite tuvastamise taset Eestis tervikuna.  </w:t>
            </w:r>
            <w:bookmarkEnd w:id="178"/>
          </w:p>
          <w:p w14:paraId="3D298AC6" w14:textId="3FE8385C" w:rsidR="00C40C2D" w:rsidRDefault="00533E9E" w:rsidP="00A609F3">
            <w:pPr>
              <w:spacing w:after="80"/>
              <w:rPr>
                <w:rFonts w:eastAsia="Times New Roman"/>
                <w:iCs/>
                <w:lang w:val="et-EE"/>
              </w:rPr>
            </w:pPr>
            <w:r w:rsidRPr="00A215EF">
              <w:rPr>
                <w:rFonts w:eastAsia="Times New Roman"/>
                <w:iCs/>
                <w:lang w:val="et-EE"/>
              </w:rPr>
              <w:t xml:space="preserve">On vaja </w:t>
            </w:r>
            <w:r>
              <w:rPr>
                <w:rFonts w:eastAsia="Times New Roman"/>
                <w:iCs/>
                <w:lang w:val="et-EE"/>
              </w:rPr>
              <w:t>teha</w:t>
            </w:r>
            <w:r w:rsidRPr="00A215EF">
              <w:rPr>
                <w:rFonts w:eastAsia="Times New Roman"/>
                <w:iCs/>
                <w:lang w:val="et-EE"/>
              </w:rPr>
              <w:t xml:space="preserve"> teavituskampaaniaid</w:t>
            </w:r>
            <w:r w:rsidR="00D345DE">
              <w:rPr>
                <w:rFonts w:eastAsia="Times New Roman"/>
                <w:iCs/>
                <w:lang w:val="et-EE"/>
              </w:rPr>
              <w:t xml:space="preserve"> ning </w:t>
            </w:r>
            <w:r w:rsidRPr="00A215EF">
              <w:rPr>
                <w:rFonts w:eastAsia="Times New Roman"/>
                <w:iCs/>
                <w:lang w:val="et-EE"/>
              </w:rPr>
              <w:t xml:space="preserve">tihedat koostööd kommunikatsiooniettevõtete ja haridusasutustega, et hoida </w:t>
            </w:r>
            <w:r w:rsidR="00D345DE" w:rsidRPr="00A215EF">
              <w:rPr>
                <w:rFonts w:eastAsia="Times New Roman"/>
                <w:iCs/>
                <w:lang w:val="et-EE"/>
              </w:rPr>
              <w:t xml:space="preserve">ära </w:t>
            </w:r>
            <w:r w:rsidRPr="00A215EF">
              <w:rPr>
                <w:rFonts w:eastAsia="Times New Roman"/>
                <w:iCs/>
                <w:lang w:val="et-EE"/>
              </w:rPr>
              <w:t xml:space="preserve">laste seksuaalset kuritarvitamist. </w:t>
            </w:r>
            <w:r w:rsidR="00D345DE">
              <w:rPr>
                <w:rFonts w:eastAsia="Times New Roman"/>
                <w:iCs/>
                <w:lang w:val="et-EE"/>
              </w:rPr>
              <w:t>V</w:t>
            </w:r>
            <w:r w:rsidR="00D345DE" w:rsidRPr="00A215EF">
              <w:rPr>
                <w:rFonts w:eastAsia="Times New Roman"/>
                <w:iCs/>
                <w:lang w:val="et-EE"/>
              </w:rPr>
              <w:t xml:space="preserve">aldkondadevaheliseks ennetamiseks </w:t>
            </w:r>
            <w:r w:rsidR="00D345DE">
              <w:rPr>
                <w:rFonts w:eastAsia="Times New Roman"/>
                <w:iCs/>
                <w:lang w:val="et-EE"/>
              </w:rPr>
              <w:t>on k</w:t>
            </w:r>
            <w:r w:rsidRPr="00A215EF">
              <w:rPr>
                <w:rFonts w:eastAsia="Times New Roman"/>
                <w:iCs/>
                <w:lang w:val="et-EE"/>
              </w:rPr>
              <w:t>avas kasutada eksper</w:t>
            </w:r>
            <w:r w:rsidR="00D345DE">
              <w:rPr>
                <w:rFonts w:eastAsia="Times New Roman"/>
                <w:iCs/>
                <w:lang w:val="et-EE"/>
              </w:rPr>
              <w:t>diteadmisi</w:t>
            </w:r>
            <w:r w:rsidRPr="00A215EF">
              <w:rPr>
                <w:rFonts w:eastAsia="Times New Roman"/>
                <w:iCs/>
                <w:lang w:val="et-EE"/>
              </w:rPr>
              <w:t xml:space="preserve"> ja tegevusi. Eesmärk on uurida, kuidas </w:t>
            </w:r>
            <w:r w:rsidR="00D345DE" w:rsidRPr="00A215EF">
              <w:rPr>
                <w:rFonts w:eastAsia="Times New Roman"/>
                <w:iCs/>
                <w:lang w:val="et-EE"/>
              </w:rPr>
              <w:t xml:space="preserve">pooli </w:t>
            </w:r>
            <w:r w:rsidRPr="00A215EF">
              <w:rPr>
                <w:rFonts w:eastAsia="Times New Roman"/>
                <w:iCs/>
                <w:lang w:val="et-EE"/>
              </w:rPr>
              <w:t xml:space="preserve">ennetustegevustega uuel ja </w:t>
            </w:r>
            <w:r w:rsidR="00D345DE">
              <w:rPr>
                <w:rFonts w:eastAsia="Times New Roman"/>
                <w:iCs/>
                <w:lang w:val="et-EE"/>
              </w:rPr>
              <w:t>uuenduslikul</w:t>
            </w:r>
            <w:r w:rsidR="00D345DE" w:rsidRPr="00A215EF">
              <w:rPr>
                <w:rFonts w:eastAsia="Times New Roman"/>
                <w:iCs/>
                <w:lang w:val="et-EE"/>
              </w:rPr>
              <w:t xml:space="preserve"> </w:t>
            </w:r>
            <w:r w:rsidRPr="00A215EF">
              <w:rPr>
                <w:rFonts w:eastAsia="Times New Roman"/>
                <w:iCs/>
                <w:lang w:val="et-EE"/>
              </w:rPr>
              <w:t>viisil</w:t>
            </w:r>
            <w:r w:rsidR="00D345DE" w:rsidRPr="00A215EF">
              <w:rPr>
                <w:rFonts w:eastAsia="Times New Roman"/>
                <w:iCs/>
                <w:lang w:val="et-EE"/>
              </w:rPr>
              <w:t xml:space="preserve"> hõlmata</w:t>
            </w:r>
            <w:r w:rsidRPr="00A215EF">
              <w:rPr>
                <w:rFonts w:eastAsia="Times New Roman"/>
                <w:iCs/>
                <w:lang w:val="et-EE"/>
              </w:rPr>
              <w:t xml:space="preserve">. Samuti on vaja </w:t>
            </w:r>
            <w:r w:rsidR="00D345DE">
              <w:rPr>
                <w:rFonts w:eastAsia="Times New Roman"/>
                <w:iCs/>
                <w:lang w:val="et-EE"/>
              </w:rPr>
              <w:t>suurendada</w:t>
            </w:r>
            <w:r w:rsidR="00D345DE" w:rsidRPr="00A215EF">
              <w:rPr>
                <w:rFonts w:eastAsia="Times New Roman"/>
                <w:iCs/>
                <w:lang w:val="et-EE"/>
              </w:rPr>
              <w:t xml:space="preserve"> </w:t>
            </w:r>
            <w:r w:rsidRPr="00A215EF">
              <w:rPr>
                <w:rFonts w:eastAsia="Times New Roman"/>
                <w:iCs/>
                <w:lang w:val="et-EE"/>
              </w:rPr>
              <w:t xml:space="preserve">teadlikkust </w:t>
            </w:r>
            <w:r w:rsidRPr="00A215EF">
              <w:rPr>
                <w:rFonts w:eastAsia="Times New Roman"/>
                <w:iCs/>
                <w:lang w:val="et-EE"/>
              </w:rPr>
              <w:lastRenderedPageBreak/>
              <w:t>täiskasvanute</w:t>
            </w:r>
            <w:r w:rsidR="00D345DE">
              <w:rPr>
                <w:rFonts w:eastAsia="Times New Roman"/>
                <w:iCs/>
                <w:lang w:val="et-EE"/>
              </w:rPr>
              <w:t xml:space="preserve"> seas</w:t>
            </w:r>
            <w:r w:rsidRPr="00A215EF">
              <w:rPr>
                <w:rFonts w:eastAsia="Times New Roman"/>
                <w:iCs/>
                <w:lang w:val="et-EE"/>
              </w:rPr>
              <w:t xml:space="preserve">, kes puutuvad kokku noorte väärkohtlemise ohvritega ja annavad neile asjakohast abi (nt politseinikud, lastekaitseametnikud, õpetajad, arstid ja vanemad). </w:t>
            </w:r>
            <w:r w:rsidR="00D345DE">
              <w:rPr>
                <w:rFonts w:eastAsia="Times New Roman"/>
                <w:iCs/>
                <w:lang w:val="et-EE"/>
              </w:rPr>
              <w:t>P</w:t>
            </w:r>
            <w:r w:rsidRPr="00A215EF">
              <w:rPr>
                <w:rFonts w:eastAsia="Times New Roman"/>
                <w:iCs/>
                <w:lang w:val="et-EE"/>
              </w:rPr>
              <w:t>akume laste abi</w:t>
            </w:r>
            <w:r w:rsidR="00C36368">
              <w:rPr>
                <w:rFonts w:eastAsia="Times New Roman"/>
                <w:iCs/>
                <w:lang w:val="et-EE"/>
              </w:rPr>
              <w:t>telefonide</w:t>
            </w:r>
            <w:r w:rsidRPr="00A215EF">
              <w:rPr>
                <w:rFonts w:eastAsia="Times New Roman"/>
                <w:iCs/>
                <w:lang w:val="et-EE"/>
              </w:rPr>
              <w:t xml:space="preserve"> töötajatele</w:t>
            </w:r>
            <w:r w:rsidR="00D345DE">
              <w:rPr>
                <w:rFonts w:eastAsia="Times New Roman"/>
                <w:iCs/>
                <w:lang w:val="et-EE"/>
              </w:rPr>
              <w:t xml:space="preserve"> eri</w:t>
            </w:r>
            <w:r w:rsidR="00D345DE" w:rsidRPr="00A215EF">
              <w:rPr>
                <w:rFonts w:eastAsia="Times New Roman"/>
                <w:iCs/>
                <w:lang w:val="et-EE"/>
              </w:rPr>
              <w:t>koolitusi</w:t>
            </w:r>
            <w:r w:rsidRPr="00A215EF">
              <w:rPr>
                <w:rFonts w:eastAsia="Times New Roman"/>
                <w:iCs/>
                <w:lang w:val="et-EE"/>
              </w:rPr>
              <w:t xml:space="preserve">, </w:t>
            </w:r>
            <w:r w:rsidR="00D345DE">
              <w:rPr>
                <w:rFonts w:eastAsia="Times New Roman"/>
                <w:iCs/>
                <w:lang w:val="et-EE"/>
              </w:rPr>
              <w:t>kuidas</w:t>
            </w:r>
            <w:r w:rsidR="00D345DE" w:rsidRPr="00A215EF">
              <w:rPr>
                <w:rFonts w:eastAsia="Times New Roman"/>
                <w:iCs/>
                <w:lang w:val="et-EE"/>
              </w:rPr>
              <w:t xml:space="preserve"> </w:t>
            </w:r>
            <w:r w:rsidRPr="00A215EF">
              <w:rPr>
                <w:rFonts w:eastAsia="Times New Roman"/>
                <w:iCs/>
                <w:lang w:val="et-EE"/>
              </w:rPr>
              <w:t xml:space="preserve">anda nõu </w:t>
            </w:r>
            <w:r w:rsidR="008A4F1B" w:rsidRPr="00A215EF">
              <w:rPr>
                <w:rFonts w:eastAsia="Times New Roman"/>
                <w:iCs/>
                <w:lang w:val="et-EE"/>
              </w:rPr>
              <w:t xml:space="preserve">internetis </w:t>
            </w:r>
            <w:r w:rsidR="008A4F1B">
              <w:rPr>
                <w:rFonts w:eastAsia="Times New Roman"/>
                <w:iCs/>
                <w:lang w:val="et-EE"/>
              </w:rPr>
              <w:t xml:space="preserve">toime pandud </w:t>
            </w:r>
            <w:r w:rsidRPr="00A215EF">
              <w:rPr>
                <w:rFonts w:eastAsia="Times New Roman"/>
                <w:iCs/>
                <w:lang w:val="et-EE"/>
              </w:rPr>
              <w:t xml:space="preserve">laste seksuaalse kuritarvitamise juhtumite </w:t>
            </w:r>
            <w:r w:rsidR="00D345DE">
              <w:rPr>
                <w:rFonts w:eastAsia="Times New Roman"/>
                <w:iCs/>
                <w:lang w:val="et-EE"/>
              </w:rPr>
              <w:t>kohta</w:t>
            </w:r>
            <w:r w:rsidRPr="00A215EF">
              <w:rPr>
                <w:rFonts w:eastAsia="Times New Roman"/>
                <w:iCs/>
                <w:lang w:val="et-EE"/>
              </w:rPr>
              <w:t xml:space="preserve">. </w:t>
            </w:r>
            <w:r w:rsidR="00AE5F42" w:rsidRPr="00AE5F42">
              <w:rPr>
                <w:rFonts w:eastAsia="Times New Roman"/>
                <w:iCs/>
                <w:lang w:val="et-EE"/>
              </w:rPr>
              <w:t xml:space="preserve">Koolitustel võetakse arvesse nõukogu järeldusi laste seksuaalse kuritarvitamise vastu võitlemise kohta (12862/19). </w:t>
            </w:r>
            <w:r w:rsidR="00D345DE">
              <w:rPr>
                <w:rFonts w:eastAsia="Times New Roman"/>
                <w:iCs/>
                <w:lang w:val="et-EE"/>
              </w:rPr>
              <w:t>Kui o</w:t>
            </w:r>
            <w:r w:rsidRPr="00A215EF">
              <w:rPr>
                <w:rFonts w:eastAsia="Times New Roman"/>
                <w:iCs/>
                <w:lang w:val="et-EE"/>
              </w:rPr>
              <w:t xml:space="preserve">hvrite tuvastamise suutlikkus </w:t>
            </w:r>
            <w:r w:rsidR="00D345DE">
              <w:rPr>
                <w:rFonts w:eastAsia="Times New Roman"/>
                <w:iCs/>
                <w:lang w:val="et-EE"/>
              </w:rPr>
              <w:t>kasvab,</w:t>
            </w:r>
            <w:r w:rsidR="00D345DE" w:rsidRPr="00A215EF">
              <w:rPr>
                <w:rFonts w:eastAsia="Times New Roman"/>
                <w:iCs/>
                <w:lang w:val="et-EE"/>
              </w:rPr>
              <w:t xml:space="preserve"> </w:t>
            </w:r>
            <w:r w:rsidR="00D345DE">
              <w:rPr>
                <w:rFonts w:eastAsia="Times New Roman"/>
                <w:iCs/>
                <w:lang w:val="et-EE"/>
              </w:rPr>
              <w:t xml:space="preserve">paraneb </w:t>
            </w:r>
            <w:r w:rsidR="002C597F" w:rsidRPr="00A215EF">
              <w:rPr>
                <w:rFonts w:eastAsia="Times New Roman"/>
                <w:iCs/>
                <w:lang w:val="et-EE"/>
              </w:rPr>
              <w:t>tegevuse varajases etapis</w:t>
            </w:r>
            <w:r w:rsidR="002C597F">
              <w:rPr>
                <w:rFonts w:eastAsia="Times New Roman"/>
                <w:iCs/>
                <w:lang w:val="et-EE"/>
              </w:rPr>
              <w:t xml:space="preserve"> </w:t>
            </w:r>
            <w:r w:rsidR="00D345DE">
              <w:rPr>
                <w:rFonts w:eastAsia="Times New Roman"/>
                <w:iCs/>
                <w:lang w:val="et-EE"/>
              </w:rPr>
              <w:t>ka</w:t>
            </w:r>
            <w:r w:rsidRPr="00A215EF">
              <w:rPr>
                <w:rFonts w:eastAsia="Times New Roman"/>
                <w:iCs/>
                <w:lang w:val="et-EE"/>
              </w:rPr>
              <w:t xml:space="preserve"> laste kaitse ja kurjategijate kinnipidami</w:t>
            </w:r>
            <w:r w:rsidR="00D345DE">
              <w:rPr>
                <w:rFonts w:eastAsia="Times New Roman"/>
                <w:iCs/>
                <w:lang w:val="et-EE"/>
              </w:rPr>
              <w:t>n</w:t>
            </w:r>
            <w:r w:rsidRPr="00A215EF">
              <w:rPr>
                <w:rFonts w:eastAsia="Times New Roman"/>
                <w:iCs/>
                <w:lang w:val="et-EE"/>
              </w:rPr>
              <w:t>e. Kolmas tegevussuund on uurida ja hinnata programme</w:t>
            </w:r>
            <w:r w:rsidR="00C12780">
              <w:rPr>
                <w:rFonts w:eastAsia="Times New Roman"/>
                <w:iCs/>
                <w:lang w:val="et-EE"/>
              </w:rPr>
              <w:t xml:space="preserve"> ja </w:t>
            </w:r>
            <w:r w:rsidRPr="00A215EF">
              <w:rPr>
                <w:rFonts w:eastAsia="Times New Roman"/>
                <w:iCs/>
                <w:lang w:val="et-EE"/>
              </w:rPr>
              <w:t>teenuseid, mis takistavad laste seksuaalset kuritarvitamist Eestis.</w:t>
            </w:r>
          </w:p>
          <w:p w14:paraId="7724CBB9" w14:textId="77777777" w:rsidR="00DD2BE2" w:rsidRPr="006B6047" w:rsidRDefault="00DD2BE2" w:rsidP="00DD2BE2">
            <w:pPr>
              <w:spacing w:after="80"/>
              <w:rPr>
                <w:rFonts w:eastAsia="Times New Roman"/>
                <w:b/>
                <w:iCs/>
                <w:lang w:val="et-EE"/>
              </w:rPr>
            </w:pPr>
            <w:r w:rsidRPr="006B6047">
              <w:rPr>
                <w:rFonts w:eastAsia="Times New Roman"/>
                <w:b/>
                <w:iCs/>
                <w:lang w:val="et-EE"/>
              </w:rPr>
              <w:t xml:space="preserve">ISF määruse III lisaga seotud meetmete esialgne loetelu: </w:t>
            </w:r>
          </w:p>
          <w:p w14:paraId="5D30BB53" w14:textId="40702C86" w:rsidR="00DD2BE2" w:rsidRDefault="00DD2BE2" w:rsidP="00DD2BE2">
            <w:pPr>
              <w:spacing w:after="80"/>
              <w:rPr>
                <w:rFonts w:eastAsia="Times New Roman"/>
                <w:iCs/>
                <w:lang w:val="et-EE"/>
              </w:rPr>
            </w:pPr>
            <w:r>
              <w:rPr>
                <w:rFonts w:eastAsia="Times New Roman"/>
                <w:iCs/>
                <w:lang w:val="et-EE"/>
              </w:rPr>
              <w:t xml:space="preserve">- </w:t>
            </w:r>
            <w:r>
              <w:t>meetmed, mis parandavad vastupanuvõimet tekkivatele ohtudele, mille hulgas on veebipõhiste kanalite kaudu toimuv ebaseaduslik kauplemine;</w:t>
            </w:r>
          </w:p>
          <w:p w14:paraId="59A8745D" w14:textId="61223C12" w:rsidR="00DD2BE2" w:rsidRDefault="00DD2BE2" w:rsidP="00DD2BE2">
            <w:pPr>
              <w:spacing w:after="80"/>
            </w:pPr>
            <w:r>
              <w:t>- asjaomaste õiguskaitse- ja kohtuasutuste ning haldusasutuste töötajate ja ekspertide haridus ja koolitus, võttes arvesse operatiivvajadusi ja riskianalüüse, tehes koostööd CEPOLiga ja vastavalt vajadusele Euroopa õigusalase koolituse võrgustikuga, sealhulgas haridus ja koolitus ennetuspoliitika alal, pöörates erilist tähelepanu põhiõigustele ja mittediskrimineerimisele;</w:t>
            </w:r>
          </w:p>
          <w:p w14:paraId="2E84ECE0" w14:textId="77777777" w:rsidR="00DD2BE2" w:rsidRDefault="00DD2BE2" w:rsidP="00DD2BE2">
            <w:pPr>
              <w:spacing w:after="80"/>
            </w:pPr>
            <w:r>
              <w:rPr>
                <w:rFonts w:eastAsia="Times New Roman"/>
                <w:iCs/>
                <w:lang w:val="et-EE"/>
              </w:rPr>
              <w:t xml:space="preserve">- </w:t>
            </w:r>
            <w:r>
              <w:t>toetus spetsialiseerunud riigisiseste üksuste valdkondlikele ja valdkonnaülestele võrgustikele ning riiklikele kontaktpunktidele, et parandada vastastikust usaldust, oskusteabe, teabe, kogemuste ja parimate tavade vahetamist ja levitamist ning ressursside ja eksperditeadmiste koondamist ühistesse pädevuskeskustesse.</w:t>
            </w:r>
          </w:p>
          <w:p w14:paraId="3C802617" w14:textId="77777777" w:rsidR="00DD2BE2" w:rsidRPr="00FE3752" w:rsidRDefault="00DD2BE2" w:rsidP="00DD2BE2">
            <w:pPr>
              <w:spacing w:after="80"/>
              <w:rPr>
                <w:rFonts w:eastAsia="Times New Roman"/>
                <w:iCs/>
                <w:szCs w:val="24"/>
                <w:lang w:val="et-EE"/>
              </w:rPr>
            </w:pPr>
            <w:r>
              <w:rPr>
                <w:rFonts w:eastAsia="Times New Roman"/>
                <w:iCs/>
                <w:szCs w:val="24"/>
                <w:lang w:val="et-EE"/>
              </w:rPr>
              <w:t>Rakenduskava</w:t>
            </w:r>
            <w:r w:rsidRPr="00FE3752">
              <w:rPr>
                <w:rFonts w:eastAsia="Times New Roman"/>
                <w:iCs/>
                <w:szCs w:val="24"/>
                <w:lang w:val="et-EE"/>
              </w:rPr>
              <w:t xml:space="preserve"> rakendamise käigus võib sõltuvalt tegelikest vajadustest ja olemasolevatest ressurssidest kaaluda ka teiste ISFi meetmete rakendamist.</w:t>
            </w:r>
          </w:p>
          <w:p w14:paraId="1B421C98" w14:textId="77777777" w:rsidR="00DD2BE2" w:rsidRPr="006B6047" w:rsidRDefault="00DD2BE2" w:rsidP="00DD2BE2">
            <w:pPr>
              <w:spacing w:after="80"/>
              <w:rPr>
                <w:rFonts w:eastAsia="Times New Roman"/>
                <w:b/>
                <w:iCs/>
                <w:lang w:val="et-EE"/>
              </w:rPr>
            </w:pPr>
            <w:r w:rsidRPr="006B6047">
              <w:rPr>
                <w:rFonts w:eastAsia="Times New Roman"/>
                <w:b/>
                <w:iCs/>
                <w:lang w:val="et-EE"/>
              </w:rPr>
              <w:t>ISF määruse I</w:t>
            </w:r>
            <w:r>
              <w:rPr>
                <w:rFonts w:eastAsia="Times New Roman"/>
                <w:b/>
                <w:iCs/>
                <w:lang w:val="et-EE"/>
              </w:rPr>
              <w:t>V</w:t>
            </w:r>
            <w:r w:rsidRPr="006B6047">
              <w:rPr>
                <w:rFonts w:eastAsia="Times New Roman"/>
                <w:b/>
                <w:iCs/>
                <w:lang w:val="et-EE"/>
              </w:rPr>
              <w:t xml:space="preserve"> lisaga seotud meetmete esialgne loetelu: </w:t>
            </w:r>
          </w:p>
          <w:p w14:paraId="6B1747A7" w14:textId="4C136FC2" w:rsidR="00DD2BE2" w:rsidRPr="00A215EF" w:rsidRDefault="00DD2BE2" w:rsidP="00A609F3">
            <w:pPr>
              <w:spacing w:after="80"/>
              <w:rPr>
                <w:rFonts w:eastAsia="Times New Roman"/>
                <w:iCs/>
                <w:lang w:val="et-EE"/>
              </w:rPr>
            </w:pPr>
            <w:r>
              <w:rPr>
                <w:rFonts w:eastAsia="Times New Roman"/>
                <w:iCs/>
                <w:lang w:val="et-EE"/>
              </w:rPr>
              <w:t xml:space="preserve">- </w:t>
            </w:r>
            <w:r>
              <w:t>projektid, mille eesmärk on ennetada ja tõkestada küberkuritegevust, eelkõige internetis toimuvat laste seksuaalset kuritarvitamist, ning kuritegusid, mille puhul internet on peamine tõendite kogumise platvorm.</w:t>
            </w:r>
          </w:p>
          <w:p w14:paraId="793810C7" w14:textId="30B692A2" w:rsidR="00533E9E" w:rsidRPr="007C5EE1" w:rsidRDefault="00533E9E" w:rsidP="004879EC">
            <w:pPr>
              <w:spacing w:after="80"/>
              <w:rPr>
                <w:rFonts w:eastAsia="Times New Roman"/>
                <w:b/>
                <w:bCs/>
                <w:iCs/>
                <w:lang w:val="et-EE"/>
              </w:rPr>
            </w:pPr>
            <w:r w:rsidRPr="007C5EE1">
              <w:rPr>
                <w:rFonts w:eastAsia="Times New Roman"/>
                <w:b/>
                <w:bCs/>
                <w:iCs/>
                <w:lang w:val="et-EE"/>
              </w:rPr>
              <w:t xml:space="preserve">d) </w:t>
            </w:r>
            <w:r w:rsidR="00C12780" w:rsidRPr="007C5EE1">
              <w:rPr>
                <w:rFonts w:eastAsia="Times New Roman"/>
                <w:b/>
                <w:bCs/>
                <w:iCs/>
                <w:lang w:val="et-EE"/>
              </w:rPr>
              <w:t xml:space="preserve">Omandada </w:t>
            </w:r>
            <w:r w:rsidRPr="007C5EE1">
              <w:rPr>
                <w:rFonts w:eastAsia="Times New Roman"/>
                <w:b/>
                <w:bCs/>
                <w:iCs/>
                <w:lang w:val="et-EE"/>
              </w:rPr>
              <w:t>vajalikke seadmeid ning rajada või ajakohastada spetsiaalseid õppevahendeid ja muud olulist julgeolekuga seotud taristut, et suurendada valmisolekut, vastupidavust ja avalikkuse teadlikkust ning reageerida adekvaatselt julgeolekuohtudele.</w:t>
            </w:r>
          </w:p>
          <w:p w14:paraId="76E889D7" w14:textId="24DE5A3C" w:rsidR="00533E9E" w:rsidRPr="00A215EF" w:rsidRDefault="008D6388" w:rsidP="00A609F3">
            <w:pPr>
              <w:spacing w:after="80"/>
              <w:rPr>
                <w:rFonts w:eastAsia="Times New Roman"/>
                <w:iCs/>
                <w:lang w:val="et-EE"/>
              </w:rPr>
            </w:pPr>
            <w:r>
              <w:rPr>
                <w:rFonts w:eastAsia="Times New Roman"/>
                <w:iCs/>
                <w:lang w:val="et-EE"/>
              </w:rPr>
              <w:t>CBRN</w:t>
            </w:r>
            <w:del w:id="179" w:author="Ülle Leht" w:date="2025-07-11T12:52:00Z">
              <w:r w:rsidDel="002330B9">
                <w:rPr>
                  <w:rFonts w:eastAsia="Times New Roman"/>
                  <w:iCs/>
                  <w:lang w:val="et-EE"/>
                </w:rPr>
                <w:delText>E</w:delText>
              </w:r>
            </w:del>
            <w:r w:rsidR="00A609F3">
              <w:rPr>
                <w:rFonts w:eastAsia="Times New Roman"/>
                <w:iCs/>
                <w:lang w:val="et-EE"/>
              </w:rPr>
              <w:t xml:space="preserve"> ning </w:t>
            </w:r>
            <w:r w:rsidR="00F34AEF">
              <w:rPr>
                <w:rFonts w:eastAsia="Times New Roman"/>
                <w:iCs/>
                <w:lang w:val="et-EE"/>
              </w:rPr>
              <w:t>ohtl</w:t>
            </w:r>
            <w:r w:rsidR="00065408">
              <w:rPr>
                <w:rFonts w:eastAsia="Times New Roman"/>
                <w:iCs/>
                <w:lang w:val="et-EE"/>
              </w:rPr>
              <w:t>i</w:t>
            </w:r>
            <w:r w:rsidR="00F34AEF">
              <w:rPr>
                <w:rFonts w:eastAsia="Times New Roman"/>
                <w:iCs/>
                <w:lang w:val="et-EE"/>
              </w:rPr>
              <w:t xml:space="preserve">ke </w:t>
            </w:r>
            <w:r w:rsidR="001951BE">
              <w:rPr>
                <w:rFonts w:eastAsia="Times New Roman"/>
                <w:iCs/>
                <w:lang w:val="et-EE"/>
              </w:rPr>
              <w:t>materjalide i</w:t>
            </w:r>
            <w:r w:rsidR="00533E9E" w:rsidRPr="00A215EF">
              <w:rPr>
                <w:rFonts w:eastAsia="Times New Roman"/>
                <w:iCs/>
                <w:lang w:val="et-EE"/>
              </w:rPr>
              <w:t>ntsidentideks valmisolek</w:t>
            </w:r>
            <w:r w:rsidR="00DB266B">
              <w:rPr>
                <w:rFonts w:eastAsia="Times New Roman"/>
                <w:iCs/>
                <w:lang w:val="et-EE"/>
              </w:rPr>
              <w:t>ule tuleb pöörata</w:t>
            </w:r>
            <w:r w:rsidR="00533E9E" w:rsidRPr="00A215EF">
              <w:rPr>
                <w:rFonts w:eastAsia="Times New Roman"/>
                <w:iCs/>
                <w:lang w:val="et-EE"/>
              </w:rPr>
              <w:t xml:space="preserve"> rohkem tähelepanu, võttes arvesse ohtude muutumist Euroopas. Hinnangu</w:t>
            </w:r>
            <w:r w:rsidR="00DB266B">
              <w:rPr>
                <w:rFonts w:eastAsia="Times New Roman"/>
                <w:iCs/>
                <w:lang w:val="et-EE"/>
              </w:rPr>
              <w:t>te kohaselt</w:t>
            </w:r>
            <w:r w:rsidR="00533E9E" w:rsidRPr="00A215EF">
              <w:rPr>
                <w:rFonts w:eastAsia="Times New Roman"/>
                <w:iCs/>
                <w:lang w:val="et-EE"/>
              </w:rPr>
              <w:t xml:space="preserve"> on Eesti</w:t>
            </w:r>
            <w:r w:rsidR="00DB266B">
              <w:rPr>
                <w:rFonts w:eastAsia="Times New Roman"/>
                <w:iCs/>
                <w:lang w:val="et-EE"/>
              </w:rPr>
              <w:t>s</w:t>
            </w:r>
            <w:r w:rsidR="00533E9E" w:rsidRPr="00A215EF">
              <w:rPr>
                <w:rFonts w:eastAsia="Times New Roman"/>
                <w:iCs/>
                <w:lang w:val="et-EE"/>
              </w:rPr>
              <w:t xml:space="preserve"> </w:t>
            </w:r>
            <w:r w:rsidR="0028565A">
              <w:rPr>
                <w:rFonts w:eastAsia="Times New Roman"/>
                <w:iCs/>
                <w:lang w:val="et-EE"/>
              </w:rPr>
              <w:t>ikka</w:t>
            </w:r>
            <w:r w:rsidR="00533E9E" w:rsidRPr="00A215EF">
              <w:rPr>
                <w:rFonts w:eastAsia="Times New Roman"/>
                <w:iCs/>
                <w:lang w:val="et-EE"/>
              </w:rPr>
              <w:t xml:space="preserve"> üle poole miljoni </w:t>
            </w:r>
            <w:r w:rsidR="00DB266B">
              <w:rPr>
                <w:rFonts w:eastAsia="Times New Roman"/>
                <w:iCs/>
                <w:lang w:val="et-EE"/>
              </w:rPr>
              <w:t>t</w:t>
            </w:r>
            <w:r w:rsidR="00533E9E" w:rsidRPr="00A215EF">
              <w:rPr>
                <w:rFonts w:eastAsia="Times New Roman"/>
                <w:iCs/>
                <w:lang w:val="et-EE"/>
              </w:rPr>
              <w:t>eise maailmasõja</w:t>
            </w:r>
            <w:r w:rsidR="00DB266B">
              <w:rPr>
                <w:rFonts w:eastAsia="Times New Roman"/>
                <w:iCs/>
                <w:lang w:val="et-EE"/>
              </w:rPr>
              <w:t xml:space="preserve"> </w:t>
            </w:r>
            <w:r w:rsidR="00533E9E" w:rsidRPr="00A215EF">
              <w:rPr>
                <w:rFonts w:eastAsia="Times New Roman"/>
                <w:iCs/>
                <w:lang w:val="et-EE"/>
              </w:rPr>
              <w:t>aegse lõhkekeha</w:t>
            </w:r>
            <w:r w:rsidR="00DB266B">
              <w:rPr>
                <w:rFonts w:eastAsia="Times New Roman"/>
                <w:iCs/>
                <w:lang w:val="et-EE"/>
              </w:rPr>
              <w:t>.</w:t>
            </w:r>
            <w:r w:rsidR="00533E9E" w:rsidRPr="00A215EF">
              <w:rPr>
                <w:rFonts w:eastAsia="Times New Roman"/>
                <w:iCs/>
                <w:lang w:val="et-EE"/>
              </w:rPr>
              <w:t xml:space="preserve"> </w:t>
            </w:r>
            <w:r w:rsidR="00DB266B">
              <w:rPr>
                <w:rFonts w:eastAsia="Times New Roman"/>
                <w:iCs/>
                <w:lang w:val="et-EE"/>
              </w:rPr>
              <w:t>N</w:t>
            </w:r>
            <w:r w:rsidR="00533E9E" w:rsidRPr="00A215EF">
              <w:rPr>
                <w:rFonts w:eastAsia="Times New Roman"/>
                <w:iCs/>
                <w:lang w:val="et-EE"/>
              </w:rPr>
              <w:t>end</w:t>
            </w:r>
            <w:r w:rsidR="00533E9E">
              <w:rPr>
                <w:rFonts w:eastAsia="Times New Roman"/>
                <w:iCs/>
                <w:lang w:val="et-EE"/>
              </w:rPr>
              <w:t>e</w:t>
            </w:r>
            <w:r w:rsidR="00533E9E" w:rsidRPr="00A215EF">
              <w:rPr>
                <w:rFonts w:eastAsia="Times New Roman"/>
                <w:iCs/>
                <w:lang w:val="et-EE"/>
              </w:rPr>
              <w:t>le ligipääs on Eesti sise</w:t>
            </w:r>
            <w:r w:rsidR="00533E9E">
              <w:rPr>
                <w:rFonts w:eastAsia="Times New Roman"/>
                <w:iCs/>
                <w:lang w:val="et-EE"/>
              </w:rPr>
              <w:t>t</w:t>
            </w:r>
            <w:r w:rsidR="00533E9E" w:rsidRPr="00A215EF">
              <w:rPr>
                <w:rFonts w:eastAsia="Times New Roman"/>
                <w:iCs/>
                <w:lang w:val="et-EE"/>
              </w:rPr>
              <w:t xml:space="preserve">urvalisuse seisukohalt suur probleem </w:t>
            </w:r>
            <w:r w:rsidR="00DE73AA">
              <w:rPr>
                <w:rFonts w:eastAsia="Times New Roman"/>
                <w:iCs/>
                <w:lang w:val="et-EE"/>
              </w:rPr>
              <w:t>ning</w:t>
            </w:r>
            <w:r w:rsidR="00DE73AA" w:rsidRPr="00A215EF">
              <w:rPr>
                <w:rFonts w:eastAsia="Times New Roman"/>
                <w:iCs/>
                <w:lang w:val="et-EE"/>
              </w:rPr>
              <w:t xml:space="preserve"> </w:t>
            </w:r>
            <w:r w:rsidR="00533E9E" w:rsidRPr="00A215EF">
              <w:rPr>
                <w:rFonts w:eastAsia="Times New Roman"/>
                <w:iCs/>
                <w:lang w:val="et-EE"/>
              </w:rPr>
              <w:t xml:space="preserve">kujutab endast võimalike terroriaktide </w:t>
            </w:r>
            <w:r w:rsidR="00533E9E">
              <w:rPr>
                <w:rFonts w:eastAsia="Times New Roman"/>
                <w:iCs/>
                <w:lang w:val="et-EE"/>
              </w:rPr>
              <w:t>ja</w:t>
            </w:r>
            <w:r w:rsidR="00533E9E" w:rsidRPr="00A215EF">
              <w:rPr>
                <w:rFonts w:eastAsia="Times New Roman"/>
                <w:iCs/>
                <w:lang w:val="et-EE"/>
              </w:rPr>
              <w:t xml:space="preserve"> üksikkurjategijate</w:t>
            </w:r>
            <w:r w:rsidR="00DE73AA">
              <w:rPr>
                <w:rFonts w:eastAsia="Times New Roman"/>
                <w:iCs/>
                <w:lang w:val="et-EE"/>
              </w:rPr>
              <w:t xml:space="preserve"> poolest</w:t>
            </w:r>
            <w:r w:rsidR="00DE73AA" w:rsidRPr="00A215EF">
              <w:rPr>
                <w:rFonts w:eastAsia="Times New Roman"/>
                <w:iCs/>
                <w:lang w:val="et-EE"/>
              </w:rPr>
              <w:t xml:space="preserve"> ohtu</w:t>
            </w:r>
            <w:r w:rsidR="00533E9E" w:rsidRPr="00A215EF">
              <w:rPr>
                <w:rFonts w:eastAsia="Times New Roman"/>
                <w:iCs/>
                <w:lang w:val="et-EE"/>
              </w:rPr>
              <w:t>. Ebaseaduslik e-kaubandus, sh ohtlike ainete import</w:t>
            </w:r>
            <w:r w:rsidR="00DE73AA">
              <w:rPr>
                <w:rFonts w:eastAsia="Times New Roman"/>
                <w:iCs/>
                <w:lang w:val="et-EE"/>
              </w:rPr>
              <w:t>,</w:t>
            </w:r>
            <w:r w:rsidR="00533E9E" w:rsidRPr="00A215EF">
              <w:rPr>
                <w:rFonts w:eastAsia="Times New Roman"/>
                <w:iCs/>
                <w:lang w:val="et-EE"/>
              </w:rPr>
              <w:t xml:space="preserve"> suurendab ka </w:t>
            </w:r>
            <w:r>
              <w:rPr>
                <w:rFonts w:eastAsia="Times New Roman"/>
                <w:iCs/>
                <w:lang w:val="et-EE"/>
              </w:rPr>
              <w:t>CBRN</w:t>
            </w:r>
            <w:del w:id="180" w:author="Ülle Leht" w:date="2025-07-11T12:52:00Z">
              <w:r w:rsidDel="002330B9">
                <w:rPr>
                  <w:rFonts w:eastAsia="Times New Roman"/>
                  <w:iCs/>
                  <w:lang w:val="et-EE"/>
                </w:rPr>
                <w:delText>E</w:delText>
              </w:r>
            </w:del>
            <w:r w:rsidR="00533E9E" w:rsidRPr="00A215EF">
              <w:rPr>
                <w:rFonts w:eastAsia="Times New Roman"/>
                <w:iCs/>
                <w:lang w:val="et-EE"/>
              </w:rPr>
              <w:t xml:space="preserve"> intsidentide tõenäosust. Asjakohane oskusteave ja oskused, tehniline suutlikkus, (isikukaitse)vahendite kättesaadavus ja erisõidukid (sh lõhkeainete kõrvaldamise valdkonnas) on samuti olulised. See on tihedalt seotud kodanike ja </w:t>
            </w:r>
            <w:r w:rsidR="00DE73AA">
              <w:rPr>
                <w:rFonts w:eastAsia="Times New Roman"/>
                <w:iCs/>
                <w:lang w:val="et-EE"/>
              </w:rPr>
              <w:t>taristu</w:t>
            </w:r>
            <w:r w:rsidR="00DE73AA" w:rsidRPr="00A215EF">
              <w:rPr>
                <w:rFonts w:eastAsia="Times New Roman"/>
                <w:iCs/>
                <w:lang w:val="et-EE"/>
              </w:rPr>
              <w:t xml:space="preserve"> </w:t>
            </w:r>
            <w:r w:rsidR="00533E9E" w:rsidRPr="00A215EF">
              <w:rPr>
                <w:rFonts w:eastAsia="Times New Roman"/>
                <w:iCs/>
                <w:lang w:val="et-EE"/>
              </w:rPr>
              <w:t>kaitsega, kriisiohjega ja strateegilise kommunikatsiooniga. ISF</w:t>
            </w:r>
            <w:r w:rsidR="00533E9E">
              <w:rPr>
                <w:rFonts w:eastAsia="Times New Roman"/>
                <w:iCs/>
                <w:lang w:val="et-EE"/>
              </w:rPr>
              <w:t xml:space="preserve">i </w:t>
            </w:r>
            <w:r w:rsidR="00533E9E" w:rsidRPr="0028565A">
              <w:rPr>
                <w:rFonts w:eastAsia="Times New Roman"/>
                <w:iCs/>
                <w:lang w:val="et-EE"/>
              </w:rPr>
              <w:t>programmi</w:t>
            </w:r>
            <w:r w:rsidR="00533E9E" w:rsidRPr="00A215EF">
              <w:rPr>
                <w:rFonts w:eastAsia="Times New Roman"/>
                <w:iCs/>
                <w:lang w:val="et-EE"/>
              </w:rPr>
              <w:t xml:space="preserve"> </w:t>
            </w:r>
            <w:r w:rsidR="00DE73AA">
              <w:rPr>
                <w:rFonts w:eastAsia="Times New Roman"/>
                <w:iCs/>
                <w:lang w:val="et-EE"/>
              </w:rPr>
              <w:t>2014–2020</w:t>
            </w:r>
            <w:r w:rsidR="00DE73AA" w:rsidRPr="00A215EF">
              <w:rPr>
                <w:rFonts w:eastAsia="Times New Roman"/>
                <w:iCs/>
                <w:lang w:val="et-EE"/>
              </w:rPr>
              <w:t xml:space="preserve"> </w:t>
            </w:r>
            <w:r w:rsidR="00533E9E" w:rsidRPr="00A215EF">
              <w:rPr>
                <w:rFonts w:eastAsia="Times New Roman"/>
                <w:iCs/>
                <w:lang w:val="et-EE"/>
              </w:rPr>
              <w:t xml:space="preserve">raames tehti </w:t>
            </w:r>
            <w:r w:rsidR="00DE73AA">
              <w:rPr>
                <w:rFonts w:eastAsia="Times New Roman"/>
                <w:iCs/>
                <w:lang w:val="et-EE"/>
              </w:rPr>
              <w:t>hulk</w:t>
            </w:r>
            <w:r w:rsidR="00DE73AA" w:rsidRPr="00A215EF">
              <w:rPr>
                <w:rFonts w:eastAsia="Times New Roman"/>
                <w:iCs/>
                <w:lang w:val="et-EE"/>
              </w:rPr>
              <w:t xml:space="preserve"> </w:t>
            </w:r>
            <w:r w:rsidR="00533E9E" w:rsidRPr="00A215EF">
              <w:rPr>
                <w:rFonts w:eastAsia="Times New Roman"/>
                <w:iCs/>
                <w:lang w:val="et-EE"/>
              </w:rPr>
              <w:t xml:space="preserve">sarnaseid tegevusi (nt pommirobotite ja pommiülikondade ostmine), millel oli kõnealuses valdkonnas </w:t>
            </w:r>
            <w:r w:rsidR="00DE73AA">
              <w:rPr>
                <w:rFonts w:eastAsia="Times New Roman"/>
                <w:iCs/>
                <w:lang w:val="et-EE"/>
              </w:rPr>
              <w:t>väga</w:t>
            </w:r>
            <w:r w:rsidR="00DE73AA" w:rsidRPr="00A215EF">
              <w:rPr>
                <w:rFonts w:eastAsia="Times New Roman"/>
                <w:iCs/>
                <w:lang w:val="et-EE"/>
              </w:rPr>
              <w:t xml:space="preserve"> </w:t>
            </w:r>
            <w:r w:rsidR="00DE73AA">
              <w:rPr>
                <w:rFonts w:eastAsia="Times New Roman"/>
                <w:iCs/>
                <w:lang w:val="et-EE"/>
              </w:rPr>
              <w:t>hea</w:t>
            </w:r>
            <w:r w:rsidR="00DE73AA" w:rsidRPr="00A215EF">
              <w:rPr>
                <w:rFonts w:eastAsia="Times New Roman"/>
                <w:iCs/>
                <w:lang w:val="et-EE"/>
              </w:rPr>
              <w:t xml:space="preserve"> </w:t>
            </w:r>
            <w:r w:rsidR="00533E9E" w:rsidRPr="00A215EF">
              <w:rPr>
                <w:rFonts w:eastAsia="Times New Roman"/>
                <w:iCs/>
                <w:lang w:val="et-EE"/>
              </w:rPr>
              <w:t>mõju.</w:t>
            </w:r>
          </w:p>
          <w:p w14:paraId="51FCFE82" w14:textId="593CC48B" w:rsidR="00533E9E" w:rsidRPr="00A215EF" w:rsidRDefault="00533E9E" w:rsidP="00707056">
            <w:pPr>
              <w:spacing w:after="80"/>
              <w:rPr>
                <w:rFonts w:eastAsia="Times New Roman"/>
                <w:iCs/>
                <w:lang w:val="et-EE"/>
              </w:rPr>
            </w:pPr>
            <w:r w:rsidRPr="00A215EF">
              <w:rPr>
                <w:rFonts w:eastAsia="Times New Roman"/>
                <w:iCs/>
                <w:lang w:val="et-EE"/>
              </w:rPr>
              <w:t>ISF</w:t>
            </w:r>
            <w:r>
              <w:rPr>
                <w:rFonts w:eastAsia="Times New Roman"/>
                <w:iCs/>
                <w:lang w:val="et-EE"/>
              </w:rPr>
              <w:t>i</w:t>
            </w:r>
            <w:r w:rsidRPr="00A215EF">
              <w:rPr>
                <w:rFonts w:eastAsia="Times New Roman"/>
                <w:iCs/>
                <w:lang w:val="et-EE"/>
              </w:rPr>
              <w:t xml:space="preserve"> </w:t>
            </w:r>
            <w:r w:rsidRPr="00626841">
              <w:rPr>
                <w:rFonts w:eastAsia="Times New Roman"/>
                <w:iCs/>
                <w:lang w:val="et-EE"/>
              </w:rPr>
              <w:t>programm</w:t>
            </w:r>
            <w:r w:rsidR="00DE73AA" w:rsidRPr="00626841">
              <w:rPr>
                <w:rFonts w:eastAsia="Times New Roman"/>
                <w:iCs/>
                <w:lang w:val="et-EE"/>
              </w:rPr>
              <w:t>is</w:t>
            </w:r>
            <w:r w:rsidRPr="00A215EF">
              <w:rPr>
                <w:rFonts w:eastAsia="Times New Roman"/>
                <w:iCs/>
                <w:lang w:val="et-EE"/>
              </w:rPr>
              <w:t xml:space="preserve"> </w:t>
            </w:r>
            <w:r w:rsidR="00DE73AA" w:rsidRPr="00A215EF">
              <w:rPr>
                <w:rFonts w:eastAsia="Times New Roman"/>
                <w:iCs/>
                <w:lang w:val="et-EE"/>
              </w:rPr>
              <w:t>2014</w:t>
            </w:r>
            <w:r w:rsidR="00DE73AA">
              <w:rPr>
                <w:rFonts w:eastAsia="Times New Roman"/>
                <w:iCs/>
                <w:lang w:val="et-EE"/>
              </w:rPr>
              <w:t>–</w:t>
            </w:r>
            <w:r w:rsidR="00DE73AA" w:rsidRPr="00A215EF">
              <w:rPr>
                <w:rFonts w:eastAsia="Times New Roman"/>
                <w:iCs/>
                <w:lang w:val="et-EE"/>
              </w:rPr>
              <w:t xml:space="preserve">2020 </w:t>
            </w:r>
            <w:r w:rsidRPr="00A215EF">
              <w:rPr>
                <w:rFonts w:eastAsia="Times New Roman"/>
                <w:iCs/>
                <w:lang w:val="et-EE"/>
              </w:rPr>
              <w:t>toeta</w:t>
            </w:r>
            <w:r w:rsidR="00DE73AA">
              <w:rPr>
                <w:rFonts w:eastAsia="Times New Roman"/>
                <w:iCs/>
                <w:lang w:val="et-EE"/>
              </w:rPr>
              <w:t>ti</w:t>
            </w:r>
            <w:r w:rsidRPr="00A215EF">
              <w:rPr>
                <w:rFonts w:eastAsia="Times New Roman"/>
                <w:iCs/>
                <w:lang w:val="et-EE"/>
              </w:rPr>
              <w:t xml:space="preserve"> </w:t>
            </w:r>
            <w:r w:rsidR="004D3E37" w:rsidRPr="00A215EF">
              <w:rPr>
                <w:rFonts w:eastAsia="Times New Roman"/>
                <w:iCs/>
                <w:lang w:val="et-EE"/>
              </w:rPr>
              <w:t>kiirgusohu</w:t>
            </w:r>
            <w:r w:rsidR="0024770E">
              <w:rPr>
                <w:rFonts w:eastAsia="Times New Roman"/>
                <w:iCs/>
                <w:lang w:val="et-EE"/>
              </w:rPr>
              <w:t xml:space="preserve">, </w:t>
            </w:r>
            <w:r w:rsidR="004D3E37" w:rsidRPr="00A215EF">
              <w:rPr>
                <w:rFonts w:eastAsia="Times New Roman"/>
                <w:iCs/>
                <w:lang w:val="et-EE"/>
              </w:rPr>
              <w:t>inimese põhjustatud kriisis n</w:t>
            </w:r>
            <w:r w:rsidR="0024770E">
              <w:rPr>
                <w:rFonts w:eastAsia="Times New Roman"/>
                <w:iCs/>
                <w:lang w:val="et-EE"/>
              </w:rPr>
              <w:t>äiteks</w:t>
            </w:r>
            <w:r w:rsidR="004D3E37" w:rsidRPr="00A215EF">
              <w:rPr>
                <w:rFonts w:eastAsia="Times New Roman"/>
                <w:iCs/>
                <w:lang w:val="et-EE"/>
              </w:rPr>
              <w:t xml:space="preserve"> radioaktiiv</w:t>
            </w:r>
            <w:r w:rsidR="0024770E">
              <w:rPr>
                <w:rFonts w:eastAsia="Times New Roman"/>
                <w:iCs/>
                <w:lang w:val="et-EE"/>
              </w:rPr>
              <w:t>s</w:t>
            </w:r>
            <w:r w:rsidR="004D3E37" w:rsidRPr="00A215EF">
              <w:rPr>
                <w:rFonts w:eastAsia="Times New Roman"/>
                <w:iCs/>
                <w:lang w:val="et-EE"/>
              </w:rPr>
              <w:t>e pomm</w:t>
            </w:r>
            <w:r w:rsidR="0024770E">
              <w:rPr>
                <w:rFonts w:eastAsia="Times New Roman"/>
                <w:iCs/>
                <w:lang w:val="et-EE"/>
              </w:rPr>
              <w:t>i eest</w:t>
            </w:r>
            <w:r w:rsidR="004D3E37">
              <w:rPr>
                <w:rFonts w:eastAsia="Times New Roman"/>
                <w:iCs/>
                <w:lang w:val="et-EE"/>
              </w:rPr>
              <w:t xml:space="preserve"> </w:t>
            </w:r>
            <w:r w:rsidRPr="00A215EF">
              <w:rPr>
                <w:rFonts w:eastAsia="Times New Roman"/>
                <w:iCs/>
                <w:lang w:val="et-EE"/>
              </w:rPr>
              <w:t xml:space="preserve">varajase hoiatamise süsteemi ajakohastamist. </w:t>
            </w:r>
            <w:r w:rsidR="00DE73AA">
              <w:rPr>
                <w:rFonts w:eastAsia="Times New Roman"/>
                <w:iCs/>
                <w:lang w:val="et-EE"/>
              </w:rPr>
              <w:t>S</w:t>
            </w:r>
            <w:r w:rsidRPr="00A215EF">
              <w:rPr>
                <w:rFonts w:eastAsia="Times New Roman"/>
                <w:iCs/>
                <w:lang w:val="et-EE"/>
              </w:rPr>
              <w:t>üsteemi plaanitakse veelgi uuendada ja lisada uusi funktsioone, n</w:t>
            </w:r>
            <w:r w:rsidR="0092762F">
              <w:rPr>
                <w:rFonts w:eastAsia="Times New Roman"/>
                <w:iCs/>
                <w:lang w:val="et-EE"/>
              </w:rPr>
              <w:t>äiteks</w:t>
            </w:r>
            <w:r w:rsidRPr="00A215EF">
              <w:rPr>
                <w:rFonts w:eastAsia="Times New Roman"/>
                <w:iCs/>
                <w:lang w:val="et-EE"/>
              </w:rPr>
              <w:t xml:space="preserve"> radioaktiivsete väärisgaaside analüüs.</w:t>
            </w:r>
          </w:p>
          <w:p w14:paraId="69D54105" w14:textId="0B4CEBEE" w:rsidR="00533E9E" w:rsidRPr="00A215EF" w:rsidRDefault="00533E9E" w:rsidP="00707056">
            <w:pPr>
              <w:spacing w:after="80"/>
              <w:rPr>
                <w:rFonts w:eastAsia="Times New Roman"/>
                <w:iCs/>
                <w:lang w:val="et-EE"/>
              </w:rPr>
            </w:pPr>
            <w:r w:rsidRPr="00A215EF">
              <w:rPr>
                <w:rFonts w:eastAsia="Times New Roman"/>
                <w:iCs/>
                <w:lang w:val="et-EE"/>
              </w:rPr>
              <w:lastRenderedPageBreak/>
              <w:t xml:space="preserve">Valdkond, kuhu Eesti kavatseb lähitulevikus rohkem panustada, on </w:t>
            </w:r>
            <w:r w:rsidR="00DE5750">
              <w:rPr>
                <w:rFonts w:eastAsia="Times New Roman"/>
                <w:iCs/>
                <w:lang w:val="et-EE"/>
              </w:rPr>
              <w:t>mehitamata õhusõidukite</w:t>
            </w:r>
            <w:r w:rsidR="00DE5750" w:rsidRPr="00A215EF">
              <w:rPr>
                <w:rFonts w:eastAsia="Times New Roman"/>
                <w:iCs/>
                <w:lang w:val="et-EE"/>
              </w:rPr>
              <w:t xml:space="preserve"> </w:t>
            </w:r>
            <w:r w:rsidRPr="00A215EF">
              <w:rPr>
                <w:rFonts w:eastAsia="Times New Roman"/>
                <w:iCs/>
                <w:lang w:val="et-EE"/>
              </w:rPr>
              <w:t>laiem ja süstemaatilisem kasutamine kuritegevusvastases võitluses. See parandaks märkimisväärselt suutlikkust avastada ja reageerida tu</w:t>
            </w:r>
            <w:r>
              <w:rPr>
                <w:rFonts w:eastAsia="Times New Roman"/>
                <w:iCs/>
                <w:lang w:val="et-EE"/>
              </w:rPr>
              <w:t>r</w:t>
            </w:r>
            <w:r w:rsidRPr="00A215EF">
              <w:rPr>
                <w:rFonts w:eastAsia="Times New Roman"/>
                <w:iCs/>
                <w:lang w:val="et-EE"/>
              </w:rPr>
              <w:t>valisusintsidentidele ning aita</w:t>
            </w:r>
            <w:r w:rsidR="00B37FC0">
              <w:rPr>
                <w:rFonts w:eastAsia="Times New Roman"/>
                <w:iCs/>
                <w:lang w:val="et-EE"/>
              </w:rPr>
              <w:t>ks</w:t>
            </w:r>
            <w:r w:rsidRPr="00A215EF">
              <w:rPr>
                <w:rFonts w:eastAsia="Times New Roman"/>
                <w:iCs/>
                <w:lang w:val="et-EE"/>
              </w:rPr>
              <w:t xml:space="preserve"> kaitsta inimesi ja avalikku ruumi. S</w:t>
            </w:r>
            <w:r w:rsidR="00F11732">
              <w:rPr>
                <w:rFonts w:eastAsia="Times New Roman"/>
                <w:iCs/>
                <w:lang w:val="et-EE"/>
              </w:rPr>
              <w:t>amuti</w:t>
            </w:r>
            <w:r w:rsidRPr="00A215EF">
              <w:rPr>
                <w:rFonts w:eastAsia="Times New Roman"/>
                <w:iCs/>
                <w:lang w:val="et-EE"/>
              </w:rPr>
              <w:t xml:space="preserve"> </w:t>
            </w:r>
            <w:r w:rsidR="00D3082D">
              <w:rPr>
                <w:rFonts w:eastAsia="Times New Roman"/>
                <w:iCs/>
                <w:lang w:val="et-EE"/>
              </w:rPr>
              <w:t>aitab</w:t>
            </w:r>
            <w:r w:rsidR="00D3082D" w:rsidRPr="00A215EF">
              <w:rPr>
                <w:rFonts w:eastAsia="Times New Roman"/>
                <w:iCs/>
                <w:lang w:val="et-EE"/>
              </w:rPr>
              <w:t xml:space="preserve"> </w:t>
            </w:r>
            <w:r w:rsidR="00F11732">
              <w:rPr>
                <w:rFonts w:eastAsia="Times New Roman"/>
                <w:iCs/>
                <w:lang w:val="et-EE"/>
              </w:rPr>
              <w:t>see</w:t>
            </w:r>
            <w:r w:rsidR="00796A63">
              <w:rPr>
                <w:rFonts w:eastAsia="Times New Roman"/>
                <w:iCs/>
                <w:lang w:val="et-EE"/>
              </w:rPr>
              <w:t xml:space="preserve"> </w:t>
            </w:r>
            <w:r w:rsidRPr="00A215EF">
              <w:rPr>
                <w:rFonts w:eastAsia="Times New Roman"/>
                <w:iCs/>
                <w:lang w:val="et-EE"/>
              </w:rPr>
              <w:t>politsei</w:t>
            </w:r>
            <w:r w:rsidR="00D3082D">
              <w:rPr>
                <w:rFonts w:eastAsia="Times New Roman"/>
                <w:iCs/>
                <w:lang w:val="et-EE"/>
              </w:rPr>
              <w:t>l</w:t>
            </w:r>
            <w:r w:rsidRPr="00A215EF">
              <w:rPr>
                <w:rFonts w:eastAsia="Times New Roman"/>
                <w:iCs/>
                <w:lang w:val="et-EE"/>
              </w:rPr>
              <w:t xml:space="preserve"> </w:t>
            </w:r>
            <w:r w:rsidR="00D3082D" w:rsidRPr="00A215EF">
              <w:rPr>
                <w:rFonts w:eastAsia="Times New Roman"/>
                <w:iCs/>
                <w:lang w:val="et-EE"/>
              </w:rPr>
              <w:t>tugevda</w:t>
            </w:r>
            <w:r w:rsidR="00D3082D">
              <w:rPr>
                <w:rFonts w:eastAsia="Times New Roman"/>
                <w:iCs/>
                <w:lang w:val="et-EE"/>
              </w:rPr>
              <w:t>da</w:t>
            </w:r>
            <w:r w:rsidR="00D3082D" w:rsidRPr="00A215EF">
              <w:rPr>
                <w:rFonts w:eastAsia="Times New Roman"/>
                <w:iCs/>
                <w:lang w:val="et-EE"/>
              </w:rPr>
              <w:t xml:space="preserve"> </w:t>
            </w:r>
            <w:r w:rsidRPr="00A215EF">
              <w:rPr>
                <w:rFonts w:eastAsia="Times New Roman"/>
                <w:iCs/>
                <w:lang w:val="et-EE"/>
              </w:rPr>
              <w:t>koostöö</w:t>
            </w:r>
            <w:r w:rsidR="00D3082D">
              <w:rPr>
                <w:rFonts w:eastAsia="Times New Roman"/>
                <w:iCs/>
                <w:lang w:val="et-EE"/>
              </w:rPr>
              <w:t>d</w:t>
            </w:r>
            <w:r w:rsidRPr="00A215EF">
              <w:rPr>
                <w:rFonts w:eastAsia="Times New Roman"/>
                <w:iCs/>
                <w:lang w:val="et-EE"/>
              </w:rPr>
              <w:t xml:space="preserve"> </w:t>
            </w:r>
            <w:r w:rsidR="00972785">
              <w:rPr>
                <w:rFonts w:eastAsia="Times New Roman"/>
                <w:iCs/>
                <w:lang w:val="et-EE"/>
              </w:rPr>
              <w:t>ELi</w:t>
            </w:r>
            <w:r w:rsidR="00D3082D" w:rsidRPr="00A215EF">
              <w:rPr>
                <w:rFonts w:eastAsia="Times New Roman"/>
                <w:iCs/>
                <w:lang w:val="et-EE"/>
              </w:rPr>
              <w:t xml:space="preserve"> õiguskaitseasutustega</w:t>
            </w:r>
            <w:r w:rsidR="00D3082D" w:rsidRPr="00A215EF" w:rsidDel="00D3082D">
              <w:rPr>
                <w:rFonts w:eastAsia="Times New Roman"/>
                <w:iCs/>
                <w:lang w:val="et-EE"/>
              </w:rPr>
              <w:t xml:space="preserve"> </w:t>
            </w:r>
            <w:r w:rsidRPr="00A215EF">
              <w:rPr>
                <w:rFonts w:eastAsia="Times New Roman"/>
                <w:iCs/>
                <w:lang w:val="et-EE"/>
              </w:rPr>
              <w:t>võitluses raske ja organiseeritud kuritegevusega.</w:t>
            </w:r>
          </w:p>
          <w:p w14:paraId="352C536E" w14:textId="5A8AF13C" w:rsidR="00533E9E" w:rsidRDefault="00533E9E" w:rsidP="00707056">
            <w:pPr>
              <w:spacing w:after="80"/>
              <w:rPr>
                <w:rFonts w:eastAsia="Times New Roman"/>
                <w:iCs/>
                <w:lang w:val="et-EE"/>
              </w:rPr>
            </w:pPr>
            <w:r w:rsidRPr="00A215EF">
              <w:rPr>
                <w:rFonts w:eastAsia="Times New Roman"/>
                <w:iCs/>
                <w:lang w:val="et-EE"/>
              </w:rPr>
              <w:t xml:space="preserve">Turvalisusega seotud </w:t>
            </w:r>
            <w:r w:rsidR="00D3082D">
              <w:rPr>
                <w:rFonts w:eastAsia="Times New Roman"/>
                <w:iCs/>
                <w:lang w:val="et-EE"/>
              </w:rPr>
              <w:t>taristu</w:t>
            </w:r>
            <w:r w:rsidR="00D3082D" w:rsidRPr="00A215EF">
              <w:rPr>
                <w:rFonts w:eastAsia="Times New Roman"/>
                <w:iCs/>
                <w:lang w:val="et-EE"/>
              </w:rPr>
              <w:t xml:space="preserve"> </w:t>
            </w:r>
            <w:r w:rsidRPr="00A215EF">
              <w:rPr>
                <w:rFonts w:eastAsia="Times New Roman"/>
                <w:iCs/>
                <w:lang w:val="et-EE"/>
              </w:rPr>
              <w:t xml:space="preserve">füüsiline kaitse ja/või vastupidavuse tagamine </w:t>
            </w:r>
            <w:r w:rsidR="00D3082D" w:rsidRPr="00A215EF">
              <w:rPr>
                <w:rFonts w:eastAsia="Times New Roman"/>
                <w:iCs/>
                <w:lang w:val="et-EE"/>
              </w:rPr>
              <w:t xml:space="preserve">on </w:t>
            </w:r>
            <w:r w:rsidRPr="00A215EF">
              <w:rPr>
                <w:rFonts w:eastAsia="Times New Roman"/>
                <w:iCs/>
                <w:lang w:val="et-EE"/>
              </w:rPr>
              <w:t>kriisi ajal ülioluli</w:t>
            </w:r>
            <w:r w:rsidR="000A3D03">
              <w:rPr>
                <w:rFonts w:eastAsia="Times New Roman"/>
                <w:iCs/>
                <w:lang w:val="et-EE"/>
              </w:rPr>
              <w:t>ne</w:t>
            </w:r>
            <w:r w:rsidRPr="00A215EF">
              <w:rPr>
                <w:rFonts w:eastAsia="Times New Roman"/>
                <w:iCs/>
                <w:lang w:val="et-EE"/>
              </w:rPr>
              <w:t>. Tuleb tagada PP</w:t>
            </w:r>
            <w:r w:rsidR="003C1793">
              <w:rPr>
                <w:rFonts w:eastAsia="Times New Roman"/>
                <w:iCs/>
                <w:lang w:val="et-EE"/>
              </w:rPr>
              <w:t>A</w:t>
            </w:r>
            <w:r w:rsidRPr="00A215EF">
              <w:rPr>
                <w:rFonts w:eastAsia="Times New Roman"/>
                <w:iCs/>
                <w:lang w:val="et-EE"/>
              </w:rPr>
              <w:t xml:space="preserve">, Päästeameti </w:t>
            </w:r>
            <w:r w:rsidR="003C1793">
              <w:rPr>
                <w:rFonts w:eastAsia="Times New Roman"/>
                <w:iCs/>
                <w:lang w:val="et-EE"/>
              </w:rPr>
              <w:t>ja</w:t>
            </w:r>
            <w:r w:rsidR="003C1793" w:rsidRPr="00A215EF">
              <w:rPr>
                <w:rFonts w:eastAsia="Times New Roman"/>
                <w:iCs/>
                <w:lang w:val="et-EE"/>
              </w:rPr>
              <w:t xml:space="preserve"> </w:t>
            </w:r>
            <w:r w:rsidRPr="00A215EF">
              <w:rPr>
                <w:rFonts w:eastAsia="Times New Roman"/>
                <w:iCs/>
                <w:lang w:val="et-EE"/>
              </w:rPr>
              <w:t>teiste kriisiolukordades olulisi teenuseid osutavate institutsioonide tegevuse järjepidevus.</w:t>
            </w:r>
            <w:r>
              <w:rPr>
                <w:rFonts w:eastAsia="Times New Roman"/>
                <w:iCs/>
                <w:lang w:val="et-EE"/>
              </w:rPr>
              <w:t xml:space="preserve"> </w:t>
            </w:r>
            <w:r w:rsidRPr="00A215EF">
              <w:rPr>
                <w:rFonts w:eastAsia="Times New Roman"/>
                <w:iCs/>
                <w:lang w:val="et-EE"/>
              </w:rPr>
              <w:t xml:space="preserve">Samuti on </w:t>
            </w:r>
            <w:r w:rsidR="00D3082D">
              <w:rPr>
                <w:rFonts w:eastAsia="Times New Roman"/>
                <w:iCs/>
                <w:lang w:val="et-EE"/>
              </w:rPr>
              <w:t>tähtis</w:t>
            </w:r>
            <w:r w:rsidR="00D3082D" w:rsidRPr="00A215EF">
              <w:rPr>
                <w:rFonts w:eastAsia="Times New Roman"/>
                <w:iCs/>
                <w:lang w:val="et-EE"/>
              </w:rPr>
              <w:t xml:space="preserve"> </w:t>
            </w:r>
            <w:r w:rsidRPr="00A215EF">
              <w:rPr>
                <w:rFonts w:eastAsia="Times New Roman"/>
                <w:iCs/>
                <w:lang w:val="et-EE"/>
              </w:rPr>
              <w:t>suurendada kohtuekspertiisi suutlikkust.</w:t>
            </w:r>
          </w:p>
          <w:p w14:paraId="72F621A0" w14:textId="77777777" w:rsidR="00EE08A1" w:rsidRPr="006B6047" w:rsidRDefault="00EE08A1" w:rsidP="00EE08A1">
            <w:pPr>
              <w:spacing w:after="80"/>
              <w:rPr>
                <w:rFonts w:eastAsia="Times New Roman"/>
                <w:b/>
                <w:iCs/>
                <w:lang w:val="et-EE"/>
              </w:rPr>
            </w:pPr>
            <w:r w:rsidRPr="006B6047">
              <w:rPr>
                <w:rFonts w:eastAsia="Times New Roman"/>
                <w:b/>
                <w:iCs/>
                <w:lang w:val="et-EE"/>
              </w:rPr>
              <w:t xml:space="preserve">ISF määruse III lisaga seotud meetmete esialgne loetelu: </w:t>
            </w:r>
          </w:p>
          <w:p w14:paraId="7E4D34F9" w14:textId="60B06E0A" w:rsidR="00EE08A1" w:rsidRDefault="00EE08A1" w:rsidP="00EE08A1">
            <w:pPr>
              <w:spacing w:after="80"/>
            </w:pPr>
            <w:r>
              <w:rPr>
                <w:rFonts w:eastAsia="Times New Roman"/>
                <w:iCs/>
                <w:lang w:val="et-EE"/>
              </w:rPr>
              <w:t xml:space="preserve">- </w:t>
            </w:r>
            <w:r>
              <w:t>meetmed, mis parandavad vastupanuvõimet tekkivatele ohtudele, mille hulgas on keemiline, bioloogiline, radioloogiline ja tuumaoht;</w:t>
            </w:r>
          </w:p>
          <w:p w14:paraId="6B7A63B3" w14:textId="516E91AF" w:rsidR="00EE08A1" w:rsidRPr="00A215EF" w:rsidRDefault="00EE08A1" w:rsidP="00EE08A1">
            <w:pPr>
              <w:spacing w:after="80"/>
              <w:rPr>
                <w:rFonts w:eastAsia="Times New Roman"/>
                <w:iCs/>
                <w:lang w:val="et-EE"/>
              </w:rPr>
            </w:pPr>
            <w:r>
              <w:rPr>
                <w:rFonts w:eastAsia="Times New Roman"/>
                <w:iCs/>
                <w:lang w:val="et-EE"/>
              </w:rPr>
              <w:t xml:space="preserve">- </w:t>
            </w:r>
            <w:r>
              <w:t>seadmete ja sidesüsteemide rahastamine.</w:t>
            </w:r>
          </w:p>
          <w:p w14:paraId="4BD1C18F" w14:textId="09199E49" w:rsidR="00533E9E" w:rsidRPr="00A215EF" w:rsidRDefault="00C21B89" w:rsidP="004879EC">
            <w:pPr>
              <w:spacing w:after="80"/>
              <w:rPr>
                <w:rFonts w:eastAsia="Times New Roman"/>
                <w:iCs/>
                <w:lang w:val="et-EE"/>
              </w:rPr>
            </w:pPr>
            <w:r>
              <w:rPr>
                <w:rFonts w:eastAsia="Times New Roman"/>
                <w:iCs/>
                <w:lang w:val="et-EE"/>
              </w:rPr>
              <w:t>Rakenduskava</w:t>
            </w:r>
            <w:r w:rsidRPr="00A215EF">
              <w:rPr>
                <w:rFonts w:eastAsia="Times New Roman"/>
                <w:iCs/>
                <w:lang w:val="et-EE"/>
              </w:rPr>
              <w:t xml:space="preserve"> </w:t>
            </w:r>
            <w:r w:rsidR="00533E9E" w:rsidRPr="00A215EF">
              <w:rPr>
                <w:rFonts w:eastAsia="Times New Roman"/>
                <w:iCs/>
                <w:lang w:val="et-EE"/>
              </w:rPr>
              <w:t>rakendamise käigus võib sõltuvalt tegelikest vajadustest ja olemasolevatest ressurssidest kaaluda ka teiste ISFi meetmete rakendamist.</w:t>
            </w:r>
          </w:p>
          <w:p w14:paraId="48FB6EFA" w14:textId="65F20AFB" w:rsidR="00533E9E" w:rsidRPr="00A215EF" w:rsidRDefault="00533E9E" w:rsidP="004879EC">
            <w:pPr>
              <w:spacing w:after="80"/>
              <w:rPr>
                <w:rFonts w:eastAsia="Times New Roman"/>
                <w:iCs/>
                <w:lang w:val="et-EE"/>
              </w:rPr>
            </w:pPr>
            <w:r w:rsidRPr="00A215EF">
              <w:rPr>
                <w:rFonts w:eastAsia="Times New Roman"/>
                <w:iCs/>
                <w:u w:val="single"/>
                <w:lang w:val="et-EE"/>
              </w:rPr>
              <w:t>Tegevustoetus</w:t>
            </w:r>
            <w:r w:rsidR="00D3082D">
              <w:rPr>
                <w:rFonts w:eastAsia="Times New Roman"/>
                <w:iCs/>
                <w:u w:val="single"/>
                <w:lang w:val="et-EE"/>
              </w:rPr>
              <w:t>.</w:t>
            </w:r>
            <w:r w:rsidRPr="00A215EF">
              <w:rPr>
                <w:rFonts w:eastAsia="Times New Roman"/>
                <w:iCs/>
                <w:lang w:val="et-EE"/>
              </w:rPr>
              <w:t xml:space="preserve"> Eesti kavatseb kasutada tegevustoetust, et aidata saavutada ISFi </w:t>
            </w:r>
            <w:r w:rsidR="00C21B89">
              <w:rPr>
                <w:rFonts w:eastAsia="Times New Roman"/>
                <w:iCs/>
                <w:lang w:val="et-EE"/>
              </w:rPr>
              <w:t>rakenduskava</w:t>
            </w:r>
            <w:r w:rsidR="00C21B89" w:rsidRPr="00A215EF">
              <w:rPr>
                <w:rFonts w:eastAsia="Times New Roman"/>
                <w:iCs/>
                <w:lang w:val="et-EE"/>
              </w:rPr>
              <w:t xml:space="preserve"> </w:t>
            </w:r>
            <w:r w:rsidRPr="00A215EF">
              <w:rPr>
                <w:rFonts w:eastAsia="Times New Roman"/>
                <w:iCs/>
                <w:lang w:val="et-EE"/>
              </w:rPr>
              <w:t>eesmärke. Tegevus</w:t>
            </w:r>
            <w:r w:rsidR="00D3082D">
              <w:rPr>
                <w:rFonts w:eastAsia="Times New Roman"/>
                <w:iCs/>
                <w:lang w:val="et-EE"/>
              </w:rPr>
              <w:t>toetus</w:t>
            </w:r>
            <w:r w:rsidRPr="00A215EF">
              <w:rPr>
                <w:rFonts w:eastAsia="Times New Roman"/>
                <w:iCs/>
                <w:lang w:val="et-EE"/>
              </w:rPr>
              <w:t xml:space="preserve"> võimaldab säilitada kogu liidu jaoks olulist </w:t>
            </w:r>
            <w:r w:rsidR="00D3082D">
              <w:rPr>
                <w:rFonts w:eastAsia="Times New Roman"/>
                <w:iCs/>
                <w:lang w:val="et-EE"/>
              </w:rPr>
              <w:t>suutlikkust</w:t>
            </w:r>
            <w:r w:rsidRPr="00A215EF">
              <w:rPr>
                <w:rFonts w:eastAsia="Times New Roman"/>
                <w:iCs/>
                <w:lang w:val="et-EE"/>
              </w:rPr>
              <w:t>.</w:t>
            </w:r>
          </w:p>
          <w:p w14:paraId="70DD5977" w14:textId="410B3586" w:rsidR="00533E9E" w:rsidRPr="00A215EF" w:rsidRDefault="00533E9E" w:rsidP="004879EC">
            <w:pPr>
              <w:spacing w:after="80"/>
              <w:rPr>
                <w:rFonts w:eastAsia="Times New Roman"/>
                <w:iCs/>
                <w:lang w:val="et-EE"/>
              </w:rPr>
            </w:pPr>
            <w:r w:rsidRPr="00A215EF">
              <w:rPr>
                <w:rFonts w:eastAsia="Times New Roman"/>
                <w:iCs/>
                <w:lang w:val="et-EE"/>
              </w:rPr>
              <w:t xml:space="preserve">On vaja suurendada </w:t>
            </w:r>
            <w:r w:rsidR="00A3567A">
              <w:rPr>
                <w:rFonts w:eastAsia="Times New Roman"/>
                <w:iCs/>
                <w:lang w:val="et-EE"/>
              </w:rPr>
              <w:t>kesk</w:t>
            </w:r>
            <w:r w:rsidR="00DE5750">
              <w:rPr>
                <w:rFonts w:eastAsia="Times New Roman"/>
                <w:iCs/>
                <w:lang w:val="et-EE"/>
              </w:rPr>
              <w:t>k</w:t>
            </w:r>
            <w:r w:rsidRPr="00A215EF">
              <w:rPr>
                <w:rFonts w:eastAsia="Times New Roman"/>
                <w:iCs/>
                <w:lang w:val="et-EE"/>
              </w:rPr>
              <w:t>riminaalpolitsei küberkuriteg</w:t>
            </w:r>
            <w:r w:rsidR="00464C46">
              <w:rPr>
                <w:rFonts w:eastAsia="Times New Roman"/>
                <w:iCs/>
                <w:lang w:val="et-EE"/>
              </w:rPr>
              <w:t>ude</w:t>
            </w:r>
            <w:r w:rsidRPr="00A215EF">
              <w:rPr>
                <w:rFonts w:eastAsia="Times New Roman"/>
                <w:iCs/>
                <w:lang w:val="et-EE"/>
              </w:rPr>
              <w:t xml:space="preserve"> büroo töötajate arvu, et parandada teabe kogumise ja analüüsimise suutlikkust. Personalikulud kaetakse tegevus</w:t>
            </w:r>
            <w:r w:rsidR="00D3082D">
              <w:rPr>
                <w:rFonts w:eastAsia="Times New Roman"/>
                <w:iCs/>
                <w:lang w:val="et-EE"/>
              </w:rPr>
              <w:t>toetusest</w:t>
            </w:r>
            <w:r w:rsidRPr="00A215EF">
              <w:rPr>
                <w:rFonts w:eastAsia="Times New Roman"/>
                <w:iCs/>
                <w:lang w:val="et-EE"/>
              </w:rPr>
              <w:t>. Lõplik kasusaaja on PP</w:t>
            </w:r>
            <w:r w:rsidR="003C1793">
              <w:rPr>
                <w:rFonts w:eastAsia="Times New Roman"/>
                <w:iCs/>
                <w:lang w:val="et-EE"/>
              </w:rPr>
              <w:t>A</w:t>
            </w:r>
            <w:r w:rsidRPr="00A215EF">
              <w:rPr>
                <w:rFonts w:eastAsia="Times New Roman"/>
                <w:iCs/>
                <w:lang w:val="et-EE"/>
              </w:rPr>
              <w:t xml:space="preserve">, </w:t>
            </w:r>
            <w:r w:rsidR="00C21B89">
              <w:rPr>
                <w:rFonts w:eastAsia="Times New Roman"/>
                <w:iCs/>
                <w:lang w:val="et-EE"/>
              </w:rPr>
              <w:t>kes</w:t>
            </w:r>
            <w:r w:rsidR="00C21B89" w:rsidRPr="00A215EF">
              <w:rPr>
                <w:rFonts w:eastAsia="Times New Roman"/>
                <w:iCs/>
                <w:lang w:val="et-EE"/>
              </w:rPr>
              <w:t xml:space="preserve"> </w:t>
            </w:r>
            <w:r w:rsidR="00D3082D" w:rsidRPr="00A215EF">
              <w:rPr>
                <w:rFonts w:eastAsia="Times New Roman"/>
                <w:iCs/>
                <w:lang w:val="et-EE"/>
              </w:rPr>
              <w:t xml:space="preserve">vastutab </w:t>
            </w:r>
            <w:r w:rsidRPr="00A215EF">
              <w:rPr>
                <w:rFonts w:eastAsia="Times New Roman"/>
                <w:iCs/>
                <w:lang w:val="et-EE"/>
              </w:rPr>
              <w:t xml:space="preserve">seaduse järgi riigi turvalisuse ja avaliku korra </w:t>
            </w:r>
            <w:r w:rsidR="00D3082D">
              <w:rPr>
                <w:rFonts w:eastAsia="Times New Roman"/>
                <w:iCs/>
                <w:lang w:val="et-EE"/>
              </w:rPr>
              <w:t xml:space="preserve">eest </w:t>
            </w:r>
            <w:r w:rsidRPr="00A215EF">
              <w:rPr>
                <w:rFonts w:eastAsia="Times New Roman"/>
                <w:iCs/>
                <w:lang w:val="et-EE"/>
              </w:rPr>
              <w:t>ning kuritegude uurimise ja ennetamise eest.</w:t>
            </w:r>
          </w:p>
          <w:p w14:paraId="08F6DF4F" w14:textId="1F187932" w:rsidR="00CD6376" w:rsidRPr="00533E9E" w:rsidRDefault="00533E9E" w:rsidP="004879EC">
            <w:pPr>
              <w:rPr>
                <w:lang w:val="et-EE"/>
              </w:rPr>
            </w:pPr>
            <w:r w:rsidRPr="007C5EE1">
              <w:rPr>
                <w:rFonts w:eastAsia="Times New Roman"/>
                <w:iCs/>
                <w:u w:val="single"/>
                <w:lang w:val="et-EE"/>
              </w:rPr>
              <w:t>Finantsinstrumendid</w:t>
            </w:r>
            <w:r w:rsidR="00D3082D" w:rsidRPr="007C5EE1">
              <w:rPr>
                <w:rFonts w:eastAsia="Times New Roman"/>
                <w:iCs/>
                <w:u w:val="single"/>
                <w:lang w:val="et-EE"/>
              </w:rPr>
              <w:t>.</w:t>
            </w:r>
            <w:r w:rsidRPr="00A215EF">
              <w:rPr>
                <w:rFonts w:eastAsia="Times New Roman"/>
                <w:iCs/>
                <w:lang w:val="et-EE"/>
              </w:rPr>
              <w:t xml:space="preserve"> </w:t>
            </w:r>
            <w:r w:rsidR="00D3082D">
              <w:rPr>
                <w:rFonts w:eastAsia="Times New Roman"/>
                <w:iCs/>
                <w:lang w:val="et-EE"/>
              </w:rPr>
              <w:t>E</w:t>
            </w:r>
            <w:r w:rsidRPr="00A215EF">
              <w:rPr>
                <w:rFonts w:eastAsia="Times New Roman"/>
                <w:iCs/>
                <w:lang w:val="et-EE"/>
              </w:rPr>
              <w:t>i kohaldata</w:t>
            </w:r>
            <w:r>
              <w:rPr>
                <w:rFonts w:eastAsia="Times New Roman"/>
                <w:iCs/>
                <w:noProof/>
              </w:rPr>
              <w:t>.</w:t>
            </w:r>
          </w:p>
        </w:tc>
      </w:tr>
      <w:bookmarkEnd w:id="173"/>
    </w:tbl>
    <w:p w14:paraId="7706DD96" w14:textId="30FD8930" w:rsidR="006D34D5" w:rsidRDefault="006D34D5" w:rsidP="005757BD">
      <w:pPr>
        <w:spacing w:before="240" w:after="240"/>
        <w:rPr>
          <w:rFonts w:eastAsia="Times New Roman"/>
          <w:b/>
          <w:iCs/>
          <w:noProof/>
          <w:szCs w:val="24"/>
        </w:rPr>
      </w:pPr>
    </w:p>
    <w:p w14:paraId="38A0EC3A" w14:textId="77777777" w:rsidR="001834F4" w:rsidRDefault="001834F4" w:rsidP="00A76D7A">
      <w:pPr>
        <w:spacing w:before="0" w:after="200"/>
        <w:jc w:val="left"/>
        <w:rPr>
          <w:rFonts w:eastAsia="Times New Roman"/>
          <w:b/>
          <w:iCs/>
          <w:noProof/>
          <w:szCs w:val="24"/>
        </w:rPr>
        <w:sectPr w:rsidR="001834F4" w:rsidSect="00015DAF">
          <w:footnotePr>
            <w:numRestart w:val="eachSect"/>
          </w:footnotePr>
          <w:pgSz w:w="11906" w:h="16838" w:code="9"/>
          <w:pgMar w:top="567" w:right="1134" w:bottom="567" w:left="1134" w:header="709" w:footer="709" w:gutter="0"/>
          <w:cols w:space="708"/>
          <w:titlePg/>
          <w:docGrid w:linePitch="360"/>
        </w:sectPr>
      </w:pPr>
    </w:p>
    <w:p w14:paraId="0EC64E04" w14:textId="39B4D22C" w:rsidR="004144EB" w:rsidRDefault="000E6EF4" w:rsidP="004879EC">
      <w:pPr>
        <w:spacing w:before="0" w:after="200"/>
        <w:jc w:val="left"/>
        <w:rPr>
          <w:rFonts w:eastAsia="Times New Roman"/>
          <w:b/>
          <w:iCs/>
          <w:noProof/>
          <w:szCs w:val="24"/>
        </w:rPr>
      </w:pPr>
      <w:r>
        <w:rPr>
          <w:rFonts w:eastAsia="Times New Roman"/>
          <w:b/>
          <w:iCs/>
          <w:noProof/>
          <w:szCs w:val="24"/>
        </w:rPr>
        <w:lastRenderedPageBreak/>
        <w:t>2.</w:t>
      </w:r>
      <w:r w:rsidR="0047452D">
        <w:rPr>
          <w:rFonts w:eastAsia="Times New Roman"/>
          <w:b/>
          <w:iCs/>
          <w:noProof/>
          <w:szCs w:val="24"/>
        </w:rPr>
        <w:t>3</w:t>
      </w:r>
      <w:r>
        <w:rPr>
          <w:rFonts w:eastAsia="Times New Roman"/>
          <w:b/>
          <w:iCs/>
          <w:noProof/>
          <w:szCs w:val="24"/>
        </w:rPr>
        <w:t>.2</w:t>
      </w:r>
      <w:r w:rsidR="001A4D2F">
        <w:rPr>
          <w:rFonts w:eastAsia="Times New Roman"/>
          <w:b/>
          <w:iCs/>
          <w:noProof/>
          <w:szCs w:val="24"/>
        </w:rPr>
        <w:t>.</w:t>
      </w:r>
      <w:r>
        <w:rPr>
          <w:rFonts w:eastAsia="Times New Roman"/>
          <w:b/>
          <w:iCs/>
          <w:noProof/>
          <w:szCs w:val="24"/>
        </w:rPr>
        <w:t xml:space="preserve"> </w:t>
      </w:r>
      <w:r w:rsidR="0016434D">
        <w:rPr>
          <w:rFonts w:eastAsia="Times New Roman"/>
          <w:b/>
          <w:iCs/>
          <w:noProof/>
          <w:szCs w:val="24"/>
        </w:rPr>
        <w:t>Näitajad</w:t>
      </w:r>
    </w:p>
    <w:p w14:paraId="4606A660" w14:textId="262DFEBF" w:rsidR="001A4D2F" w:rsidRPr="008E45AD" w:rsidRDefault="0016434D" w:rsidP="005757BD">
      <w:r w:rsidRPr="004879EC">
        <w:rPr>
          <w:i/>
          <w:color w:val="808080" w:themeColor="background1" w:themeShade="80"/>
          <w:sz w:val="20"/>
        </w:rPr>
        <w:t>Viide: ühissätete määruse artikli 22 lõike 4 punkt e</w:t>
      </w:r>
    </w:p>
    <w:p w14:paraId="2F95CB2E" w14:textId="665CAC47" w:rsidR="0016434D" w:rsidRPr="00845A73" w:rsidRDefault="0016434D" w:rsidP="005757BD">
      <w:pPr>
        <w:rPr>
          <w:rFonts w:eastAsia="Times New Roman"/>
          <w:b/>
          <w:bCs/>
          <w:szCs w:val="24"/>
        </w:rPr>
      </w:pPr>
      <w:r w:rsidRPr="00845A73">
        <w:rPr>
          <w:rFonts w:eastAsia="Times New Roman"/>
          <w:b/>
          <w:bCs/>
          <w:szCs w:val="24"/>
        </w:rPr>
        <w:t xml:space="preserve">Tabel </w:t>
      </w:r>
      <w:r w:rsidR="00845A73">
        <w:rPr>
          <w:rFonts w:eastAsia="Times New Roman"/>
          <w:b/>
          <w:bCs/>
          <w:szCs w:val="24"/>
        </w:rPr>
        <w:t>7</w:t>
      </w:r>
      <w:r w:rsidR="001A4D2F" w:rsidRPr="00845A73">
        <w:rPr>
          <w:rFonts w:eastAsia="Times New Roman"/>
          <w:b/>
          <w:bCs/>
          <w:szCs w:val="24"/>
        </w:rPr>
        <w:t>.</w:t>
      </w:r>
      <w:r w:rsidRPr="00845A73">
        <w:rPr>
          <w:rFonts w:eastAsia="Times New Roman"/>
          <w:b/>
          <w:bCs/>
          <w:szCs w:val="24"/>
        </w:rPr>
        <w:t xml:space="preserve"> Väljundnäitajad</w:t>
      </w: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0"/>
        <w:gridCol w:w="1846"/>
        <w:gridCol w:w="3702"/>
        <w:gridCol w:w="3467"/>
        <w:gridCol w:w="2041"/>
        <w:gridCol w:w="1982"/>
      </w:tblGrid>
      <w:tr w:rsidR="003C4215" w14:paraId="743019C3" w14:textId="77777777" w:rsidTr="004A6BE9">
        <w:trPr>
          <w:trHeight w:val="656"/>
        </w:trPr>
        <w:tc>
          <w:tcPr>
            <w:tcW w:w="618" w:type="pct"/>
          </w:tcPr>
          <w:p w14:paraId="6FAB68C8" w14:textId="62B08C8B" w:rsidR="004144EB" w:rsidRPr="004A6BE9" w:rsidRDefault="0016434D" w:rsidP="005757BD">
            <w:pPr>
              <w:pStyle w:val="Text1"/>
              <w:ind w:left="0"/>
              <w:rPr>
                <w:b/>
                <w:noProof/>
                <w:sz w:val="20"/>
                <w:szCs w:val="20"/>
              </w:rPr>
            </w:pPr>
            <w:bookmarkStart w:id="181" w:name="_Hlk93420138"/>
            <w:r w:rsidRPr="004A6BE9">
              <w:rPr>
                <w:b/>
                <w:noProof/>
                <w:sz w:val="20"/>
                <w:szCs w:val="20"/>
              </w:rPr>
              <w:t>Erieesmärk</w:t>
            </w:r>
          </w:p>
        </w:tc>
        <w:tc>
          <w:tcPr>
            <w:tcW w:w="620" w:type="pct"/>
          </w:tcPr>
          <w:p w14:paraId="1DDFB5C6" w14:textId="4D92B389" w:rsidR="004144EB" w:rsidRPr="004A6BE9" w:rsidRDefault="0016434D" w:rsidP="005757BD">
            <w:pPr>
              <w:pStyle w:val="Text1"/>
              <w:ind w:left="0"/>
              <w:rPr>
                <w:b/>
                <w:noProof/>
                <w:sz w:val="20"/>
                <w:szCs w:val="20"/>
              </w:rPr>
            </w:pPr>
            <w:r w:rsidRPr="004A6BE9">
              <w:rPr>
                <w:b/>
                <w:noProof/>
                <w:sz w:val="20"/>
                <w:szCs w:val="20"/>
              </w:rPr>
              <w:t>Tunnuskood</w:t>
            </w:r>
          </w:p>
        </w:tc>
        <w:tc>
          <w:tcPr>
            <w:tcW w:w="1244" w:type="pct"/>
            <w:shd w:val="clear" w:color="auto" w:fill="auto"/>
          </w:tcPr>
          <w:p w14:paraId="2A4D1CCF" w14:textId="2B3B2CC0" w:rsidR="004144EB" w:rsidRPr="004A6BE9" w:rsidRDefault="0016434D" w:rsidP="005757BD">
            <w:pPr>
              <w:pStyle w:val="Text1"/>
              <w:ind w:left="0"/>
              <w:rPr>
                <w:b/>
                <w:noProof/>
                <w:sz w:val="20"/>
                <w:szCs w:val="20"/>
              </w:rPr>
            </w:pPr>
            <w:r w:rsidRPr="004A6BE9">
              <w:rPr>
                <w:b/>
                <w:noProof/>
                <w:sz w:val="20"/>
                <w:szCs w:val="20"/>
              </w:rPr>
              <w:t>Näitaja</w:t>
            </w:r>
          </w:p>
        </w:tc>
        <w:tc>
          <w:tcPr>
            <w:tcW w:w="1165" w:type="pct"/>
          </w:tcPr>
          <w:p w14:paraId="6B570DA9" w14:textId="1D2F18B2" w:rsidR="004144EB" w:rsidRPr="004A6BE9" w:rsidRDefault="000E6EF4" w:rsidP="005757BD">
            <w:pPr>
              <w:pStyle w:val="Text1"/>
              <w:ind w:left="0"/>
              <w:rPr>
                <w:b/>
                <w:noProof/>
                <w:sz w:val="20"/>
                <w:szCs w:val="20"/>
              </w:rPr>
            </w:pPr>
            <w:r w:rsidRPr="004A6BE9">
              <w:rPr>
                <w:b/>
                <w:noProof/>
                <w:sz w:val="20"/>
                <w:szCs w:val="20"/>
              </w:rPr>
              <w:t>M</w:t>
            </w:r>
            <w:r w:rsidR="0016434D" w:rsidRPr="004A6BE9">
              <w:rPr>
                <w:b/>
                <w:noProof/>
                <w:sz w:val="20"/>
                <w:szCs w:val="20"/>
              </w:rPr>
              <w:t>õõtühik</w:t>
            </w:r>
          </w:p>
        </w:tc>
        <w:tc>
          <w:tcPr>
            <w:tcW w:w="686" w:type="pct"/>
            <w:shd w:val="clear" w:color="auto" w:fill="auto"/>
          </w:tcPr>
          <w:p w14:paraId="05B3EBC8" w14:textId="23C13332" w:rsidR="004144EB" w:rsidRPr="004A6BE9" w:rsidRDefault="0016434D" w:rsidP="005757BD">
            <w:pPr>
              <w:pStyle w:val="Text1"/>
              <w:ind w:left="0"/>
              <w:rPr>
                <w:b/>
                <w:noProof/>
                <w:sz w:val="20"/>
                <w:szCs w:val="20"/>
              </w:rPr>
            </w:pPr>
            <w:r w:rsidRPr="004A6BE9">
              <w:rPr>
                <w:b/>
                <w:noProof/>
                <w:sz w:val="20"/>
                <w:szCs w:val="20"/>
              </w:rPr>
              <w:t>Vahe-eesmärk</w:t>
            </w:r>
            <w:r w:rsidR="000E6EF4" w:rsidRPr="004A6BE9">
              <w:rPr>
                <w:b/>
                <w:noProof/>
                <w:sz w:val="20"/>
                <w:szCs w:val="20"/>
              </w:rPr>
              <w:t xml:space="preserve"> (2024)</w:t>
            </w:r>
          </w:p>
        </w:tc>
        <w:tc>
          <w:tcPr>
            <w:tcW w:w="666" w:type="pct"/>
            <w:shd w:val="clear" w:color="auto" w:fill="auto"/>
          </w:tcPr>
          <w:p w14:paraId="626913F9" w14:textId="4291EC93" w:rsidR="004144EB" w:rsidRPr="004A6BE9" w:rsidRDefault="0016434D" w:rsidP="005757BD">
            <w:pPr>
              <w:pStyle w:val="Text1"/>
              <w:ind w:left="0"/>
              <w:rPr>
                <w:b/>
                <w:noProof/>
                <w:sz w:val="20"/>
                <w:szCs w:val="20"/>
              </w:rPr>
            </w:pPr>
            <w:r w:rsidRPr="004A6BE9">
              <w:rPr>
                <w:b/>
                <w:noProof/>
                <w:sz w:val="20"/>
                <w:szCs w:val="20"/>
              </w:rPr>
              <w:t xml:space="preserve">Sihtväärtus </w:t>
            </w:r>
            <w:r w:rsidR="000E6EF4" w:rsidRPr="004A6BE9">
              <w:rPr>
                <w:b/>
                <w:noProof/>
                <w:sz w:val="20"/>
                <w:szCs w:val="20"/>
              </w:rPr>
              <w:t>(2029)</w:t>
            </w:r>
          </w:p>
        </w:tc>
      </w:tr>
      <w:tr w:rsidR="00845A73" w:rsidRPr="00845A73" w14:paraId="033E6243" w14:textId="77777777" w:rsidTr="004A6BE9">
        <w:trPr>
          <w:trHeight w:val="300"/>
        </w:trPr>
        <w:tc>
          <w:tcPr>
            <w:tcW w:w="618" w:type="pct"/>
          </w:tcPr>
          <w:p w14:paraId="69A7073A" w14:textId="0B4C46A9" w:rsidR="001F5A09" w:rsidRPr="004A6BE9" w:rsidRDefault="001F5A09" w:rsidP="005757BD">
            <w:pPr>
              <w:pStyle w:val="Text1"/>
              <w:ind w:left="0"/>
              <w:rPr>
                <w:rFonts w:cs="Times New Roman"/>
                <w:noProof/>
                <w:sz w:val="20"/>
                <w:szCs w:val="20"/>
              </w:rPr>
            </w:pPr>
            <w:bookmarkStart w:id="182" w:name="_Hlk88758437"/>
            <w:r w:rsidRPr="004A6BE9">
              <w:rPr>
                <w:rFonts w:cs="Times New Roman"/>
                <w:noProof/>
                <w:sz w:val="20"/>
                <w:szCs w:val="20"/>
              </w:rPr>
              <w:t>SO3</w:t>
            </w:r>
          </w:p>
        </w:tc>
        <w:tc>
          <w:tcPr>
            <w:tcW w:w="620" w:type="pct"/>
          </w:tcPr>
          <w:p w14:paraId="47CD1B14" w14:textId="6041892E" w:rsidR="001F5A09" w:rsidRPr="004A6BE9" w:rsidRDefault="00930B5A" w:rsidP="005757BD">
            <w:pPr>
              <w:pStyle w:val="Text1"/>
              <w:ind w:left="0"/>
              <w:rPr>
                <w:rFonts w:cs="Times New Roman"/>
                <w:noProof/>
                <w:sz w:val="20"/>
                <w:szCs w:val="20"/>
              </w:rPr>
            </w:pPr>
            <w:r w:rsidRPr="004A6BE9">
              <w:rPr>
                <w:rFonts w:cs="Times New Roman"/>
                <w:noProof/>
                <w:sz w:val="20"/>
                <w:szCs w:val="20"/>
              </w:rPr>
              <w:t>O.3.1</w:t>
            </w:r>
          </w:p>
        </w:tc>
        <w:tc>
          <w:tcPr>
            <w:tcW w:w="1244" w:type="pct"/>
            <w:shd w:val="clear" w:color="auto" w:fill="auto"/>
          </w:tcPr>
          <w:p w14:paraId="2294B465" w14:textId="3867FA1B" w:rsidR="001F5A09" w:rsidRPr="004A6BE9" w:rsidRDefault="00495CD5" w:rsidP="004879EC">
            <w:pPr>
              <w:pStyle w:val="Text1"/>
              <w:ind w:left="0"/>
              <w:jc w:val="left"/>
              <w:rPr>
                <w:rFonts w:cs="Times New Roman"/>
                <w:noProof/>
                <w:sz w:val="20"/>
                <w:szCs w:val="20"/>
              </w:rPr>
            </w:pPr>
            <w:r w:rsidRPr="004A6BE9">
              <w:rPr>
                <w:rFonts w:cs="Times New Roman"/>
                <w:noProof/>
                <w:sz w:val="20"/>
                <w:szCs w:val="20"/>
              </w:rPr>
              <w:t>Koolitustegevuses o</w:t>
            </w:r>
            <w:r w:rsidR="00E014AB" w:rsidRPr="004A6BE9">
              <w:rPr>
                <w:rFonts w:cs="Times New Roman"/>
                <w:noProof/>
                <w:sz w:val="20"/>
                <w:szCs w:val="20"/>
              </w:rPr>
              <w:t>s</w:t>
            </w:r>
            <w:r w:rsidRPr="004A6BE9">
              <w:rPr>
                <w:rFonts w:cs="Times New Roman"/>
                <w:noProof/>
                <w:sz w:val="20"/>
                <w:szCs w:val="20"/>
              </w:rPr>
              <w:t>alejate arv</w:t>
            </w:r>
          </w:p>
        </w:tc>
        <w:tc>
          <w:tcPr>
            <w:tcW w:w="1165" w:type="pct"/>
          </w:tcPr>
          <w:p w14:paraId="3DD95045" w14:textId="3785D665" w:rsidR="001F5A09" w:rsidRPr="004A6BE9" w:rsidRDefault="00EE08A1" w:rsidP="005757BD">
            <w:pPr>
              <w:pStyle w:val="Text1"/>
              <w:ind w:left="0"/>
              <w:rPr>
                <w:rFonts w:cs="Times New Roman"/>
                <w:noProof/>
                <w:sz w:val="20"/>
                <w:szCs w:val="20"/>
              </w:rPr>
            </w:pPr>
            <w:r>
              <w:rPr>
                <w:rFonts w:cs="Times New Roman"/>
                <w:noProof/>
                <w:sz w:val="20"/>
                <w:szCs w:val="20"/>
              </w:rPr>
              <w:t>Arv</w:t>
            </w:r>
          </w:p>
        </w:tc>
        <w:tc>
          <w:tcPr>
            <w:tcW w:w="686" w:type="pct"/>
            <w:shd w:val="clear" w:color="auto" w:fill="auto"/>
          </w:tcPr>
          <w:p w14:paraId="54E94F24" w14:textId="31A8D310" w:rsidR="001F5A09" w:rsidRPr="004A6BE9" w:rsidRDefault="0058566C" w:rsidP="005757BD">
            <w:pPr>
              <w:pStyle w:val="Text1"/>
              <w:ind w:left="0"/>
              <w:rPr>
                <w:rFonts w:cs="Times New Roman"/>
                <w:noProof/>
                <w:sz w:val="20"/>
                <w:szCs w:val="20"/>
              </w:rPr>
            </w:pPr>
            <w:del w:id="183" w:author="Ülle Leht" w:date="2025-07-11T12:54:00Z">
              <w:r w:rsidDel="00DB4849">
                <w:rPr>
                  <w:rFonts w:cs="Times New Roman"/>
                  <w:noProof/>
                  <w:sz w:val="20"/>
                  <w:szCs w:val="20"/>
                </w:rPr>
                <w:delText>3035</w:delText>
              </w:r>
            </w:del>
            <w:ins w:id="184" w:author="Ülle Leht" w:date="2025-07-11T12:54:00Z">
              <w:r w:rsidR="00DB4849">
                <w:rPr>
                  <w:rFonts w:cs="Times New Roman"/>
                  <w:noProof/>
                  <w:sz w:val="20"/>
                  <w:szCs w:val="20"/>
                </w:rPr>
                <w:t>1337</w:t>
              </w:r>
            </w:ins>
          </w:p>
        </w:tc>
        <w:tc>
          <w:tcPr>
            <w:tcW w:w="666" w:type="pct"/>
            <w:shd w:val="clear" w:color="auto" w:fill="auto"/>
          </w:tcPr>
          <w:p w14:paraId="158DFD62" w14:textId="46B66B1C" w:rsidR="001F5A09" w:rsidRPr="004A6BE9" w:rsidRDefault="00851980" w:rsidP="005757BD">
            <w:pPr>
              <w:pStyle w:val="Text1"/>
              <w:ind w:left="0"/>
              <w:rPr>
                <w:rFonts w:cs="Times New Roman"/>
                <w:noProof/>
                <w:sz w:val="20"/>
                <w:szCs w:val="20"/>
              </w:rPr>
            </w:pPr>
            <w:del w:id="185" w:author="Ülle Leht" w:date="2025-07-11T12:54:00Z">
              <w:r w:rsidDel="00DB4849">
                <w:rPr>
                  <w:rFonts w:cs="Times New Roman"/>
                  <w:noProof/>
                  <w:sz w:val="20"/>
                  <w:szCs w:val="20"/>
                </w:rPr>
                <w:delText>9016</w:delText>
              </w:r>
            </w:del>
            <w:ins w:id="186" w:author="Ülle Leht" w:date="2025-07-11T12:54:00Z">
              <w:r w:rsidR="00DB4849">
                <w:rPr>
                  <w:rFonts w:cs="Times New Roman"/>
                  <w:noProof/>
                  <w:sz w:val="20"/>
                  <w:szCs w:val="20"/>
                </w:rPr>
                <w:t>3216</w:t>
              </w:r>
            </w:ins>
          </w:p>
        </w:tc>
      </w:tr>
      <w:tr w:rsidR="00845A73" w:rsidRPr="00845A73" w14:paraId="3A57C898" w14:textId="77777777" w:rsidTr="004A6BE9">
        <w:trPr>
          <w:trHeight w:val="300"/>
        </w:trPr>
        <w:tc>
          <w:tcPr>
            <w:tcW w:w="618" w:type="pct"/>
          </w:tcPr>
          <w:p w14:paraId="4F5928A3" w14:textId="01636948" w:rsidR="0047452D" w:rsidRPr="004A6BE9" w:rsidRDefault="0047452D" w:rsidP="005757BD">
            <w:pPr>
              <w:pStyle w:val="Text1"/>
              <w:ind w:left="0"/>
              <w:rPr>
                <w:rFonts w:cs="Times New Roman"/>
                <w:noProof/>
                <w:sz w:val="20"/>
                <w:szCs w:val="20"/>
              </w:rPr>
            </w:pPr>
            <w:r w:rsidRPr="004A6BE9">
              <w:rPr>
                <w:rFonts w:cs="Times New Roman"/>
                <w:noProof/>
                <w:sz w:val="20"/>
                <w:szCs w:val="20"/>
              </w:rPr>
              <w:t>SO3</w:t>
            </w:r>
          </w:p>
        </w:tc>
        <w:tc>
          <w:tcPr>
            <w:tcW w:w="620" w:type="pct"/>
          </w:tcPr>
          <w:p w14:paraId="2A78E802" w14:textId="4A1553E3" w:rsidR="0047452D" w:rsidRPr="004A6BE9" w:rsidRDefault="00930B5A" w:rsidP="005757BD">
            <w:pPr>
              <w:pStyle w:val="Text1"/>
              <w:ind w:left="0"/>
              <w:rPr>
                <w:rFonts w:cs="Times New Roman"/>
                <w:noProof/>
                <w:sz w:val="20"/>
                <w:szCs w:val="20"/>
              </w:rPr>
            </w:pPr>
            <w:r w:rsidRPr="004A6BE9">
              <w:rPr>
                <w:rFonts w:cs="Times New Roman"/>
                <w:noProof/>
                <w:sz w:val="20"/>
                <w:szCs w:val="20"/>
              </w:rPr>
              <w:t>O.3.2</w:t>
            </w:r>
          </w:p>
        </w:tc>
        <w:tc>
          <w:tcPr>
            <w:tcW w:w="1244" w:type="pct"/>
            <w:shd w:val="clear" w:color="auto" w:fill="auto"/>
          </w:tcPr>
          <w:p w14:paraId="7B6952B0" w14:textId="20F5724C" w:rsidR="0047452D" w:rsidRPr="004A6BE9" w:rsidRDefault="00845A73" w:rsidP="004879EC">
            <w:pPr>
              <w:pStyle w:val="Text1"/>
              <w:ind w:left="0"/>
              <w:jc w:val="left"/>
              <w:rPr>
                <w:rFonts w:cs="Times New Roman"/>
                <w:noProof/>
                <w:sz w:val="20"/>
                <w:szCs w:val="20"/>
              </w:rPr>
            </w:pPr>
            <w:r w:rsidRPr="004A6BE9">
              <w:rPr>
                <w:rFonts w:cs="Times New Roman"/>
                <w:iCs/>
                <w:sz w:val="20"/>
                <w:szCs w:val="20"/>
                <w:shd w:val="clear" w:color="auto" w:fill="FFFFFF"/>
              </w:rPr>
              <w:t>Vahetusprogrammide/õpikodade/</w:t>
            </w:r>
            <w:r w:rsidR="00F57034">
              <w:rPr>
                <w:rFonts w:cs="Times New Roman"/>
                <w:iCs/>
                <w:sz w:val="20"/>
                <w:szCs w:val="20"/>
                <w:shd w:val="clear" w:color="auto" w:fill="FFFFFF"/>
              </w:rPr>
              <w:br/>
            </w:r>
            <w:r w:rsidRPr="004A6BE9">
              <w:rPr>
                <w:rFonts w:cs="Times New Roman"/>
                <w:iCs/>
                <w:sz w:val="20"/>
                <w:szCs w:val="20"/>
                <w:shd w:val="clear" w:color="auto" w:fill="FFFFFF"/>
              </w:rPr>
              <w:t>õppekülastuste arv</w:t>
            </w:r>
          </w:p>
        </w:tc>
        <w:tc>
          <w:tcPr>
            <w:tcW w:w="1165" w:type="pct"/>
          </w:tcPr>
          <w:p w14:paraId="12963276" w14:textId="66B48A46" w:rsidR="0047452D" w:rsidRPr="004A6BE9" w:rsidRDefault="00EE08A1" w:rsidP="005757BD">
            <w:pPr>
              <w:pStyle w:val="Text1"/>
              <w:ind w:left="0"/>
              <w:rPr>
                <w:rFonts w:cs="Times New Roman"/>
                <w:noProof/>
                <w:sz w:val="20"/>
                <w:szCs w:val="20"/>
              </w:rPr>
            </w:pPr>
            <w:r>
              <w:rPr>
                <w:rFonts w:cs="Times New Roman"/>
                <w:noProof/>
                <w:sz w:val="20"/>
                <w:szCs w:val="20"/>
              </w:rPr>
              <w:t>Arv</w:t>
            </w:r>
          </w:p>
        </w:tc>
        <w:tc>
          <w:tcPr>
            <w:tcW w:w="686" w:type="pct"/>
            <w:shd w:val="clear" w:color="auto" w:fill="auto"/>
          </w:tcPr>
          <w:p w14:paraId="271A8A8C" w14:textId="08EE9832" w:rsidR="0047452D" w:rsidRPr="004A6BE9" w:rsidRDefault="00EE08A1" w:rsidP="005757BD">
            <w:pPr>
              <w:pStyle w:val="Text1"/>
              <w:ind w:left="0"/>
              <w:rPr>
                <w:rFonts w:cs="Times New Roman"/>
                <w:noProof/>
                <w:sz w:val="20"/>
                <w:szCs w:val="20"/>
              </w:rPr>
            </w:pPr>
            <w:r>
              <w:rPr>
                <w:rFonts w:cs="Times New Roman"/>
                <w:noProof/>
                <w:sz w:val="20"/>
                <w:szCs w:val="20"/>
              </w:rPr>
              <w:t>2</w:t>
            </w:r>
            <w:r w:rsidR="00851980">
              <w:rPr>
                <w:rFonts w:cs="Times New Roman"/>
                <w:noProof/>
                <w:sz w:val="20"/>
                <w:szCs w:val="20"/>
              </w:rPr>
              <w:t>8</w:t>
            </w:r>
          </w:p>
        </w:tc>
        <w:tc>
          <w:tcPr>
            <w:tcW w:w="666" w:type="pct"/>
            <w:shd w:val="clear" w:color="auto" w:fill="auto"/>
          </w:tcPr>
          <w:p w14:paraId="4041E0BF" w14:textId="7675EAEF" w:rsidR="0047452D" w:rsidRPr="004A6BE9" w:rsidRDefault="00EE08A1" w:rsidP="005757BD">
            <w:pPr>
              <w:pStyle w:val="Text1"/>
              <w:ind w:left="0"/>
              <w:rPr>
                <w:rFonts w:cs="Times New Roman"/>
                <w:noProof/>
                <w:sz w:val="20"/>
                <w:szCs w:val="20"/>
              </w:rPr>
            </w:pPr>
            <w:del w:id="187" w:author="Ülle Leht" w:date="2025-07-11T12:54:00Z">
              <w:r w:rsidRPr="004A6BE9" w:rsidDel="00DB4849">
                <w:rPr>
                  <w:rFonts w:cs="Times New Roman"/>
                  <w:noProof/>
                  <w:sz w:val="20"/>
                  <w:szCs w:val="20"/>
                </w:rPr>
                <w:delText>6</w:delText>
              </w:r>
              <w:r w:rsidR="00851980" w:rsidDel="00DB4849">
                <w:rPr>
                  <w:rFonts w:cs="Times New Roman"/>
                  <w:noProof/>
                  <w:sz w:val="20"/>
                  <w:szCs w:val="20"/>
                </w:rPr>
                <w:delText>3</w:delText>
              </w:r>
            </w:del>
            <w:ins w:id="188" w:author="Ülle Leht" w:date="2025-07-11T12:55:00Z">
              <w:r w:rsidR="00DB4849">
                <w:rPr>
                  <w:rFonts w:cs="Times New Roman"/>
                  <w:noProof/>
                  <w:sz w:val="20"/>
                  <w:szCs w:val="20"/>
                </w:rPr>
                <w:t>71</w:t>
              </w:r>
            </w:ins>
          </w:p>
        </w:tc>
      </w:tr>
      <w:tr w:rsidR="00845A73" w:rsidRPr="00845A73" w14:paraId="12D1E842" w14:textId="77777777" w:rsidTr="004A6BE9">
        <w:trPr>
          <w:trHeight w:val="300"/>
        </w:trPr>
        <w:tc>
          <w:tcPr>
            <w:tcW w:w="618" w:type="pct"/>
          </w:tcPr>
          <w:p w14:paraId="73CCCD50" w14:textId="5DCAAB79" w:rsidR="0047452D" w:rsidRPr="004A6BE9" w:rsidRDefault="0047452D" w:rsidP="005757BD">
            <w:pPr>
              <w:pStyle w:val="Text1"/>
              <w:ind w:left="0"/>
              <w:rPr>
                <w:rFonts w:cs="Times New Roman"/>
                <w:noProof/>
                <w:sz w:val="20"/>
                <w:szCs w:val="20"/>
              </w:rPr>
            </w:pPr>
            <w:r w:rsidRPr="004A6BE9">
              <w:rPr>
                <w:rFonts w:cs="Times New Roman"/>
                <w:noProof/>
                <w:sz w:val="20"/>
                <w:szCs w:val="20"/>
              </w:rPr>
              <w:t>SO3</w:t>
            </w:r>
          </w:p>
        </w:tc>
        <w:tc>
          <w:tcPr>
            <w:tcW w:w="620" w:type="pct"/>
          </w:tcPr>
          <w:p w14:paraId="12ED6A81" w14:textId="3756FCED" w:rsidR="0047452D" w:rsidRPr="004A6BE9" w:rsidRDefault="00930B5A" w:rsidP="005757BD">
            <w:pPr>
              <w:pStyle w:val="Text1"/>
              <w:ind w:left="0"/>
              <w:rPr>
                <w:rFonts w:cs="Times New Roman"/>
                <w:noProof/>
                <w:sz w:val="20"/>
                <w:szCs w:val="20"/>
              </w:rPr>
            </w:pPr>
            <w:r w:rsidRPr="004A6BE9">
              <w:rPr>
                <w:rFonts w:cs="Times New Roman"/>
                <w:noProof/>
                <w:sz w:val="20"/>
                <w:szCs w:val="20"/>
              </w:rPr>
              <w:t>O.3.3</w:t>
            </w:r>
          </w:p>
        </w:tc>
        <w:tc>
          <w:tcPr>
            <w:tcW w:w="1244" w:type="pct"/>
            <w:shd w:val="clear" w:color="auto" w:fill="auto"/>
          </w:tcPr>
          <w:p w14:paraId="391B94D4" w14:textId="59F7B78E" w:rsidR="0047452D" w:rsidRPr="004A6BE9" w:rsidRDefault="0047452D" w:rsidP="004879EC">
            <w:pPr>
              <w:pStyle w:val="Text1"/>
              <w:ind w:left="0"/>
              <w:jc w:val="left"/>
              <w:rPr>
                <w:rFonts w:cs="Times New Roman"/>
                <w:noProof/>
                <w:sz w:val="20"/>
                <w:szCs w:val="20"/>
              </w:rPr>
            </w:pPr>
            <w:r w:rsidRPr="004A6BE9">
              <w:rPr>
                <w:rFonts w:cs="Times New Roman"/>
                <w:noProof/>
                <w:sz w:val="20"/>
                <w:szCs w:val="20"/>
              </w:rPr>
              <w:t>Ostetud seadmete arv</w:t>
            </w:r>
          </w:p>
        </w:tc>
        <w:tc>
          <w:tcPr>
            <w:tcW w:w="1165" w:type="pct"/>
          </w:tcPr>
          <w:p w14:paraId="72296B2B" w14:textId="0B62CB23" w:rsidR="0047452D" w:rsidRPr="004A6BE9" w:rsidRDefault="00EE08A1" w:rsidP="005757BD">
            <w:pPr>
              <w:pStyle w:val="Text1"/>
              <w:ind w:left="0"/>
              <w:rPr>
                <w:rFonts w:cs="Times New Roman"/>
                <w:noProof/>
                <w:sz w:val="20"/>
                <w:szCs w:val="20"/>
              </w:rPr>
            </w:pPr>
            <w:r>
              <w:rPr>
                <w:rFonts w:cs="Times New Roman"/>
                <w:noProof/>
                <w:sz w:val="20"/>
                <w:szCs w:val="20"/>
              </w:rPr>
              <w:t>Arv</w:t>
            </w:r>
          </w:p>
        </w:tc>
        <w:tc>
          <w:tcPr>
            <w:tcW w:w="686" w:type="pct"/>
            <w:shd w:val="clear" w:color="auto" w:fill="auto"/>
          </w:tcPr>
          <w:p w14:paraId="3A014EE0" w14:textId="614FF6D6" w:rsidR="0047452D" w:rsidRPr="004A6BE9" w:rsidRDefault="0047452D" w:rsidP="005757BD">
            <w:pPr>
              <w:pStyle w:val="Text1"/>
              <w:ind w:left="0"/>
              <w:rPr>
                <w:rFonts w:cs="Times New Roman"/>
                <w:noProof/>
                <w:sz w:val="20"/>
                <w:szCs w:val="20"/>
              </w:rPr>
            </w:pPr>
            <w:del w:id="189" w:author="Ülle Leht" w:date="2025-07-11T12:55:00Z">
              <w:r w:rsidRPr="004A6BE9" w:rsidDel="00DB4849">
                <w:rPr>
                  <w:rFonts w:cs="Times New Roman"/>
                  <w:noProof/>
                  <w:sz w:val="20"/>
                  <w:szCs w:val="20"/>
                </w:rPr>
                <w:delText>91</w:delText>
              </w:r>
            </w:del>
            <w:ins w:id="190" w:author="Ülle Leht" w:date="2025-07-11T12:55:00Z">
              <w:r w:rsidR="00DB4849">
                <w:rPr>
                  <w:rFonts w:cs="Times New Roman"/>
                  <w:noProof/>
                  <w:sz w:val="20"/>
                  <w:szCs w:val="20"/>
                </w:rPr>
                <w:t>37</w:t>
              </w:r>
            </w:ins>
          </w:p>
        </w:tc>
        <w:tc>
          <w:tcPr>
            <w:tcW w:w="666" w:type="pct"/>
            <w:shd w:val="clear" w:color="auto" w:fill="auto"/>
          </w:tcPr>
          <w:p w14:paraId="5F3BC3C3" w14:textId="3257BC80" w:rsidR="0047452D" w:rsidRPr="004A6BE9" w:rsidRDefault="0047452D" w:rsidP="005757BD">
            <w:pPr>
              <w:pStyle w:val="Text1"/>
              <w:ind w:left="0"/>
              <w:rPr>
                <w:rFonts w:cs="Times New Roman"/>
                <w:noProof/>
                <w:sz w:val="20"/>
                <w:szCs w:val="20"/>
              </w:rPr>
            </w:pPr>
            <w:del w:id="191" w:author="Ülle Leht" w:date="2025-07-11T12:55:00Z">
              <w:r w:rsidRPr="004A6BE9" w:rsidDel="00DB4849">
                <w:rPr>
                  <w:rFonts w:cs="Times New Roman"/>
                  <w:noProof/>
                  <w:sz w:val="20"/>
                  <w:szCs w:val="20"/>
                </w:rPr>
                <w:delText>160</w:delText>
              </w:r>
            </w:del>
            <w:ins w:id="192" w:author="Ülle Leht" w:date="2025-07-11T12:55:00Z">
              <w:r w:rsidR="00DB4849">
                <w:rPr>
                  <w:rFonts w:cs="Times New Roman"/>
                  <w:noProof/>
                  <w:sz w:val="20"/>
                  <w:szCs w:val="20"/>
                </w:rPr>
                <w:t>75</w:t>
              </w:r>
            </w:ins>
          </w:p>
        </w:tc>
      </w:tr>
      <w:tr w:rsidR="0047452D" w:rsidRPr="00845A73" w14:paraId="5EF04C44" w14:textId="77777777" w:rsidTr="004A6BE9">
        <w:trPr>
          <w:trHeight w:val="300"/>
        </w:trPr>
        <w:tc>
          <w:tcPr>
            <w:tcW w:w="618" w:type="pct"/>
          </w:tcPr>
          <w:p w14:paraId="1B652AAD" w14:textId="43212344" w:rsidR="0047452D" w:rsidRPr="004A6BE9" w:rsidRDefault="0047452D" w:rsidP="005757BD">
            <w:pPr>
              <w:pStyle w:val="Text1"/>
              <w:ind w:left="0"/>
              <w:rPr>
                <w:rFonts w:cs="Times New Roman"/>
                <w:noProof/>
                <w:sz w:val="20"/>
                <w:szCs w:val="20"/>
              </w:rPr>
            </w:pPr>
            <w:r w:rsidRPr="004A6BE9">
              <w:rPr>
                <w:rFonts w:cs="Times New Roman"/>
                <w:noProof/>
                <w:sz w:val="20"/>
                <w:szCs w:val="20"/>
              </w:rPr>
              <w:t>SO3</w:t>
            </w:r>
          </w:p>
        </w:tc>
        <w:tc>
          <w:tcPr>
            <w:tcW w:w="620" w:type="pct"/>
          </w:tcPr>
          <w:p w14:paraId="1322F535" w14:textId="4ACF6AE0" w:rsidR="0047452D" w:rsidRPr="004A6BE9" w:rsidRDefault="00930B5A" w:rsidP="005757BD">
            <w:pPr>
              <w:pStyle w:val="Text1"/>
              <w:ind w:left="0"/>
              <w:rPr>
                <w:rFonts w:cs="Times New Roman"/>
                <w:noProof/>
                <w:sz w:val="20"/>
                <w:szCs w:val="20"/>
              </w:rPr>
            </w:pPr>
            <w:r w:rsidRPr="004A6BE9">
              <w:rPr>
                <w:rFonts w:cs="Times New Roman"/>
                <w:noProof/>
                <w:sz w:val="20"/>
                <w:szCs w:val="20"/>
              </w:rPr>
              <w:t>O.3.6</w:t>
            </w:r>
          </w:p>
        </w:tc>
        <w:tc>
          <w:tcPr>
            <w:tcW w:w="1244" w:type="pct"/>
            <w:shd w:val="clear" w:color="auto" w:fill="auto"/>
          </w:tcPr>
          <w:p w14:paraId="3F25BB3C" w14:textId="49925628" w:rsidR="0047452D" w:rsidRPr="004A6BE9" w:rsidRDefault="0047452D" w:rsidP="004879EC">
            <w:pPr>
              <w:pStyle w:val="Text1"/>
              <w:ind w:left="0"/>
              <w:jc w:val="left"/>
              <w:rPr>
                <w:rFonts w:cs="Times New Roman"/>
                <w:noProof/>
                <w:sz w:val="20"/>
                <w:szCs w:val="20"/>
              </w:rPr>
            </w:pPr>
            <w:r w:rsidRPr="004A6BE9">
              <w:rPr>
                <w:rFonts w:cs="Times New Roman"/>
                <w:noProof/>
                <w:sz w:val="20"/>
                <w:szCs w:val="20"/>
              </w:rPr>
              <w:t>Projektide arv kuritegevuse ennetamiseks</w:t>
            </w:r>
          </w:p>
        </w:tc>
        <w:tc>
          <w:tcPr>
            <w:tcW w:w="1165" w:type="pct"/>
          </w:tcPr>
          <w:p w14:paraId="258CC37E" w14:textId="6817A80C" w:rsidR="0047452D" w:rsidRPr="004A6BE9" w:rsidRDefault="00EE08A1" w:rsidP="005757BD">
            <w:pPr>
              <w:pStyle w:val="Text1"/>
              <w:ind w:left="0"/>
              <w:rPr>
                <w:rFonts w:cs="Times New Roman"/>
                <w:noProof/>
                <w:sz w:val="20"/>
                <w:szCs w:val="20"/>
              </w:rPr>
            </w:pPr>
            <w:r>
              <w:rPr>
                <w:rFonts w:cs="Times New Roman"/>
                <w:noProof/>
                <w:sz w:val="20"/>
                <w:szCs w:val="20"/>
              </w:rPr>
              <w:t>Arv</w:t>
            </w:r>
          </w:p>
        </w:tc>
        <w:tc>
          <w:tcPr>
            <w:tcW w:w="686" w:type="pct"/>
            <w:shd w:val="clear" w:color="auto" w:fill="auto"/>
          </w:tcPr>
          <w:p w14:paraId="24347252" w14:textId="1D3E57AE" w:rsidR="0047452D" w:rsidRPr="004A6BE9" w:rsidRDefault="0047452D" w:rsidP="005757BD">
            <w:pPr>
              <w:pStyle w:val="Text1"/>
              <w:ind w:left="0"/>
              <w:rPr>
                <w:rFonts w:cs="Times New Roman"/>
                <w:noProof/>
                <w:sz w:val="20"/>
                <w:szCs w:val="20"/>
              </w:rPr>
            </w:pPr>
            <w:r w:rsidRPr="004A6BE9">
              <w:rPr>
                <w:rFonts w:cs="Times New Roman"/>
                <w:noProof/>
                <w:sz w:val="20"/>
                <w:szCs w:val="20"/>
              </w:rPr>
              <w:t>2</w:t>
            </w:r>
          </w:p>
        </w:tc>
        <w:tc>
          <w:tcPr>
            <w:tcW w:w="666" w:type="pct"/>
            <w:shd w:val="clear" w:color="auto" w:fill="auto"/>
          </w:tcPr>
          <w:p w14:paraId="0B127A73" w14:textId="62E7C548" w:rsidR="0047452D" w:rsidRPr="004A6BE9" w:rsidRDefault="00EE08A1" w:rsidP="005757BD">
            <w:pPr>
              <w:pStyle w:val="Text1"/>
              <w:ind w:left="0"/>
              <w:rPr>
                <w:rFonts w:cs="Times New Roman"/>
                <w:noProof/>
                <w:sz w:val="20"/>
                <w:szCs w:val="20"/>
              </w:rPr>
            </w:pPr>
            <w:del w:id="193" w:author="Ülle Leht" w:date="2025-07-11T12:55:00Z">
              <w:r w:rsidDel="00DB4849">
                <w:rPr>
                  <w:rFonts w:cs="Times New Roman"/>
                  <w:noProof/>
                  <w:sz w:val="20"/>
                  <w:szCs w:val="20"/>
                </w:rPr>
                <w:delText>4</w:delText>
              </w:r>
            </w:del>
            <w:ins w:id="194" w:author="Ülle Leht" w:date="2025-07-11T12:55:00Z">
              <w:r w:rsidR="00DB4849">
                <w:rPr>
                  <w:rFonts w:cs="Times New Roman"/>
                  <w:noProof/>
                  <w:sz w:val="20"/>
                  <w:szCs w:val="20"/>
                </w:rPr>
                <w:t>3</w:t>
              </w:r>
            </w:ins>
          </w:p>
        </w:tc>
      </w:tr>
      <w:tr w:rsidR="00EE08A1" w:rsidRPr="00845A73" w14:paraId="573AF3AE" w14:textId="77777777" w:rsidTr="004A6BE9">
        <w:trPr>
          <w:trHeight w:val="300"/>
        </w:trPr>
        <w:tc>
          <w:tcPr>
            <w:tcW w:w="618" w:type="pct"/>
          </w:tcPr>
          <w:p w14:paraId="607465EE" w14:textId="4F76E5C0" w:rsidR="00EE08A1" w:rsidRPr="004A6BE9" w:rsidRDefault="00EE08A1" w:rsidP="005757BD">
            <w:pPr>
              <w:pStyle w:val="Text1"/>
              <w:ind w:left="0"/>
              <w:rPr>
                <w:rFonts w:cs="Times New Roman"/>
                <w:noProof/>
                <w:sz w:val="20"/>
                <w:szCs w:val="20"/>
              </w:rPr>
            </w:pPr>
            <w:r>
              <w:rPr>
                <w:rFonts w:cs="Times New Roman"/>
                <w:noProof/>
                <w:sz w:val="20"/>
                <w:szCs w:val="20"/>
              </w:rPr>
              <w:t>SO3</w:t>
            </w:r>
          </w:p>
        </w:tc>
        <w:tc>
          <w:tcPr>
            <w:tcW w:w="620" w:type="pct"/>
          </w:tcPr>
          <w:p w14:paraId="6C773380" w14:textId="581D8F67" w:rsidR="00EE08A1" w:rsidRPr="004A6BE9" w:rsidRDefault="00EE08A1" w:rsidP="005757BD">
            <w:pPr>
              <w:pStyle w:val="Text1"/>
              <w:ind w:left="0"/>
              <w:rPr>
                <w:rFonts w:cs="Times New Roman"/>
                <w:noProof/>
                <w:sz w:val="20"/>
                <w:szCs w:val="20"/>
              </w:rPr>
            </w:pPr>
            <w:r>
              <w:rPr>
                <w:rFonts w:cs="Times New Roman"/>
                <w:noProof/>
                <w:sz w:val="20"/>
                <w:szCs w:val="20"/>
              </w:rPr>
              <w:t>O.3.7</w:t>
            </w:r>
          </w:p>
        </w:tc>
        <w:tc>
          <w:tcPr>
            <w:tcW w:w="1244" w:type="pct"/>
            <w:shd w:val="clear" w:color="auto" w:fill="auto"/>
          </w:tcPr>
          <w:p w14:paraId="33FF9FC0" w14:textId="23B2AABC" w:rsidR="00EE08A1" w:rsidRPr="00EE08A1" w:rsidRDefault="00EE08A1" w:rsidP="004879EC">
            <w:pPr>
              <w:pStyle w:val="Text1"/>
              <w:ind w:left="0"/>
              <w:jc w:val="left"/>
              <w:rPr>
                <w:rFonts w:cs="Times New Roman"/>
                <w:noProof/>
                <w:sz w:val="20"/>
                <w:szCs w:val="20"/>
              </w:rPr>
            </w:pPr>
            <w:r w:rsidRPr="0058566C">
              <w:rPr>
                <w:sz w:val="20"/>
                <w:szCs w:val="20"/>
              </w:rPr>
              <w:t>Projektide arv kuriteoohvrite abistamiseks</w:t>
            </w:r>
          </w:p>
        </w:tc>
        <w:tc>
          <w:tcPr>
            <w:tcW w:w="1165" w:type="pct"/>
          </w:tcPr>
          <w:p w14:paraId="70A0521A" w14:textId="317A0FEE" w:rsidR="00EE08A1" w:rsidRPr="004A6BE9" w:rsidRDefault="00EE08A1" w:rsidP="005757BD">
            <w:pPr>
              <w:pStyle w:val="Text1"/>
              <w:ind w:left="0"/>
              <w:rPr>
                <w:rFonts w:cs="Times New Roman"/>
                <w:noProof/>
                <w:sz w:val="20"/>
                <w:szCs w:val="20"/>
              </w:rPr>
            </w:pPr>
            <w:r>
              <w:rPr>
                <w:rFonts w:cs="Times New Roman"/>
                <w:noProof/>
                <w:sz w:val="20"/>
                <w:szCs w:val="20"/>
              </w:rPr>
              <w:t>Arv</w:t>
            </w:r>
          </w:p>
        </w:tc>
        <w:tc>
          <w:tcPr>
            <w:tcW w:w="686" w:type="pct"/>
            <w:shd w:val="clear" w:color="auto" w:fill="auto"/>
          </w:tcPr>
          <w:p w14:paraId="517AA8FA" w14:textId="066B9A99" w:rsidR="00EE08A1" w:rsidRPr="004A6BE9" w:rsidRDefault="00733D6C" w:rsidP="005757BD">
            <w:pPr>
              <w:pStyle w:val="Text1"/>
              <w:ind w:left="0"/>
              <w:rPr>
                <w:rFonts w:cs="Times New Roman"/>
                <w:noProof/>
                <w:sz w:val="20"/>
                <w:szCs w:val="20"/>
              </w:rPr>
            </w:pPr>
            <w:r>
              <w:rPr>
                <w:rFonts w:cs="Times New Roman"/>
                <w:noProof/>
                <w:sz w:val="20"/>
                <w:szCs w:val="20"/>
              </w:rPr>
              <w:t>0</w:t>
            </w:r>
          </w:p>
        </w:tc>
        <w:tc>
          <w:tcPr>
            <w:tcW w:w="666" w:type="pct"/>
            <w:shd w:val="clear" w:color="auto" w:fill="auto"/>
          </w:tcPr>
          <w:p w14:paraId="69B170A2" w14:textId="69168545" w:rsidR="00EE08A1" w:rsidRPr="004A6BE9" w:rsidDel="00EE08A1" w:rsidRDefault="00733D6C" w:rsidP="005757BD">
            <w:pPr>
              <w:pStyle w:val="Text1"/>
              <w:ind w:left="0"/>
              <w:rPr>
                <w:rFonts w:cs="Times New Roman"/>
                <w:noProof/>
                <w:sz w:val="20"/>
                <w:szCs w:val="20"/>
              </w:rPr>
            </w:pPr>
            <w:r>
              <w:rPr>
                <w:rFonts w:cs="Times New Roman"/>
                <w:noProof/>
                <w:sz w:val="20"/>
                <w:szCs w:val="20"/>
              </w:rPr>
              <w:t>1</w:t>
            </w:r>
          </w:p>
        </w:tc>
      </w:tr>
      <w:bookmarkEnd w:id="181"/>
      <w:bookmarkEnd w:id="182"/>
    </w:tbl>
    <w:p w14:paraId="7E68E6DD" w14:textId="77777777" w:rsidR="003C4215" w:rsidRPr="00845A73" w:rsidRDefault="003C4215" w:rsidP="005757BD">
      <w:pPr>
        <w:spacing w:after="0"/>
        <w:rPr>
          <w:rFonts w:eastAsia="Times New Roman"/>
          <w:iCs/>
          <w:noProof/>
          <w:sz w:val="20"/>
        </w:rPr>
      </w:pPr>
    </w:p>
    <w:p w14:paraId="1706E52E" w14:textId="573A92A7" w:rsidR="0016434D" w:rsidRDefault="0016434D" w:rsidP="004879EC">
      <w:pPr>
        <w:rPr>
          <w:rFonts w:eastAsia="Times New Roman"/>
          <w:b/>
          <w:iCs/>
          <w:noProof/>
          <w:szCs w:val="24"/>
        </w:rPr>
      </w:pPr>
      <w:r w:rsidRPr="00845A73">
        <w:rPr>
          <w:rFonts w:eastAsia="Times New Roman"/>
          <w:b/>
          <w:iCs/>
          <w:noProof/>
          <w:szCs w:val="24"/>
        </w:rPr>
        <w:t>Tab</w:t>
      </w:r>
      <w:r w:rsidR="003C4215" w:rsidRPr="00845A73">
        <w:rPr>
          <w:rFonts w:eastAsia="Times New Roman"/>
          <w:b/>
          <w:iCs/>
          <w:noProof/>
          <w:szCs w:val="24"/>
        </w:rPr>
        <w:t>el</w:t>
      </w:r>
      <w:r w:rsidRPr="00845A73">
        <w:rPr>
          <w:rFonts w:eastAsia="Times New Roman"/>
          <w:b/>
          <w:iCs/>
          <w:noProof/>
          <w:szCs w:val="24"/>
        </w:rPr>
        <w:t xml:space="preserve"> </w:t>
      </w:r>
      <w:r w:rsidR="00845A73">
        <w:rPr>
          <w:rFonts w:eastAsia="Times New Roman"/>
          <w:b/>
          <w:iCs/>
          <w:noProof/>
          <w:szCs w:val="24"/>
        </w:rPr>
        <w:t>8</w:t>
      </w:r>
      <w:r w:rsidR="001A4D2F" w:rsidRPr="00845A73">
        <w:rPr>
          <w:rFonts w:eastAsia="Times New Roman"/>
          <w:b/>
          <w:iCs/>
          <w:noProof/>
          <w:szCs w:val="24"/>
        </w:rPr>
        <w:t>.</w:t>
      </w:r>
      <w:r w:rsidRPr="00845A73">
        <w:rPr>
          <w:rFonts w:eastAsia="Times New Roman"/>
          <w:b/>
          <w:iCs/>
          <w:noProof/>
          <w:szCs w:val="24"/>
        </w:rPr>
        <w:t xml:space="preserve"> Tulemusnäitajad</w:t>
      </w: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132"/>
        <w:gridCol w:w="2836"/>
        <w:gridCol w:w="994"/>
        <w:gridCol w:w="866"/>
        <w:gridCol w:w="1488"/>
        <w:gridCol w:w="1062"/>
        <w:gridCol w:w="1348"/>
        <w:gridCol w:w="1330"/>
        <w:gridCol w:w="2693"/>
      </w:tblGrid>
      <w:tr w:rsidR="004A6BE9" w14:paraId="5635E7CD" w14:textId="13F95986" w:rsidTr="004879EC">
        <w:trPr>
          <w:trHeight w:val="675"/>
        </w:trPr>
        <w:tc>
          <w:tcPr>
            <w:tcW w:w="379" w:type="pct"/>
          </w:tcPr>
          <w:p w14:paraId="5CF4DEF8" w14:textId="53753B89" w:rsidR="004A6BE9" w:rsidRPr="004A6BE9" w:rsidRDefault="004A6BE9" w:rsidP="005757BD">
            <w:pPr>
              <w:pStyle w:val="Text1"/>
              <w:ind w:left="0"/>
              <w:rPr>
                <w:rFonts w:cs="Times New Roman"/>
                <w:b/>
                <w:noProof/>
                <w:sz w:val="20"/>
                <w:szCs w:val="20"/>
              </w:rPr>
            </w:pPr>
            <w:bookmarkStart w:id="195" w:name="_Hlk93420183"/>
            <w:r w:rsidRPr="004A6BE9">
              <w:rPr>
                <w:rFonts w:cs="Times New Roman"/>
                <w:b/>
                <w:noProof/>
                <w:sz w:val="20"/>
                <w:szCs w:val="20"/>
              </w:rPr>
              <w:t>Eri</w:t>
            </w:r>
            <w:r>
              <w:rPr>
                <w:rFonts w:cs="Times New Roman"/>
                <w:b/>
                <w:noProof/>
                <w:sz w:val="20"/>
                <w:szCs w:val="20"/>
              </w:rPr>
              <w:t>-</w:t>
            </w:r>
            <w:r w:rsidRPr="004A6BE9">
              <w:rPr>
                <w:rFonts w:cs="Times New Roman"/>
                <w:b/>
                <w:noProof/>
                <w:sz w:val="20"/>
                <w:szCs w:val="20"/>
              </w:rPr>
              <w:t>eesmärk</w:t>
            </w:r>
          </w:p>
        </w:tc>
        <w:tc>
          <w:tcPr>
            <w:tcW w:w="380" w:type="pct"/>
          </w:tcPr>
          <w:p w14:paraId="391AC31C" w14:textId="5379DFE5" w:rsidR="004A6BE9" w:rsidRPr="004A6BE9" w:rsidRDefault="004A6BE9" w:rsidP="005757BD">
            <w:pPr>
              <w:pStyle w:val="Text1"/>
              <w:ind w:left="0"/>
              <w:rPr>
                <w:rFonts w:cs="Times New Roman"/>
                <w:b/>
                <w:noProof/>
                <w:sz w:val="20"/>
                <w:szCs w:val="20"/>
              </w:rPr>
            </w:pPr>
            <w:r w:rsidRPr="004A6BE9">
              <w:rPr>
                <w:rFonts w:cs="Times New Roman"/>
                <w:b/>
                <w:noProof/>
                <w:sz w:val="20"/>
                <w:szCs w:val="20"/>
              </w:rPr>
              <w:t>Tunnus</w:t>
            </w:r>
            <w:r>
              <w:rPr>
                <w:rFonts w:cs="Times New Roman"/>
                <w:b/>
                <w:noProof/>
                <w:sz w:val="20"/>
                <w:szCs w:val="20"/>
              </w:rPr>
              <w:t>-</w:t>
            </w:r>
            <w:r w:rsidRPr="004A6BE9">
              <w:rPr>
                <w:rFonts w:cs="Times New Roman"/>
                <w:b/>
                <w:noProof/>
                <w:sz w:val="20"/>
                <w:szCs w:val="20"/>
              </w:rPr>
              <w:t>kood</w:t>
            </w:r>
          </w:p>
        </w:tc>
        <w:tc>
          <w:tcPr>
            <w:tcW w:w="953" w:type="pct"/>
            <w:shd w:val="clear" w:color="auto" w:fill="auto"/>
          </w:tcPr>
          <w:p w14:paraId="52BBDC0B" w14:textId="7477BCFC" w:rsidR="004A6BE9" w:rsidRPr="004A6BE9" w:rsidRDefault="004A6BE9" w:rsidP="005757BD">
            <w:pPr>
              <w:pStyle w:val="Text1"/>
              <w:ind w:left="0"/>
              <w:rPr>
                <w:rFonts w:cs="Times New Roman"/>
                <w:b/>
                <w:noProof/>
                <w:sz w:val="20"/>
                <w:szCs w:val="20"/>
              </w:rPr>
            </w:pPr>
            <w:r w:rsidRPr="004A6BE9">
              <w:rPr>
                <w:rFonts w:cs="Times New Roman"/>
                <w:b/>
                <w:noProof/>
                <w:sz w:val="20"/>
                <w:szCs w:val="20"/>
              </w:rPr>
              <w:t>Näitaja</w:t>
            </w:r>
          </w:p>
        </w:tc>
        <w:tc>
          <w:tcPr>
            <w:tcW w:w="334" w:type="pct"/>
          </w:tcPr>
          <w:p w14:paraId="0BF567CB" w14:textId="0A109643" w:rsidR="004A6BE9" w:rsidRPr="004A6BE9" w:rsidRDefault="004A6BE9" w:rsidP="005757BD">
            <w:pPr>
              <w:pStyle w:val="Text1"/>
              <w:ind w:left="0"/>
              <w:rPr>
                <w:rFonts w:cs="Times New Roman"/>
                <w:b/>
                <w:noProof/>
                <w:sz w:val="20"/>
                <w:szCs w:val="20"/>
              </w:rPr>
            </w:pPr>
            <w:r w:rsidRPr="004A6BE9">
              <w:rPr>
                <w:rFonts w:cs="Times New Roman"/>
                <w:b/>
                <w:noProof/>
                <w:sz w:val="20"/>
                <w:szCs w:val="20"/>
              </w:rPr>
              <w:t>Mõõtühik</w:t>
            </w:r>
          </w:p>
        </w:tc>
        <w:tc>
          <w:tcPr>
            <w:tcW w:w="291" w:type="pct"/>
          </w:tcPr>
          <w:p w14:paraId="609B8965" w14:textId="058F27F7" w:rsidR="004A6BE9" w:rsidRPr="004A6BE9" w:rsidRDefault="004A6BE9" w:rsidP="005757BD">
            <w:pPr>
              <w:pStyle w:val="Text1"/>
              <w:ind w:left="0"/>
              <w:rPr>
                <w:rFonts w:cs="Times New Roman"/>
                <w:b/>
                <w:noProof/>
                <w:sz w:val="20"/>
                <w:szCs w:val="20"/>
              </w:rPr>
            </w:pPr>
            <w:r w:rsidRPr="004A6BE9">
              <w:rPr>
                <w:rFonts w:cs="Times New Roman"/>
                <w:b/>
                <w:noProof/>
                <w:sz w:val="20"/>
                <w:szCs w:val="20"/>
              </w:rPr>
              <w:t>Lähte</w:t>
            </w:r>
            <w:r>
              <w:rPr>
                <w:rFonts w:cs="Times New Roman"/>
                <w:b/>
                <w:noProof/>
                <w:sz w:val="20"/>
                <w:szCs w:val="20"/>
              </w:rPr>
              <w:t>-</w:t>
            </w:r>
            <w:r w:rsidRPr="004A6BE9">
              <w:rPr>
                <w:rFonts w:cs="Times New Roman"/>
                <w:b/>
                <w:noProof/>
                <w:sz w:val="20"/>
                <w:szCs w:val="20"/>
              </w:rPr>
              <w:t>tase</w:t>
            </w:r>
          </w:p>
        </w:tc>
        <w:tc>
          <w:tcPr>
            <w:tcW w:w="500" w:type="pct"/>
          </w:tcPr>
          <w:p w14:paraId="49F2DFCD" w14:textId="5579D64B" w:rsidR="004A6BE9" w:rsidRPr="004A6BE9" w:rsidRDefault="004A6BE9" w:rsidP="005757BD">
            <w:pPr>
              <w:pStyle w:val="Text1"/>
              <w:ind w:left="0"/>
              <w:rPr>
                <w:rFonts w:cs="Times New Roman"/>
                <w:b/>
                <w:noProof/>
                <w:sz w:val="20"/>
                <w:szCs w:val="20"/>
              </w:rPr>
            </w:pPr>
            <w:r w:rsidRPr="004A6BE9">
              <w:rPr>
                <w:rFonts w:cs="Times New Roman"/>
                <w:b/>
                <w:noProof/>
                <w:sz w:val="20"/>
                <w:szCs w:val="20"/>
              </w:rPr>
              <w:t>Lähtetaseme mõõtühik</w:t>
            </w:r>
          </w:p>
        </w:tc>
        <w:tc>
          <w:tcPr>
            <w:tcW w:w="357" w:type="pct"/>
            <w:shd w:val="clear" w:color="auto" w:fill="auto"/>
          </w:tcPr>
          <w:p w14:paraId="50835008" w14:textId="41E56E2A" w:rsidR="004A6BE9" w:rsidRPr="004A6BE9" w:rsidRDefault="004A6BE9" w:rsidP="005757BD">
            <w:pPr>
              <w:pStyle w:val="Text1"/>
              <w:ind w:left="0"/>
              <w:rPr>
                <w:rFonts w:cs="Times New Roman"/>
                <w:b/>
                <w:noProof/>
                <w:sz w:val="20"/>
                <w:szCs w:val="20"/>
              </w:rPr>
            </w:pPr>
            <w:r w:rsidRPr="004A6BE9">
              <w:rPr>
                <w:rFonts w:cs="Times New Roman"/>
                <w:b/>
                <w:noProof/>
                <w:sz w:val="20"/>
                <w:szCs w:val="20"/>
              </w:rPr>
              <w:t>Võrdlus</w:t>
            </w:r>
            <w:r w:rsidR="00E34965">
              <w:rPr>
                <w:rFonts w:cs="Times New Roman"/>
                <w:b/>
                <w:noProof/>
                <w:sz w:val="20"/>
                <w:szCs w:val="20"/>
              </w:rPr>
              <w:t>-</w:t>
            </w:r>
            <w:r w:rsidRPr="004A6BE9">
              <w:rPr>
                <w:rFonts w:cs="Times New Roman"/>
                <w:b/>
                <w:noProof/>
                <w:sz w:val="20"/>
                <w:szCs w:val="20"/>
              </w:rPr>
              <w:t>aasta(d)</w:t>
            </w:r>
          </w:p>
        </w:tc>
        <w:tc>
          <w:tcPr>
            <w:tcW w:w="453" w:type="pct"/>
            <w:shd w:val="clear" w:color="auto" w:fill="auto"/>
          </w:tcPr>
          <w:p w14:paraId="05809BD6" w14:textId="60D41392" w:rsidR="004A6BE9" w:rsidRPr="004A6BE9" w:rsidRDefault="004A6BE9" w:rsidP="005757BD">
            <w:pPr>
              <w:pStyle w:val="Text1"/>
              <w:ind w:left="0"/>
              <w:rPr>
                <w:rFonts w:cs="Times New Roman"/>
                <w:b/>
                <w:noProof/>
                <w:sz w:val="20"/>
                <w:szCs w:val="20"/>
              </w:rPr>
            </w:pPr>
            <w:r w:rsidRPr="004A6BE9">
              <w:rPr>
                <w:rFonts w:cs="Times New Roman"/>
                <w:b/>
                <w:noProof/>
                <w:sz w:val="20"/>
                <w:szCs w:val="20"/>
              </w:rPr>
              <w:t>Sihtväärtus (2029)</w:t>
            </w:r>
          </w:p>
        </w:tc>
        <w:tc>
          <w:tcPr>
            <w:tcW w:w="447" w:type="pct"/>
            <w:shd w:val="clear" w:color="auto" w:fill="auto"/>
          </w:tcPr>
          <w:p w14:paraId="31E7047C" w14:textId="3AC8A5F2" w:rsidR="004A6BE9" w:rsidRPr="004A6BE9" w:rsidRDefault="004A6BE9" w:rsidP="005757BD">
            <w:pPr>
              <w:pStyle w:val="Text1"/>
              <w:ind w:left="0"/>
              <w:rPr>
                <w:rFonts w:cs="Times New Roman"/>
                <w:b/>
                <w:noProof/>
                <w:sz w:val="20"/>
                <w:szCs w:val="20"/>
              </w:rPr>
            </w:pPr>
            <w:r w:rsidRPr="004A6BE9">
              <w:rPr>
                <w:rFonts w:cs="Times New Roman"/>
                <w:b/>
                <w:noProof/>
                <w:sz w:val="20"/>
                <w:szCs w:val="20"/>
              </w:rPr>
              <w:t>Sihtväärtuse mõõtühik</w:t>
            </w:r>
          </w:p>
        </w:tc>
        <w:tc>
          <w:tcPr>
            <w:tcW w:w="905" w:type="pct"/>
          </w:tcPr>
          <w:p w14:paraId="06A3D52E" w14:textId="54CE3525" w:rsidR="004A6BE9" w:rsidRPr="004A6BE9" w:rsidRDefault="004A6BE9" w:rsidP="005757BD">
            <w:pPr>
              <w:pStyle w:val="Text1"/>
              <w:ind w:left="0"/>
              <w:rPr>
                <w:rFonts w:cs="Times New Roman"/>
                <w:b/>
                <w:noProof/>
                <w:sz w:val="20"/>
                <w:szCs w:val="20"/>
              </w:rPr>
            </w:pPr>
            <w:r w:rsidRPr="004A6BE9">
              <w:rPr>
                <w:rFonts w:cs="Times New Roman"/>
                <w:b/>
                <w:noProof/>
                <w:sz w:val="20"/>
                <w:szCs w:val="20"/>
              </w:rPr>
              <w:t>Andmete allikas</w:t>
            </w:r>
          </w:p>
        </w:tc>
      </w:tr>
      <w:tr w:rsidR="004A6BE9" w14:paraId="723DE09F" w14:textId="77777777" w:rsidTr="004879EC">
        <w:trPr>
          <w:trHeight w:val="398"/>
        </w:trPr>
        <w:tc>
          <w:tcPr>
            <w:tcW w:w="379" w:type="pct"/>
          </w:tcPr>
          <w:p w14:paraId="12219974" w14:textId="09C28E2F" w:rsidR="004A6BE9" w:rsidRPr="004A6BE9" w:rsidRDefault="004A6BE9" w:rsidP="005757BD">
            <w:pPr>
              <w:pStyle w:val="Text1"/>
              <w:ind w:left="0"/>
              <w:rPr>
                <w:noProof/>
                <w:sz w:val="20"/>
                <w:szCs w:val="20"/>
              </w:rPr>
            </w:pPr>
            <w:bookmarkStart w:id="196" w:name="_Hlk88758476"/>
            <w:r w:rsidRPr="004A6BE9">
              <w:rPr>
                <w:noProof/>
                <w:sz w:val="20"/>
                <w:szCs w:val="20"/>
              </w:rPr>
              <w:t>SO3</w:t>
            </w:r>
          </w:p>
        </w:tc>
        <w:tc>
          <w:tcPr>
            <w:tcW w:w="380" w:type="pct"/>
          </w:tcPr>
          <w:p w14:paraId="2E08ABBE" w14:textId="19F548FB" w:rsidR="004A6BE9" w:rsidRPr="004A6BE9" w:rsidRDefault="004A6BE9" w:rsidP="005757BD">
            <w:pPr>
              <w:pStyle w:val="Text1"/>
              <w:ind w:left="0"/>
              <w:rPr>
                <w:noProof/>
                <w:sz w:val="20"/>
                <w:szCs w:val="20"/>
              </w:rPr>
            </w:pPr>
            <w:r w:rsidRPr="004A6BE9">
              <w:rPr>
                <w:noProof/>
                <w:sz w:val="20"/>
                <w:szCs w:val="20"/>
              </w:rPr>
              <w:t>R.3.12</w:t>
            </w:r>
          </w:p>
        </w:tc>
        <w:tc>
          <w:tcPr>
            <w:tcW w:w="953" w:type="pct"/>
            <w:shd w:val="clear" w:color="auto" w:fill="auto"/>
          </w:tcPr>
          <w:p w14:paraId="1DB15F22" w14:textId="42FFB97B" w:rsidR="004A6BE9" w:rsidRPr="004A6BE9" w:rsidRDefault="004A6BE9" w:rsidP="004879EC">
            <w:pPr>
              <w:pStyle w:val="Text1"/>
              <w:ind w:left="0"/>
              <w:jc w:val="left"/>
              <w:rPr>
                <w:noProof/>
                <w:sz w:val="20"/>
                <w:szCs w:val="20"/>
              </w:rPr>
            </w:pPr>
            <w:r w:rsidRPr="004A6BE9">
              <w:rPr>
                <w:noProof/>
                <w:sz w:val="20"/>
                <w:szCs w:val="20"/>
              </w:rPr>
              <w:t>Nende osalejate arv, kes peavad koolitust oma töö jaoks kasulikuks</w:t>
            </w:r>
          </w:p>
        </w:tc>
        <w:tc>
          <w:tcPr>
            <w:tcW w:w="334" w:type="pct"/>
          </w:tcPr>
          <w:p w14:paraId="389B5D4A" w14:textId="20038FEB" w:rsidR="004A6BE9" w:rsidRPr="004A6BE9" w:rsidRDefault="004A6BE9" w:rsidP="005757BD">
            <w:pPr>
              <w:pStyle w:val="Text1"/>
              <w:ind w:left="0"/>
              <w:rPr>
                <w:noProof/>
                <w:sz w:val="20"/>
                <w:szCs w:val="20"/>
              </w:rPr>
            </w:pPr>
            <w:r w:rsidRPr="004A6BE9">
              <w:rPr>
                <w:noProof/>
                <w:sz w:val="20"/>
                <w:szCs w:val="20"/>
              </w:rPr>
              <w:t>Arv</w:t>
            </w:r>
          </w:p>
        </w:tc>
        <w:tc>
          <w:tcPr>
            <w:tcW w:w="291" w:type="pct"/>
          </w:tcPr>
          <w:p w14:paraId="3B56B3BA" w14:textId="6D943FF9" w:rsidR="004A6BE9" w:rsidRPr="004A6BE9" w:rsidRDefault="004A6BE9" w:rsidP="005757BD">
            <w:pPr>
              <w:pStyle w:val="Text1"/>
              <w:ind w:left="0"/>
              <w:rPr>
                <w:noProof/>
                <w:sz w:val="20"/>
                <w:szCs w:val="20"/>
              </w:rPr>
            </w:pPr>
            <w:r w:rsidRPr="004A6BE9">
              <w:rPr>
                <w:noProof/>
                <w:sz w:val="20"/>
                <w:szCs w:val="20"/>
              </w:rPr>
              <w:t>0</w:t>
            </w:r>
          </w:p>
        </w:tc>
        <w:tc>
          <w:tcPr>
            <w:tcW w:w="500" w:type="pct"/>
          </w:tcPr>
          <w:p w14:paraId="0839CA3B" w14:textId="31962CFD" w:rsidR="004A6BE9" w:rsidRPr="005A4D85" w:rsidRDefault="004A6BE9" w:rsidP="005757BD">
            <w:pPr>
              <w:pStyle w:val="Text1"/>
              <w:ind w:left="0"/>
              <w:rPr>
                <w:noProof/>
                <w:sz w:val="20"/>
                <w:szCs w:val="20"/>
              </w:rPr>
            </w:pPr>
            <w:r w:rsidRPr="005A4D85">
              <w:rPr>
                <w:noProof/>
                <w:sz w:val="20"/>
                <w:szCs w:val="20"/>
              </w:rPr>
              <w:t>Osakaal</w:t>
            </w:r>
          </w:p>
        </w:tc>
        <w:tc>
          <w:tcPr>
            <w:tcW w:w="357" w:type="pct"/>
          </w:tcPr>
          <w:p w14:paraId="2C0FDCE0" w14:textId="0EB29B0D" w:rsidR="004A6BE9" w:rsidRPr="004A6BE9" w:rsidRDefault="004A6BE9" w:rsidP="005757BD">
            <w:pPr>
              <w:pStyle w:val="Text1"/>
              <w:ind w:left="0"/>
              <w:jc w:val="center"/>
              <w:rPr>
                <w:noProof/>
                <w:sz w:val="20"/>
                <w:szCs w:val="20"/>
              </w:rPr>
            </w:pPr>
            <w:r w:rsidRPr="004A6BE9">
              <w:rPr>
                <w:noProof/>
                <w:sz w:val="20"/>
                <w:szCs w:val="20"/>
              </w:rPr>
              <w:t>202</w:t>
            </w:r>
            <w:r w:rsidR="00733D6C">
              <w:rPr>
                <w:noProof/>
                <w:sz w:val="20"/>
                <w:szCs w:val="20"/>
              </w:rPr>
              <w:t>1</w:t>
            </w:r>
          </w:p>
        </w:tc>
        <w:tc>
          <w:tcPr>
            <w:tcW w:w="453" w:type="pct"/>
            <w:shd w:val="clear" w:color="auto" w:fill="auto"/>
          </w:tcPr>
          <w:p w14:paraId="779953FD" w14:textId="4F8C734C" w:rsidR="004A6BE9" w:rsidRPr="00DE0383" w:rsidRDefault="00851980" w:rsidP="005757BD">
            <w:pPr>
              <w:pStyle w:val="Text1"/>
              <w:ind w:left="0"/>
              <w:jc w:val="center"/>
              <w:rPr>
                <w:noProof/>
                <w:sz w:val="20"/>
                <w:szCs w:val="20"/>
              </w:rPr>
            </w:pPr>
            <w:del w:id="197" w:author="Ülle Leht" w:date="2025-07-11T12:55:00Z">
              <w:r w:rsidDel="00DB4849">
                <w:rPr>
                  <w:noProof/>
                  <w:sz w:val="20"/>
                  <w:szCs w:val="20"/>
                </w:rPr>
                <w:delText>4593</w:delText>
              </w:r>
            </w:del>
            <w:ins w:id="198" w:author="Ülle Leht" w:date="2025-07-11T12:55:00Z">
              <w:r w:rsidR="00DB4849">
                <w:rPr>
                  <w:noProof/>
                  <w:sz w:val="20"/>
                  <w:szCs w:val="20"/>
                </w:rPr>
                <w:t>2023</w:t>
              </w:r>
            </w:ins>
          </w:p>
        </w:tc>
        <w:tc>
          <w:tcPr>
            <w:tcW w:w="447" w:type="pct"/>
            <w:shd w:val="clear" w:color="auto" w:fill="auto"/>
          </w:tcPr>
          <w:p w14:paraId="50381036" w14:textId="0CF3F543" w:rsidR="004A6BE9" w:rsidRPr="004A6BE9" w:rsidRDefault="004A6BE9" w:rsidP="004879EC">
            <w:pPr>
              <w:pStyle w:val="Text1"/>
              <w:ind w:left="0"/>
              <w:rPr>
                <w:noProof/>
                <w:sz w:val="20"/>
                <w:szCs w:val="20"/>
              </w:rPr>
            </w:pPr>
            <w:r w:rsidRPr="004A6BE9">
              <w:rPr>
                <w:noProof/>
                <w:sz w:val="20"/>
                <w:szCs w:val="20"/>
              </w:rPr>
              <w:t>Arv</w:t>
            </w:r>
          </w:p>
        </w:tc>
        <w:tc>
          <w:tcPr>
            <w:tcW w:w="905" w:type="pct"/>
            <w:shd w:val="clear" w:color="auto" w:fill="auto"/>
          </w:tcPr>
          <w:p w14:paraId="11D2D8D6" w14:textId="73D14646" w:rsidR="004A6BE9" w:rsidRPr="004A6BE9" w:rsidRDefault="004A6BE9" w:rsidP="004879EC">
            <w:pPr>
              <w:jc w:val="left"/>
              <w:rPr>
                <w:noProof/>
                <w:sz w:val="20"/>
              </w:rPr>
            </w:pPr>
            <w:r w:rsidRPr="004A6BE9">
              <w:rPr>
                <w:noProof/>
                <w:sz w:val="20"/>
              </w:rPr>
              <w:t>Koolitustel osalejate tagasisidelehed, projektide aruanded</w:t>
            </w:r>
          </w:p>
        </w:tc>
      </w:tr>
      <w:tr w:rsidR="004A6BE9" w14:paraId="41D05D35" w14:textId="77777777" w:rsidTr="004879EC">
        <w:trPr>
          <w:trHeight w:val="398"/>
        </w:trPr>
        <w:tc>
          <w:tcPr>
            <w:tcW w:w="379" w:type="pct"/>
          </w:tcPr>
          <w:p w14:paraId="751F774D" w14:textId="71DC7953" w:rsidR="004A6BE9" w:rsidRPr="004A6BE9" w:rsidRDefault="004A6BE9" w:rsidP="005757BD">
            <w:pPr>
              <w:pStyle w:val="Text1"/>
              <w:ind w:left="0"/>
              <w:rPr>
                <w:noProof/>
                <w:sz w:val="20"/>
                <w:szCs w:val="20"/>
              </w:rPr>
            </w:pPr>
            <w:r w:rsidRPr="004A6BE9">
              <w:rPr>
                <w:noProof/>
                <w:sz w:val="20"/>
                <w:szCs w:val="20"/>
              </w:rPr>
              <w:t>SO3</w:t>
            </w:r>
          </w:p>
        </w:tc>
        <w:tc>
          <w:tcPr>
            <w:tcW w:w="380" w:type="pct"/>
          </w:tcPr>
          <w:p w14:paraId="5330BFA1" w14:textId="625A4DEA" w:rsidR="004A6BE9" w:rsidRPr="004A6BE9" w:rsidRDefault="004A6BE9" w:rsidP="005757BD">
            <w:pPr>
              <w:pStyle w:val="Text1"/>
              <w:ind w:left="0"/>
              <w:rPr>
                <w:noProof/>
                <w:sz w:val="20"/>
                <w:szCs w:val="20"/>
              </w:rPr>
            </w:pPr>
            <w:r w:rsidRPr="004A6BE9">
              <w:rPr>
                <w:noProof/>
                <w:sz w:val="20"/>
                <w:szCs w:val="20"/>
              </w:rPr>
              <w:t>R.3.13</w:t>
            </w:r>
          </w:p>
        </w:tc>
        <w:tc>
          <w:tcPr>
            <w:tcW w:w="953" w:type="pct"/>
            <w:shd w:val="clear" w:color="auto" w:fill="auto"/>
          </w:tcPr>
          <w:p w14:paraId="10346AAB" w14:textId="723ABF6C" w:rsidR="004A6BE9" w:rsidRPr="004A6BE9" w:rsidRDefault="004A6BE9" w:rsidP="004879EC">
            <w:pPr>
              <w:pStyle w:val="Text1"/>
              <w:ind w:left="0"/>
              <w:jc w:val="left"/>
              <w:rPr>
                <w:noProof/>
                <w:sz w:val="20"/>
                <w:szCs w:val="20"/>
              </w:rPr>
            </w:pPr>
            <w:r w:rsidRPr="004A6BE9">
              <w:rPr>
                <w:noProof/>
                <w:sz w:val="20"/>
                <w:szCs w:val="20"/>
              </w:rPr>
              <w:t>Nende osalejate arv, kes teatavad kolm kuud pärast koolituse läbimist, et nad kasutavad koolituse käigus omandatud oskusi ja pädevust</w:t>
            </w:r>
          </w:p>
        </w:tc>
        <w:tc>
          <w:tcPr>
            <w:tcW w:w="334" w:type="pct"/>
          </w:tcPr>
          <w:p w14:paraId="45ECDA2B" w14:textId="43B4FAC5" w:rsidR="004A6BE9" w:rsidRPr="004A6BE9" w:rsidRDefault="004A6BE9" w:rsidP="005757BD">
            <w:pPr>
              <w:pStyle w:val="Text1"/>
              <w:ind w:left="0"/>
              <w:rPr>
                <w:noProof/>
                <w:sz w:val="20"/>
                <w:szCs w:val="20"/>
              </w:rPr>
            </w:pPr>
            <w:r w:rsidRPr="004A6BE9">
              <w:rPr>
                <w:noProof/>
                <w:sz w:val="20"/>
                <w:szCs w:val="20"/>
              </w:rPr>
              <w:t>Arv</w:t>
            </w:r>
          </w:p>
        </w:tc>
        <w:tc>
          <w:tcPr>
            <w:tcW w:w="291" w:type="pct"/>
          </w:tcPr>
          <w:p w14:paraId="2A7A785E" w14:textId="1DD37D5C" w:rsidR="004A6BE9" w:rsidRPr="004A6BE9" w:rsidRDefault="004A6BE9" w:rsidP="005757BD">
            <w:pPr>
              <w:pStyle w:val="Text1"/>
              <w:ind w:left="0"/>
              <w:rPr>
                <w:noProof/>
                <w:sz w:val="20"/>
                <w:szCs w:val="20"/>
              </w:rPr>
            </w:pPr>
            <w:r w:rsidRPr="004A6BE9">
              <w:rPr>
                <w:noProof/>
                <w:sz w:val="20"/>
                <w:szCs w:val="20"/>
              </w:rPr>
              <w:t>0</w:t>
            </w:r>
          </w:p>
        </w:tc>
        <w:tc>
          <w:tcPr>
            <w:tcW w:w="500" w:type="pct"/>
          </w:tcPr>
          <w:p w14:paraId="37687256" w14:textId="4C18C516" w:rsidR="004A6BE9" w:rsidRPr="005A4D85" w:rsidRDefault="004A6BE9" w:rsidP="005757BD">
            <w:pPr>
              <w:pStyle w:val="Text1"/>
              <w:ind w:left="0"/>
              <w:rPr>
                <w:noProof/>
                <w:sz w:val="20"/>
                <w:szCs w:val="20"/>
              </w:rPr>
            </w:pPr>
            <w:r w:rsidRPr="005A4D85">
              <w:rPr>
                <w:noProof/>
                <w:sz w:val="20"/>
                <w:szCs w:val="20"/>
              </w:rPr>
              <w:t>Osakaal</w:t>
            </w:r>
          </w:p>
        </w:tc>
        <w:tc>
          <w:tcPr>
            <w:tcW w:w="357" w:type="pct"/>
          </w:tcPr>
          <w:p w14:paraId="3CF70BF5" w14:textId="2A64784B" w:rsidR="004A6BE9" w:rsidRPr="004A6BE9" w:rsidRDefault="004A6BE9" w:rsidP="005757BD">
            <w:pPr>
              <w:pStyle w:val="Text1"/>
              <w:ind w:left="0"/>
              <w:jc w:val="center"/>
              <w:rPr>
                <w:noProof/>
                <w:sz w:val="20"/>
                <w:szCs w:val="20"/>
              </w:rPr>
            </w:pPr>
            <w:r w:rsidRPr="004A6BE9">
              <w:rPr>
                <w:noProof/>
                <w:sz w:val="20"/>
                <w:szCs w:val="20"/>
              </w:rPr>
              <w:t>202</w:t>
            </w:r>
            <w:r w:rsidR="00733D6C">
              <w:rPr>
                <w:noProof/>
                <w:sz w:val="20"/>
                <w:szCs w:val="20"/>
              </w:rPr>
              <w:t>1</w:t>
            </w:r>
          </w:p>
        </w:tc>
        <w:tc>
          <w:tcPr>
            <w:tcW w:w="453" w:type="pct"/>
            <w:shd w:val="clear" w:color="auto" w:fill="auto"/>
          </w:tcPr>
          <w:p w14:paraId="6C92911D" w14:textId="6FF85A25" w:rsidR="004A6BE9" w:rsidRPr="00DE0383" w:rsidRDefault="00851980" w:rsidP="005757BD">
            <w:pPr>
              <w:pStyle w:val="Text1"/>
              <w:ind w:left="0"/>
              <w:jc w:val="center"/>
              <w:rPr>
                <w:noProof/>
                <w:sz w:val="20"/>
                <w:szCs w:val="20"/>
              </w:rPr>
            </w:pPr>
            <w:del w:id="199" w:author="Ülle Leht" w:date="2025-07-11T12:56:00Z">
              <w:r w:rsidDel="00DB4849">
                <w:rPr>
                  <w:noProof/>
                  <w:sz w:val="20"/>
                  <w:szCs w:val="20"/>
                </w:rPr>
                <w:delText>2666</w:delText>
              </w:r>
            </w:del>
            <w:ins w:id="200" w:author="Ülle Leht" w:date="2025-07-11T12:56:00Z">
              <w:r w:rsidR="00DB4849">
                <w:rPr>
                  <w:noProof/>
                  <w:sz w:val="20"/>
                  <w:szCs w:val="20"/>
                </w:rPr>
                <w:t>941</w:t>
              </w:r>
            </w:ins>
          </w:p>
        </w:tc>
        <w:tc>
          <w:tcPr>
            <w:tcW w:w="447" w:type="pct"/>
            <w:shd w:val="clear" w:color="auto" w:fill="auto"/>
          </w:tcPr>
          <w:p w14:paraId="4DD600F1" w14:textId="0614D11A" w:rsidR="004A6BE9" w:rsidRPr="004A6BE9" w:rsidRDefault="004A6BE9" w:rsidP="004879EC">
            <w:pPr>
              <w:pStyle w:val="Text1"/>
              <w:ind w:left="0"/>
              <w:rPr>
                <w:noProof/>
                <w:sz w:val="20"/>
                <w:szCs w:val="20"/>
              </w:rPr>
            </w:pPr>
            <w:r w:rsidRPr="004A6BE9">
              <w:rPr>
                <w:noProof/>
                <w:sz w:val="20"/>
                <w:szCs w:val="20"/>
              </w:rPr>
              <w:t>Arv</w:t>
            </w:r>
          </w:p>
        </w:tc>
        <w:tc>
          <w:tcPr>
            <w:tcW w:w="905" w:type="pct"/>
            <w:shd w:val="clear" w:color="auto" w:fill="auto"/>
          </w:tcPr>
          <w:p w14:paraId="25EEFDB0" w14:textId="18C6745E" w:rsidR="004A6BE9" w:rsidRPr="004A6BE9" w:rsidRDefault="004A6BE9" w:rsidP="004879EC">
            <w:pPr>
              <w:jc w:val="left"/>
              <w:rPr>
                <w:noProof/>
                <w:sz w:val="20"/>
              </w:rPr>
            </w:pPr>
            <w:r w:rsidRPr="004A6BE9">
              <w:rPr>
                <w:noProof/>
                <w:sz w:val="20"/>
              </w:rPr>
              <w:t>Koolitustel osalejate tagasisidelehed, projektide aruanded</w:t>
            </w:r>
          </w:p>
        </w:tc>
      </w:tr>
      <w:bookmarkEnd w:id="195"/>
      <w:bookmarkEnd w:id="196"/>
    </w:tbl>
    <w:p w14:paraId="21C4FFED" w14:textId="77777777" w:rsidR="00694839" w:rsidRDefault="00694839" w:rsidP="005757BD">
      <w:pPr>
        <w:keepNext/>
        <w:spacing w:before="240" w:after="240"/>
        <w:rPr>
          <w:rFonts w:eastAsia="Times New Roman"/>
          <w:b/>
          <w:iCs/>
          <w:noProof/>
          <w:szCs w:val="24"/>
        </w:rPr>
      </w:pPr>
    </w:p>
    <w:p w14:paraId="328ADE63" w14:textId="5690DC91" w:rsidR="004144EB" w:rsidRDefault="000E6EF4" w:rsidP="005757BD">
      <w:pPr>
        <w:keepNext/>
        <w:spacing w:before="240" w:after="240"/>
        <w:rPr>
          <w:rFonts w:eastAsia="Times New Roman"/>
          <w:b/>
          <w:iCs/>
          <w:noProof/>
          <w:szCs w:val="24"/>
        </w:rPr>
      </w:pPr>
      <w:r>
        <w:rPr>
          <w:rFonts w:eastAsia="Times New Roman"/>
          <w:b/>
          <w:iCs/>
          <w:noProof/>
          <w:szCs w:val="24"/>
        </w:rPr>
        <w:t>2.</w:t>
      </w:r>
      <w:r w:rsidR="00A50229">
        <w:rPr>
          <w:rFonts w:eastAsia="Times New Roman"/>
          <w:b/>
          <w:iCs/>
          <w:noProof/>
          <w:szCs w:val="24"/>
        </w:rPr>
        <w:t>3</w:t>
      </w:r>
      <w:r>
        <w:rPr>
          <w:rFonts w:eastAsia="Times New Roman"/>
          <w:b/>
          <w:iCs/>
          <w:noProof/>
          <w:szCs w:val="24"/>
        </w:rPr>
        <w:t>.3</w:t>
      </w:r>
      <w:r w:rsidR="001A4D2F">
        <w:rPr>
          <w:rFonts w:eastAsia="Times New Roman"/>
          <w:b/>
          <w:iCs/>
          <w:noProof/>
          <w:szCs w:val="24"/>
        </w:rPr>
        <w:t>.</w:t>
      </w:r>
      <w:r>
        <w:rPr>
          <w:rFonts w:eastAsia="Times New Roman"/>
          <w:b/>
          <w:iCs/>
          <w:noProof/>
          <w:szCs w:val="24"/>
        </w:rPr>
        <w:t xml:space="preserve"> </w:t>
      </w:r>
      <w:r w:rsidR="003C4215" w:rsidRPr="004879EC">
        <w:rPr>
          <w:b/>
          <w:bCs/>
        </w:rPr>
        <w:t>Programmile eraldatud vahendite (EL) esialgne jaotus sekkumise liigi kaupa</w:t>
      </w:r>
    </w:p>
    <w:p w14:paraId="7C244B54" w14:textId="77D1535E" w:rsidR="001A4D2F" w:rsidRDefault="003C4215" w:rsidP="005757BD">
      <w:r w:rsidRPr="004879EC">
        <w:rPr>
          <w:i/>
          <w:color w:val="808080" w:themeColor="background1" w:themeShade="80"/>
          <w:sz w:val="20"/>
        </w:rPr>
        <w:t>Viide: ühissätete määruse artikli 22 lõige 5, AMIF</w:t>
      </w:r>
      <w:r w:rsidR="000F3889" w:rsidRPr="004879EC">
        <w:rPr>
          <w:i/>
          <w:color w:val="808080" w:themeColor="background1" w:themeShade="80"/>
          <w:sz w:val="20"/>
        </w:rPr>
        <w:t>i</w:t>
      </w:r>
      <w:r w:rsidRPr="004879EC">
        <w:rPr>
          <w:i/>
          <w:color w:val="808080" w:themeColor="background1" w:themeShade="80"/>
          <w:sz w:val="20"/>
        </w:rPr>
        <w:t xml:space="preserve"> määruse artikli 16 lõige 12, ISFi määruse artikli 13 lõige 12 või BMVI määruse artikli 13 lõige 18</w:t>
      </w:r>
    </w:p>
    <w:p w14:paraId="4DA761AE" w14:textId="0DAD0540" w:rsidR="003C4215" w:rsidRPr="00845A73" w:rsidRDefault="003C4215" w:rsidP="005757BD">
      <w:pPr>
        <w:rPr>
          <w:b/>
          <w:bCs/>
          <w:noProof/>
          <w:szCs w:val="24"/>
        </w:rPr>
      </w:pPr>
      <w:r w:rsidRPr="00845A73">
        <w:rPr>
          <w:b/>
          <w:bCs/>
          <w:noProof/>
          <w:szCs w:val="24"/>
        </w:rPr>
        <w:t xml:space="preserve">Tabel </w:t>
      </w:r>
      <w:r w:rsidR="00845A73" w:rsidRPr="00845A73">
        <w:rPr>
          <w:b/>
          <w:bCs/>
          <w:noProof/>
          <w:szCs w:val="24"/>
        </w:rPr>
        <w:t>9</w:t>
      </w:r>
      <w:r w:rsidR="001A4D2F" w:rsidRPr="00845A73">
        <w:rPr>
          <w:b/>
          <w:bCs/>
          <w:noProof/>
          <w:szCs w:val="24"/>
        </w:rPr>
        <w:t>.</w:t>
      </w:r>
      <w:r w:rsidRPr="00845A73">
        <w:rPr>
          <w:b/>
          <w:bCs/>
          <w:noProof/>
          <w:szCs w:val="24"/>
        </w:rPr>
        <w:t xml:space="preserve"> Esialgne jaotus</w:t>
      </w:r>
    </w:p>
    <w:tbl>
      <w:tblPr>
        <w:tblStyle w:val="TableGrid2"/>
        <w:tblW w:w="0" w:type="auto"/>
        <w:tblInd w:w="-34" w:type="dxa"/>
        <w:tblLook w:val="04A0" w:firstRow="1" w:lastRow="0" w:firstColumn="1" w:lastColumn="0" w:noHBand="0" w:noVBand="1"/>
      </w:tblPr>
      <w:tblGrid>
        <w:gridCol w:w="2073"/>
        <w:gridCol w:w="6603"/>
        <w:gridCol w:w="1418"/>
        <w:gridCol w:w="3118"/>
      </w:tblGrid>
      <w:tr w:rsidR="00316982" w:rsidRPr="0022440E" w14:paraId="266BE30E" w14:textId="77777777" w:rsidTr="006A4CF1">
        <w:tc>
          <w:tcPr>
            <w:tcW w:w="2073" w:type="dxa"/>
          </w:tcPr>
          <w:p w14:paraId="1C06DBE8" w14:textId="77777777" w:rsidR="00316982" w:rsidRPr="0022440E" w:rsidRDefault="00316982" w:rsidP="006A4CF1">
            <w:pPr>
              <w:rPr>
                <w:rFonts w:eastAsiaTheme="minorHAnsi"/>
                <w:b/>
                <w:noProof/>
                <w:sz w:val="20"/>
                <w:lang w:eastAsia="en-US"/>
              </w:rPr>
            </w:pPr>
            <w:r w:rsidRPr="0022440E">
              <w:rPr>
                <w:rFonts w:eastAsiaTheme="minorHAnsi"/>
                <w:b/>
                <w:noProof/>
                <w:sz w:val="20"/>
                <w:lang w:eastAsia="en-US"/>
              </w:rPr>
              <w:t>Erieesmärk</w:t>
            </w:r>
          </w:p>
        </w:tc>
        <w:tc>
          <w:tcPr>
            <w:tcW w:w="6603" w:type="dxa"/>
          </w:tcPr>
          <w:p w14:paraId="4E2F149E" w14:textId="77777777" w:rsidR="00316982" w:rsidRPr="0022440E" w:rsidRDefault="00316982" w:rsidP="006A4CF1">
            <w:pPr>
              <w:rPr>
                <w:rFonts w:eastAsiaTheme="minorHAnsi"/>
                <w:b/>
                <w:noProof/>
                <w:sz w:val="20"/>
                <w:lang w:eastAsia="en-US"/>
              </w:rPr>
            </w:pPr>
            <w:r w:rsidRPr="0022440E">
              <w:rPr>
                <w:rFonts w:eastAsiaTheme="minorHAnsi"/>
                <w:b/>
                <w:noProof/>
                <w:sz w:val="20"/>
                <w:lang w:eastAsia="en-US"/>
              </w:rPr>
              <w:t>Sekkumise liik</w:t>
            </w:r>
          </w:p>
        </w:tc>
        <w:tc>
          <w:tcPr>
            <w:tcW w:w="1418" w:type="dxa"/>
          </w:tcPr>
          <w:p w14:paraId="7F36DA38" w14:textId="77777777" w:rsidR="00316982" w:rsidRPr="0022440E" w:rsidRDefault="00316982" w:rsidP="006A4CF1">
            <w:pPr>
              <w:rPr>
                <w:rFonts w:eastAsiaTheme="minorHAnsi"/>
                <w:b/>
                <w:noProof/>
                <w:sz w:val="20"/>
                <w:lang w:eastAsia="en-US"/>
              </w:rPr>
            </w:pPr>
            <w:r w:rsidRPr="0022440E">
              <w:rPr>
                <w:rFonts w:eastAsiaTheme="minorHAnsi"/>
                <w:b/>
                <w:noProof/>
                <w:sz w:val="20"/>
                <w:lang w:eastAsia="en-US"/>
              </w:rPr>
              <w:t>Kood</w:t>
            </w:r>
          </w:p>
        </w:tc>
        <w:tc>
          <w:tcPr>
            <w:tcW w:w="3118" w:type="dxa"/>
          </w:tcPr>
          <w:p w14:paraId="765E9AF7" w14:textId="77777777" w:rsidR="00316982" w:rsidRPr="0022440E" w:rsidRDefault="00316982" w:rsidP="006A4CF1">
            <w:pPr>
              <w:rPr>
                <w:rFonts w:eastAsiaTheme="minorHAnsi"/>
                <w:b/>
                <w:noProof/>
                <w:sz w:val="20"/>
                <w:lang w:eastAsia="en-US"/>
              </w:rPr>
            </w:pPr>
            <w:r w:rsidRPr="0022440E">
              <w:rPr>
                <w:rFonts w:eastAsiaTheme="minorHAnsi"/>
                <w:b/>
                <w:noProof/>
                <w:sz w:val="20"/>
                <w:lang w:eastAsia="en-US"/>
              </w:rPr>
              <w:t>Esialgne summa (eurodes)</w:t>
            </w:r>
          </w:p>
        </w:tc>
      </w:tr>
      <w:tr w:rsidR="00316982" w:rsidRPr="0022440E" w14:paraId="51532236" w14:textId="77777777" w:rsidTr="006A4CF1">
        <w:tc>
          <w:tcPr>
            <w:tcW w:w="2073" w:type="dxa"/>
          </w:tcPr>
          <w:p w14:paraId="13F2442A" w14:textId="7122312F" w:rsidR="00316982" w:rsidRPr="0022440E" w:rsidRDefault="00316982" w:rsidP="006A4CF1">
            <w:pPr>
              <w:rPr>
                <w:rFonts w:eastAsia="Times New Roman"/>
                <w:noProof/>
                <w:sz w:val="20"/>
              </w:rPr>
            </w:pPr>
            <w:r w:rsidRPr="0022440E">
              <w:rPr>
                <w:rFonts w:eastAsia="Times New Roman"/>
                <w:noProof/>
                <w:sz w:val="20"/>
              </w:rPr>
              <w:t>SO</w:t>
            </w:r>
            <w:r w:rsidR="00095361">
              <w:rPr>
                <w:rFonts w:eastAsia="Times New Roman"/>
                <w:noProof/>
                <w:sz w:val="20"/>
              </w:rPr>
              <w:t>3</w:t>
            </w:r>
          </w:p>
        </w:tc>
        <w:tc>
          <w:tcPr>
            <w:tcW w:w="6603" w:type="dxa"/>
          </w:tcPr>
          <w:p w14:paraId="502DBBF3" w14:textId="77777777" w:rsidR="00316982" w:rsidRPr="0022440E" w:rsidRDefault="00316982" w:rsidP="006A4CF1">
            <w:pPr>
              <w:jc w:val="left"/>
              <w:rPr>
                <w:rFonts w:eastAsia="Times New Roman"/>
                <w:noProof/>
                <w:sz w:val="20"/>
              </w:rPr>
            </w:pPr>
            <w:r w:rsidRPr="0022440E">
              <w:rPr>
                <w:rFonts w:eastAsia="Times New Roman"/>
                <w:noProof/>
                <w:sz w:val="20"/>
              </w:rPr>
              <w:t>IKT-süsteemid, koostalitlusvõime, andmekvaliteet (välja arvatud seadmed)</w:t>
            </w:r>
          </w:p>
        </w:tc>
        <w:tc>
          <w:tcPr>
            <w:tcW w:w="1418" w:type="dxa"/>
          </w:tcPr>
          <w:p w14:paraId="05903811" w14:textId="77777777" w:rsidR="00316982" w:rsidRPr="0022440E" w:rsidRDefault="00316982" w:rsidP="006A4CF1">
            <w:pPr>
              <w:rPr>
                <w:rFonts w:eastAsia="Times New Roman"/>
                <w:noProof/>
                <w:sz w:val="20"/>
              </w:rPr>
            </w:pPr>
            <w:r w:rsidRPr="0022440E">
              <w:rPr>
                <w:rFonts w:eastAsia="Times New Roman"/>
                <w:noProof/>
                <w:sz w:val="20"/>
              </w:rPr>
              <w:t>001</w:t>
            </w:r>
          </w:p>
        </w:tc>
        <w:tc>
          <w:tcPr>
            <w:tcW w:w="3118" w:type="dxa"/>
          </w:tcPr>
          <w:p w14:paraId="08C38F0A" w14:textId="5C752854" w:rsidR="00316982" w:rsidRPr="0022440E" w:rsidRDefault="000C145F" w:rsidP="006A4CF1">
            <w:pPr>
              <w:rPr>
                <w:rFonts w:eastAsia="Times New Roman"/>
                <w:noProof/>
                <w:sz w:val="20"/>
              </w:rPr>
            </w:pPr>
            <w:r>
              <w:rPr>
                <w:rFonts w:eastAsia="Times New Roman"/>
                <w:noProof/>
                <w:sz w:val="20"/>
              </w:rPr>
              <w:t>1 117 500</w:t>
            </w:r>
          </w:p>
        </w:tc>
      </w:tr>
      <w:tr w:rsidR="00316982" w:rsidRPr="00CB1AC5" w14:paraId="73DB9FAE" w14:textId="77777777" w:rsidTr="006A4CF1">
        <w:tc>
          <w:tcPr>
            <w:tcW w:w="2073" w:type="dxa"/>
          </w:tcPr>
          <w:p w14:paraId="7D545891" w14:textId="0C548A20" w:rsidR="00316982" w:rsidRPr="0022440E" w:rsidRDefault="00316982" w:rsidP="006A4CF1">
            <w:pPr>
              <w:rPr>
                <w:rFonts w:eastAsia="Times New Roman"/>
                <w:noProof/>
                <w:sz w:val="20"/>
              </w:rPr>
            </w:pPr>
            <w:r>
              <w:rPr>
                <w:rFonts w:eastAsia="Times New Roman"/>
                <w:noProof/>
                <w:sz w:val="20"/>
              </w:rPr>
              <w:t>SO</w:t>
            </w:r>
            <w:r w:rsidR="00095361">
              <w:rPr>
                <w:rFonts w:eastAsia="Times New Roman"/>
                <w:noProof/>
                <w:sz w:val="20"/>
              </w:rPr>
              <w:t>3</w:t>
            </w:r>
          </w:p>
        </w:tc>
        <w:tc>
          <w:tcPr>
            <w:tcW w:w="6603" w:type="dxa"/>
          </w:tcPr>
          <w:p w14:paraId="27D6A28C" w14:textId="77777777" w:rsidR="00316982" w:rsidRPr="00CB1AC5" w:rsidRDefault="00316982" w:rsidP="006A4CF1">
            <w:pPr>
              <w:jc w:val="left"/>
              <w:rPr>
                <w:rFonts w:eastAsia="Times New Roman"/>
                <w:noProof/>
                <w:sz w:val="20"/>
              </w:rPr>
            </w:pPr>
            <w:r w:rsidRPr="00CB1AC5">
              <w:rPr>
                <w:sz w:val="20"/>
              </w:rPr>
              <w:t>Võrgustikud, tippkeskused, koostööstruktuurid, ühismeetmed ja -operatsioonid</w:t>
            </w:r>
          </w:p>
        </w:tc>
        <w:tc>
          <w:tcPr>
            <w:tcW w:w="1418" w:type="dxa"/>
          </w:tcPr>
          <w:p w14:paraId="70268FAD" w14:textId="77777777" w:rsidR="00316982" w:rsidRPr="00CB1AC5" w:rsidRDefault="00316982" w:rsidP="006A4CF1">
            <w:pPr>
              <w:rPr>
                <w:rFonts w:eastAsia="Times New Roman"/>
                <w:noProof/>
                <w:sz w:val="20"/>
              </w:rPr>
            </w:pPr>
            <w:r w:rsidRPr="00CB1AC5">
              <w:rPr>
                <w:rFonts w:eastAsia="Times New Roman"/>
                <w:noProof/>
                <w:sz w:val="20"/>
              </w:rPr>
              <w:t>002</w:t>
            </w:r>
          </w:p>
        </w:tc>
        <w:tc>
          <w:tcPr>
            <w:tcW w:w="3118" w:type="dxa"/>
          </w:tcPr>
          <w:p w14:paraId="1262D03E" w14:textId="77777777" w:rsidR="00316982" w:rsidRPr="00CB1AC5" w:rsidRDefault="00316982" w:rsidP="006A4CF1">
            <w:pPr>
              <w:rPr>
                <w:rFonts w:eastAsia="Times New Roman"/>
                <w:noProof/>
                <w:sz w:val="20"/>
              </w:rPr>
            </w:pPr>
            <w:r w:rsidRPr="00CB1AC5">
              <w:rPr>
                <w:rFonts w:eastAsia="Times New Roman"/>
                <w:noProof/>
                <w:sz w:val="20"/>
              </w:rPr>
              <w:t>0</w:t>
            </w:r>
          </w:p>
        </w:tc>
      </w:tr>
      <w:tr w:rsidR="00316982" w:rsidRPr="00CB1AC5" w14:paraId="24CA7913" w14:textId="77777777" w:rsidTr="006A4CF1">
        <w:tc>
          <w:tcPr>
            <w:tcW w:w="2073" w:type="dxa"/>
          </w:tcPr>
          <w:p w14:paraId="4B89C927" w14:textId="1A20363F" w:rsidR="00316982" w:rsidRPr="0022440E" w:rsidRDefault="00316982" w:rsidP="006A4CF1">
            <w:pPr>
              <w:rPr>
                <w:rFonts w:eastAsia="Times New Roman"/>
                <w:noProof/>
                <w:sz w:val="20"/>
              </w:rPr>
            </w:pPr>
            <w:r>
              <w:rPr>
                <w:rFonts w:eastAsia="Times New Roman"/>
                <w:noProof/>
                <w:sz w:val="20"/>
              </w:rPr>
              <w:t>SO</w:t>
            </w:r>
            <w:r w:rsidR="00095361">
              <w:rPr>
                <w:rFonts w:eastAsia="Times New Roman"/>
                <w:noProof/>
                <w:sz w:val="20"/>
              </w:rPr>
              <w:t>3</w:t>
            </w:r>
          </w:p>
        </w:tc>
        <w:tc>
          <w:tcPr>
            <w:tcW w:w="6603" w:type="dxa"/>
          </w:tcPr>
          <w:p w14:paraId="7FF6A937" w14:textId="77777777" w:rsidR="00316982" w:rsidRPr="00CB1AC5" w:rsidRDefault="00316982" w:rsidP="006A4CF1">
            <w:pPr>
              <w:jc w:val="left"/>
              <w:rPr>
                <w:rFonts w:eastAsia="Times New Roman"/>
                <w:noProof/>
                <w:sz w:val="20"/>
              </w:rPr>
            </w:pPr>
            <w:r w:rsidRPr="00CB1AC5">
              <w:rPr>
                <w:sz w:val="20"/>
              </w:rPr>
              <w:t>Ühised uurimisrühmad või muud ühisoperatsioonid</w:t>
            </w:r>
          </w:p>
        </w:tc>
        <w:tc>
          <w:tcPr>
            <w:tcW w:w="1418" w:type="dxa"/>
          </w:tcPr>
          <w:p w14:paraId="34C6B132" w14:textId="77777777" w:rsidR="00316982" w:rsidRPr="00CB1AC5" w:rsidRDefault="00316982" w:rsidP="006A4CF1">
            <w:pPr>
              <w:rPr>
                <w:rFonts w:eastAsia="Times New Roman"/>
                <w:noProof/>
                <w:sz w:val="20"/>
              </w:rPr>
            </w:pPr>
            <w:r w:rsidRPr="00CB1AC5">
              <w:rPr>
                <w:rFonts w:eastAsia="Times New Roman"/>
                <w:noProof/>
                <w:sz w:val="20"/>
              </w:rPr>
              <w:t>003</w:t>
            </w:r>
          </w:p>
        </w:tc>
        <w:tc>
          <w:tcPr>
            <w:tcW w:w="3118" w:type="dxa"/>
          </w:tcPr>
          <w:p w14:paraId="45889BB6" w14:textId="77777777" w:rsidR="00316982" w:rsidRPr="00CB1AC5" w:rsidRDefault="00316982" w:rsidP="006A4CF1">
            <w:pPr>
              <w:rPr>
                <w:rFonts w:eastAsia="Times New Roman"/>
                <w:noProof/>
                <w:sz w:val="20"/>
              </w:rPr>
            </w:pPr>
            <w:r w:rsidRPr="00CB1AC5">
              <w:rPr>
                <w:rFonts w:eastAsia="Times New Roman"/>
                <w:noProof/>
                <w:sz w:val="20"/>
              </w:rPr>
              <w:t>0</w:t>
            </w:r>
          </w:p>
        </w:tc>
      </w:tr>
      <w:tr w:rsidR="00316982" w:rsidRPr="00CB1AC5" w14:paraId="63B3E230" w14:textId="77777777" w:rsidTr="006A4CF1">
        <w:tc>
          <w:tcPr>
            <w:tcW w:w="2073" w:type="dxa"/>
          </w:tcPr>
          <w:p w14:paraId="06938D38" w14:textId="51A60FF2" w:rsidR="00316982" w:rsidRPr="0022440E" w:rsidRDefault="00316982" w:rsidP="006A4CF1">
            <w:pPr>
              <w:rPr>
                <w:rFonts w:eastAsia="Times New Roman"/>
                <w:noProof/>
                <w:sz w:val="20"/>
              </w:rPr>
            </w:pPr>
            <w:r>
              <w:rPr>
                <w:rFonts w:eastAsia="Times New Roman"/>
                <w:noProof/>
                <w:sz w:val="20"/>
              </w:rPr>
              <w:t>SO</w:t>
            </w:r>
            <w:r w:rsidR="00095361">
              <w:rPr>
                <w:rFonts w:eastAsia="Times New Roman"/>
                <w:noProof/>
                <w:sz w:val="20"/>
              </w:rPr>
              <w:t>3</w:t>
            </w:r>
          </w:p>
        </w:tc>
        <w:tc>
          <w:tcPr>
            <w:tcW w:w="6603" w:type="dxa"/>
          </w:tcPr>
          <w:p w14:paraId="659D637A" w14:textId="77777777" w:rsidR="00316982" w:rsidRPr="00CB1AC5" w:rsidRDefault="00316982" w:rsidP="006A4CF1">
            <w:pPr>
              <w:jc w:val="left"/>
              <w:rPr>
                <w:rFonts w:eastAsia="Times New Roman"/>
                <w:noProof/>
                <w:sz w:val="20"/>
              </w:rPr>
            </w:pPr>
            <w:r w:rsidRPr="00CB1AC5">
              <w:rPr>
                <w:sz w:val="20"/>
              </w:rPr>
              <w:t>Ekspertide lähetamine või kasutamine</w:t>
            </w:r>
          </w:p>
        </w:tc>
        <w:tc>
          <w:tcPr>
            <w:tcW w:w="1418" w:type="dxa"/>
          </w:tcPr>
          <w:p w14:paraId="61FE19C2" w14:textId="77777777" w:rsidR="00316982" w:rsidRPr="00CB1AC5" w:rsidRDefault="00316982" w:rsidP="006A4CF1">
            <w:pPr>
              <w:rPr>
                <w:rFonts w:eastAsia="Times New Roman"/>
                <w:noProof/>
                <w:sz w:val="20"/>
              </w:rPr>
            </w:pPr>
            <w:r w:rsidRPr="00CB1AC5">
              <w:rPr>
                <w:rFonts w:eastAsia="Times New Roman"/>
                <w:noProof/>
                <w:sz w:val="20"/>
              </w:rPr>
              <w:t>004</w:t>
            </w:r>
          </w:p>
        </w:tc>
        <w:tc>
          <w:tcPr>
            <w:tcW w:w="3118" w:type="dxa"/>
          </w:tcPr>
          <w:p w14:paraId="6C2F0A88" w14:textId="77777777" w:rsidR="00316982" w:rsidRPr="00CB1AC5" w:rsidRDefault="00316982" w:rsidP="006A4CF1">
            <w:pPr>
              <w:rPr>
                <w:rFonts w:eastAsia="Times New Roman"/>
                <w:noProof/>
                <w:sz w:val="20"/>
              </w:rPr>
            </w:pPr>
            <w:r w:rsidRPr="00CB1AC5">
              <w:rPr>
                <w:rFonts w:eastAsia="Times New Roman"/>
                <w:noProof/>
                <w:sz w:val="20"/>
              </w:rPr>
              <w:t>0</w:t>
            </w:r>
          </w:p>
        </w:tc>
      </w:tr>
      <w:tr w:rsidR="00194DC8" w:rsidRPr="0022440E" w14:paraId="522A2386" w14:textId="77777777" w:rsidTr="006A4CF1">
        <w:tc>
          <w:tcPr>
            <w:tcW w:w="2073" w:type="dxa"/>
          </w:tcPr>
          <w:p w14:paraId="06F9431A" w14:textId="2E399177" w:rsidR="00194DC8" w:rsidRPr="0022440E" w:rsidRDefault="00194DC8" w:rsidP="00194DC8">
            <w:pPr>
              <w:rPr>
                <w:rFonts w:eastAsia="Times New Roman"/>
                <w:noProof/>
                <w:sz w:val="20"/>
              </w:rPr>
            </w:pPr>
            <w:r w:rsidRPr="0022440E">
              <w:rPr>
                <w:rFonts w:eastAsia="Times New Roman"/>
                <w:noProof/>
                <w:sz w:val="20"/>
              </w:rPr>
              <w:t>SO</w:t>
            </w:r>
            <w:r>
              <w:rPr>
                <w:rFonts w:eastAsia="Times New Roman"/>
                <w:noProof/>
                <w:sz w:val="20"/>
              </w:rPr>
              <w:t>3</w:t>
            </w:r>
          </w:p>
        </w:tc>
        <w:tc>
          <w:tcPr>
            <w:tcW w:w="6603" w:type="dxa"/>
          </w:tcPr>
          <w:p w14:paraId="238FF2FF" w14:textId="77777777" w:rsidR="00194DC8" w:rsidRPr="0022440E" w:rsidRDefault="00194DC8" w:rsidP="00194DC8">
            <w:pPr>
              <w:jc w:val="left"/>
              <w:rPr>
                <w:rFonts w:eastAsia="Times New Roman"/>
                <w:noProof/>
                <w:sz w:val="20"/>
              </w:rPr>
            </w:pPr>
            <w:r w:rsidRPr="0022440E">
              <w:rPr>
                <w:rFonts w:eastAsia="Times New Roman"/>
                <w:noProof/>
                <w:sz w:val="20"/>
              </w:rPr>
              <w:t>Koolitus</w:t>
            </w:r>
          </w:p>
        </w:tc>
        <w:tc>
          <w:tcPr>
            <w:tcW w:w="1418" w:type="dxa"/>
          </w:tcPr>
          <w:p w14:paraId="6469DD1A" w14:textId="77777777" w:rsidR="00194DC8" w:rsidRPr="0022440E" w:rsidRDefault="00194DC8" w:rsidP="00194DC8">
            <w:pPr>
              <w:rPr>
                <w:rFonts w:eastAsia="Times New Roman"/>
                <w:noProof/>
                <w:sz w:val="20"/>
              </w:rPr>
            </w:pPr>
            <w:r w:rsidRPr="0022440E">
              <w:rPr>
                <w:rFonts w:eastAsia="Times New Roman"/>
                <w:noProof/>
                <w:sz w:val="20"/>
              </w:rPr>
              <w:t>005</w:t>
            </w:r>
          </w:p>
        </w:tc>
        <w:tc>
          <w:tcPr>
            <w:tcW w:w="3118" w:type="dxa"/>
            <w:tcBorders>
              <w:top w:val="single" w:sz="4" w:space="0" w:color="auto"/>
              <w:left w:val="single" w:sz="4" w:space="0" w:color="auto"/>
              <w:bottom w:val="single" w:sz="4" w:space="0" w:color="auto"/>
              <w:right w:val="single" w:sz="4" w:space="0" w:color="auto"/>
            </w:tcBorders>
          </w:tcPr>
          <w:p w14:paraId="4C541EB0" w14:textId="5BD76FDF" w:rsidR="00194DC8" w:rsidRPr="0022440E" w:rsidRDefault="00B35BD2" w:rsidP="00194DC8">
            <w:pPr>
              <w:rPr>
                <w:rFonts w:eastAsia="Times New Roman"/>
                <w:noProof/>
                <w:sz w:val="20"/>
              </w:rPr>
            </w:pPr>
            <w:del w:id="201" w:author="Ülle Leht" w:date="2025-07-11T12:56:00Z">
              <w:r w:rsidDel="00DB4849">
                <w:rPr>
                  <w:rFonts w:eastAsia="Times New Roman"/>
                  <w:noProof/>
                  <w:sz w:val="20"/>
                </w:rPr>
                <w:delText>2 150</w:delText>
              </w:r>
              <w:r w:rsidR="00851980" w:rsidDel="00DB4849">
                <w:rPr>
                  <w:rFonts w:eastAsia="Times New Roman"/>
                  <w:noProof/>
                  <w:sz w:val="20"/>
                </w:rPr>
                <w:delText> </w:delText>
              </w:r>
              <w:r w:rsidDel="00DB4849">
                <w:rPr>
                  <w:rFonts w:eastAsia="Times New Roman"/>
                  <w:noProof/>
                  <w:sz w:val="20"/>
                </w:rPr>
                <w:delText>06</w:delText>
              </w:r>
              <w:r w:rsidR="00851980" w:rsidDel="00DB4849">
                <w:rPr>
                  <w:rFonts w:eastAsia="Times New Roman"/>
                  <w:noProof/>
                  <w:sz w:val="20"/>
                </w:rPr>
                <w:delText>8,9</w:delText>
              </w:r>
            </w:del>
            <w:ins w:id="202" w:author="Ülle Leht" w:date="2025-07-11T12:56:00Z">
              <w:r w:rsidR="00DB4849">
                <w:rPr>
                  <w:rFonts w:eastAsia="Times New Roman"/>
                  <w:noProof/>
                  <w:sz w:val="20"/>
                </w:rPr>
                <w:t>2 667 369,9</w:t>
              </w:r>
            </w:ins>
          </w:p>
        </w:tc>
      </w:tr>
      <w:tr w:rsidR="00194DC8" w:rsidRPr="0022440E" w14:paraId="21EC958F" w14:textId="77777777" w:rsidTr="006A4CF1">
        <w:tc>
          <w:tcPr>
            <w:tcW w:w="2073" w:type="dxa"/>
          </w:tcPr>
          <w:p w14:paraId="35A1A080" w14:textId="7A5873C6" w:rsidR="00194DC8" w:rsidRPr="0022440E" w:rsidRDefault="00194DC8" w:rsidP="00194DC8">
            <w:pPr>
              <w:rPr>
                <w:rFonts w:eastAsia="Times New Roman"/>
                <w:noProof/>
                <w:sz w:val="20"/>
              </w:rPr>
            </w:pPr>
            <w:r w:rsidRPr="0022440E">
              <w:rPr>
                <w:rFonts w:eastAsia="Times New Roman"/>
                <w:noProof/>
                <w:sz w:val="20"/>
              </w:rPr>
              <w:t>SO</w:t>
            </w:r>
            <w:r>
              <w:rPr>
                <w:rFonts w:eastAsia="Times New Roman"/>
                <w:noProof/>
                <w:sz w:val="20"/>
              </w:rPr>
              <w:t>3</w:t>
            </w:r>
          </w:p>
        </w:tc>
        <w:tc>
          <w:tcPr>
            <w:tcW w:w="6603" w:type="dxa"/>
          </w:tcPr>
          <w:p w14:paraId="149719A8" w14:textId="77777777" w:rsidR="00194DC8" w:rsidRPr="0022440E" w:rsidRDefault="00194DC8" w:rsidP="00194DC8">
            <w:pPr>
              <w:jc w:val="left"/>
              <w:rPr>
                <w:rFonts w:eastAsia="Times New Roman"/>
                <w:noProof/>
                <w:sz w:val="20"/>
              </w:rPr>
            </w:pPr>
            <w:r w:rsidRPr="0022440E">
              <w:rPr>
                <w:rFonts w:eastAsia="Times New Roman"/>
                <w:noProof/>
                <w:sz w:val="20"/>
              </w:rPr>
              <w:t>Parimate tavade vahetamine, õpikojad, konverentsid, üritused, teadlikkuse suurendamise kampaaniad, teavitusmeetmed</w:t>
            </w:r>
          </w:p>
        </w:tc>
        <w:tc>
          <w:tcPr>
            <w:tcW w:w="1418" w:type="dxa"/>
          </w:tcPr>
          <w:p w14:paraId="03BFFCA1" w14:textId="77777777" w:rsidR="00194DC8" w:rsidRPr="0022440E" w:rsidRDefault="00194DC8" w:rsidP="00194DC8">
            <w:pPr>
              <w:rPr>
                <w:rFonts w:eastAsia="Times New Roman"/>
                <w:noProof/>
                <w:sz w:val="20"/>
              </w:rPr>
            </w:pPr>
            <w:r w:rsidRPr="0022440E">
              <w:rPr>
                <w:rFonts w:eastAsia="Times New Roman"/>
                <w:noProof/>
                <w:sz w:val="20"/>
              </w:rPr>
              <w:t>006</w:t>
            </w:r>
          </w:p>
        </w:tc>
        <w:tc>
          <w:tcPr>
            <w:tcW w:w="3118" w:type="dxa"/>
            <w:tcBorders>
              <w:top w:val="single" w:sz="4" w:space="0" w:color="auto"/>
              <w:left w:val="single" w:sz="4" w:space="0" w:color="auto"/>
              <w:bottom w:val="single" w:sz="4" w:space="0" w:color="auto"/>
              <w:right w:val="single" w:sz="4" w:space="0" w:color="auto"/>
            </w:tcBorders>
          </w:tcPr>
          <w:p w14:paraId="774B619C" w14:textId="03A03A95" w:rsidR="00194DC8" w:rsidRPr="0022440E" w:rsidRDefault="00194DC8" w:rsidP="00194DC8">
            <w:pPr>
              <w:rPr>
                <w:rFonts w:eastAsia="Times New Roman"/>
                <w:noProof/>
                <w:sz w:val="20"/>
              </w:rPr>
            </w:pPr>
            <w:del w:id="203" w:author="Ülle Leht" w:date="2025-07-11T12:57:00Z">
              <w:r w:rsidDel="00DB4849">
                <w:rPr>
                  <w:rFonts w:eastAsia="Times New Roman"/>
                  <w:noProof/>
                  <w:sz w:val="20"/>
                </w:rPr>
                <w:delText>715 375</w:delText>
              </w:r>
            </w:del>
            <w:ins w:id="204" w:author="Ülle Leht" w:date="2025-07-11T12:57:00Z">
              <w:r w:rsidR="00DB4849">
                <w:rPr>
                  <w:rFonts w:eastAsia="Times New Roman"/>
                  <w:noProof/>
                  <w:sz w:val="20"/>
                </w:rPr>
                <w:t>562 500</w:t>
              </w:r>
            </w:ins>
          </w:p>
        </w:tc>
      </w:tr>
      <w:tr w:rsidR="00194DC8" w:rsidRPr="0022440E" w14:paraId="5343B1C2" w14:textId="77777777" w:rsidTr="006A4CF1">
        <w:tc>
          <w:tcPr>
            <w:tcW w:w="2073" w:type="dxa"/>
          </w:tcPr>
          <w:p w14:paraId="0C325A68" w14:textId="75C1D022" w:rsidR="00194DC8" w:rsidRPr="0022440E" w:rsidRDefault="00194DC8" w:rsidP="00194DC8">
            <w:pPr>
              <w:rPr>
                <w:rFonts w:eastAsia="Times New Roman"/>
                <w:noProof/>
                <w:sz w:val="20"/>
              </w:rPr>
            </w:pPr>
            <w:r>
              <w:rPr>
                <w:rFonts w:eastAsia="Times New Roman"/>
                <w:noProof/>
                <w:sz w:val="20"/>
              </w:rPr>
              <w:t>SO3</w:t>
            </w:r>
          </w:p>
        </w:tc>
        <w:tc>
          <w:tcPr>
            <w:tcW w:w="6603" w:type="dxa"/>
          </w:tcPr>
          <w:p w14:paraId="02C2F7E4" w14:textId="77777777" w:rsidR="00194DC8" w:rsidRPr="00CB1AC5" w:rsidRDefault="00194DC8" w:rsidP="00194DC8">
            <w:pPr>
              <w:jc w:val="left"/>
              <w:rPr>
                <w:rFonts w:eastAsia="Times New Roman"/>
                <w:noProof/>
                <w:sz w:val="20"/>
              </w:rPr>
            </w:pPr>
            <w:r w:rsidRPr="00CB1AC5">
              <w:rPr>
                <w:sz w:val="20"/>
              </w:rPr>
              <w:t>Uuringud, katseprojektid, riskide hindamine</w:t>
            </w:r>
          </w:p>
        </w:tc>
        <w:tc>
          <w:tcPr>
            <w:tcW w:w="1418" w:type="dxa"/>
          </w:tcPr>
          <w:p w14:paraId="0CAC8A79" w14:textId="77777777" w:rsidR="00194DC8" w:rsidRPr="00CB1AC5" w:rsidRDefault="00194DC8" w:rsidP="00194DC8">
            <w:pPr>
              <w:rPr>
                <w:rFonts w:eastAsia="Times New Roman"/>
                <w:noProof/>
                <w:sz w:val="20"/>
              </w:rPr>
            </w:pPr>
            <w:r w:rsidRPr="00CB1AC5">
              <w:rPr>
                <w:rFonts w:eastAsia="Times New Roman"/>
                <w:noProof/>
                <w:sz w:val="20"/>
              </w:rPr>
              <w:t>007</w:t>
            </w:r>
          </w:p>
        </w:tc>
        <w:tc>
          <w:tcPr>
            <w:tcW w:w="3118" w:type="dxa"/>
            <w:tcBorders>
              <w:top w:val="single" w:sz="4" w:space="0" w:color="auto"/>
              <w:left w:val="single" w:sz="4" w:space="0" w:color="auto"/>
              <w:bottom w:val="single" w:sz="4" w:space="0" w:color="auto"/>
              <w:right w:val="single" w:sz="4" w:space="0" w:color="auto"/>
            </w:tcBorders>
          </w:tcPr>
          <w:p w14:paraId="5248F09E" w14:textId="68F5EEFD" w:rsidR="00194DC8" w:rsidRPr="0022440E" w:rsidRDefault="00194DC8" w:rsidP="00194DC8">
            <w:pPr>
              <w:rPr>
                <w:rFonts w:eastAsia="Times New Roman"/>
                <w:noProof/>
                <w:sz w:val="20"/>
              </w:rPr>
            </w:pPr>
            <w:del w:id="205" w:author="Ülle Leht" w:date="2025-07-11T12:57:00Z">
              <w:r w:rsidDel="00DB4849">
                <w:rPr>
                  <w:rFonts w:eastAsia="Times New Roman"/>
                  <w:noProof/>
                  <w:sz w:val="20"/>
                </w:rPr>
                <w:delText>684 250</w:delText>
              </w:r>
            </w:del>
            <w:ins w:id="206" w:author="Ülle Leht" w:date="2025-07-11T12:57:00Z">
              <w:r w:rsidR="00DB4849">
                <w:rPr>
                  <w:rFonts w:eastAsia="Times New Roman"/>
                  <w:noProof/>
                  <w:sz w:val="20"/>
                </w:rPr>
                <w:t>750 000</w:t>
              </w:r>
            </w:ins>
          </w:p>
        </w:tc>
      </w:tr>
      <w:tr w:rsidR="00194DC8" w:rsidRPr="0022440E" w14:paraId="4561372E" w14:textId="77777777" w:rsidTr="006A4CF1">
        <w:tc>
          <w:tcPr>
            <w:tcW w:w="2073" w:type="dxa"/>
          </w:tcPr>
          <w:p w14:paraId="67073E42" w14:textId="5BB944A4" w:rsidR="00194DC8" w:rsidRPr="0022440E" w:rsidRDefault="00194DC8" w:rsidP="00194DC8">
            <w:pPr>
              <w:rPr>
                <w:rFonts w:eastAsia="Times New Roman"/>
                <w:noProof/>
                <w:sz w:val="20"/>
              </w:rPr>
            </w:pPr>
            <w:r w:rsidRPr="0022440E">
              <w:rPr>
                <w:rFonts w:eastAsia="Times New Roman"/>
                <w:noProof/>
                <w:sz w:val="20"/>
              </w:rPr>
              <w:t>SO</w:t>
            </w:r>
            <w:r>
              <w:rPr>
                <w:rFonts w:eastAsia="Times New Roman"/>
                <w:noProof/>
                <w:sz w:val="20"/>
              </w:rPr>
              <w:t>3</w:t>
            </w:r>
          </w:p>
        </w:tc>
        <w:tc>
          <w:tcPr>
            <w:tcW w:w="6603" w:type="dxa"/>
          </w:tcPr>
          <w:p w14:paraId="1BEC6191" w14:textId="77777777" w:rsidR="00194DC8" w:rsidRPr="0022440E" w:rsidRDefault="00194DC8" w:rsidP="00194DC8">
            <w:pPr>
              <w:jc w:val="left"/>
              <w:rPr>
                <w:rFonts w:eastAsia="Times New Roman"/>
                <w:noProof/>
                <w:sz w:val="20"/>
              </w:rPr>
            </w:pPr>
            <w:r w:rsidRPr="0022440E">
              <w:rPr>
                <w:rFonts w:eastAsia="Times New Roman"/>
                <w:noProof/>
                <w:sz w:val="20"/>
              </w:rPr>
              <w:t>Seadmed</w:t>
            </w:r>
          </w:p>
        </w:tc>
        <w:tc>
          <w:tcPr>
            <w:tcW w:w="1418" w:type="dxa"/>
          </w:tcPr>
          <w:p w14:paraId="5667A741" w14:textId="77777777" w:rsidR="00194DC8" w:rsidRPr="0022440E" w:rsidRDefault="00194DC8" w:rsidP="00194DC8">
            <w:pPr>
              <w:rPr>
                <w:rFonts w:eastAsia="Times New Roman"/>
                <w:noProof/>
                <w:sz w:val="20"/>
              </w:rPr>
            </w:pPr>
            <w:r w:rsidRPr="0022440E">
              <w:rPr>
                <w:rFonts w:eastAsia="Times New Roman"/>
                <w:noProof/>
                <w:sz w:val="20"/>
              </w:rPr>
              <w:t>008</w:t>
            </w:r>
          </w:p>
        </w:tc>
        <w:tc>
          <w:tcPr>
            <w:tcW w:w="3118" w:type="dxa"/>
            <w:tcBorders>
              <w:top w:val="single" w:sz="4" w:space="0" w:color="auto"/>
              <w:left w:val="single" w:sz="4" w:space="0" w:color="auto"/>
              <w:bottom w:val="single" w:sz="4" w:space="0" w:color="auto"/>
              <w:right w:val="single" w:sz="4" w:space="0" w:color="auto"/>
            </w:tcBorders>
          </w:tcPr>
          <w:p w14:paraId="61884F90" w14:textId="083C4301" w:rsidR="00194DC8" w:rsidRPr="0022440E" w:rsidRDefault="00194DC8" w:rsidP="00194DC8">
            <w:pPr>
              <w:rPr>
                <w:rFonts w:eastAsia="Times New Roman"/>
                <w:noProof/>
                <w:sz w:val="20"/>
              </w:rPr>
            </w:pPr>
            <w:del w:id="207" w:author="Ülle Leht" w:date="2025-07-11T12:57:00Z">
              <w:r w:rsidDel="00DB4849">
                <w:rPr>
                  <w:rFonts w:eastAsia="Times New Roman"/>
                  <w:noProof/>
                  <w:sz w:val="20"/>
                </w:rPr>
                <w:delText>8 407 875</w:delText>
              </w:r>
            </w:del>
            <w:ins w:id="208" w:author="Ülle Leht" w:date="2025-07-11T12:57:00Z">
              <w:r w:rsidR="00DB4849">
                <w:rPr>
                  <w:rFonts w:eastAsia="Times New Roman"/>
                  <w:noProof/>
                  <w:sz w:val="20"/>
                </w:rPr>
                <w:t>8 0</w:t>
              </w:r>
            </w:ins>
            <w:ins w:id="209" w:author="Ülle Leht" w:date="2025-07-11T12:58:00Z">
              <w:r w:rsidR="00DB4849">
                <w:rPr>
                  <w:rFonts w:eastAsia="Times New Roman"/>
                  <w:noProof/>
                  <w:sz w:val="20"/>
                </w:rPr>
                <w:t>6</w:t>
              </w:r>
            </w:ins>
            <w:ins w:id="210" w:author="Ülle Leht" w:date="2025-07-11T12:57:00Z">
              <w:r w:rsidR="00DB4849">
                <w:rPr>
                  <w:rFonts w:eastAsia="Times New Roman"/>
                  <w:noProof/>
                  <w:sz w:val="20"/>
                </w:rPr>
                <w:t>6 566,5</w:t>
              </w:r>
            </w:ins>
          </w:p>
        </w:tc>
      </w:tr>
      <w:tr w:rsidR="00194DC8" w:rsidRPr="00CB1AC5" w14:paraId="0193209C" w14:textId="77777777" w:rsidTr="006A4CF1">
        <w:tc>
          <w:tcPr>
            <w:tcW w:w="2073" w:type="dxa"/>
          </w:tcPr>
          <w:p w14:paraId="3D8EC0D2" w14:textId="0DC47517" w:rsidR="00194DC8" w:rsidRPr="00CB1AC5" w:rsidRDefault="00194DC8" w:rsidP="00194DC8">
            <w:pPr>
              <w:rPr>
                <w:rFonts w:eastAsia="Times New Roman"/>
                <w:noProof/>
                <w:sz w:val="20"/>
              </w:rPr>
            </w:pPr>
            <w:r w:rsidRPr="00CB1AC5">
              <w:rPr>
                <w:rFonts w:eastAsia="Times New Roman"/>
                <w:noProof/>
                <w:sz w:val="20"/>
              </w:rPr>
              <w:t>SO</w:t>
            </w:r>
            <w:r>
              <w:rPr>
                <w:rFonts w:eastAsia="Times New Roman"/>
                <w:noProof/>
                <w:sz w:val="20"/>
              </w:rPr>
              <w:t>3</w:t>
            </w:r>
          </w:p>
        </w:tc>
        <w:tc>
          <w:tcPr>
            <w:tcW w:w="6603" w:type="dxa"/>
          </w:tcPr>
          <w:p w14:paraId="2887FB5A" w14:textId="77777777" w:rsidR="00194DC8" w:rsidRPr="00CB1AC5" w:rsidRDefault="00194DC8" w:rsidP="00194DC8">
            <w:pPr>
              <w:jc w:val="left"/>
              <w:rPr>
                <w:rFonts w:eastAsia="Times New Roman"/>
                <w:noProof/>
                <w:sz w:val="20"/>
              </w:rPr>
            </w:pPr>
            <w:r w:rsidRPr="00CB1AC5">
              <w:rPr>
                <w:sz w:val="20"/>
              </w:rPr>
              <w:t>Transpordivahendid</w:t>
            </w:r>
          </w:p>
        </w:tc>
        <w:tc>
          <w:tcPr>
            <w:tcW w:w="1418" w:type="dxa"/>
          </w:tcPr>
          <w:p w14:paraId="03C274FB" w14:textId="77777777" w:rsidR="00194DC8" w:rsidRPr="00CB1AC5" w:rsidRDefault="00194DC8" w:rsidP="00194DC8">
            <w:pPr>
              <w:rPr>
                <w:rFonts w:eastAsia="Times New Roman"/>
                <w:noProof/>
                <w:sz w:val="20"/>
              </w:rPr>
            </w:pPr>
            <w:r w:rsidRPr="00CB1AC5">
              <w:rPr>
                <w:rFonts w:eastAsia="Times New Roman"/>
                <w:noProof/>
                <w:sz w:val="20"/>
              </w:rPr>
              <w:t>009</w:t>
            </w:r>
          </w:p>
        </w:tc>
        <w:tc>
          <w:tcPr>
            <w:tcW w:w="3118" w:type="dxa"/>
          </w:tcPr>
          <w:p w14:paraId="560E6705" w14:textId="77777777" w:rsidR="00194DC8" w:rsidRPr="00CB1AC5" w:rsidRDefault="00194DC8" w:rsidP="00194DC8">
            <w:pPr>
              <w:rPr>
                <w:rFonts w:eastAsia="Times New Roman"/>
                <w:noProof/>
                <w:sz w:val="20"/>
              </w:rPr>
            </w:pPr>
            <w:r w:rsidRPr="00CB1AC5">
              <w:rPr>
                <w:rFonts w:eastAsia="Times New Roman"/>
                <w:noProof/>
                <w:sz w:val="20"/>
              </w:rPr>
              <w:t>0</w:t>
            </w:r>
          </w:p>
        </w:tc>
      </w:tr>
      <w:tr w:rsidR="00194DC8" w:rsidRPr="00CB1AC5" w14:paraId="31666640" w14:textId="77777777" w:rsidTr="006A4CF1">
        <w:tc>
          <w:tcPr>
            <w:tcW w:w="2073" w:type="dxa"/>
          </w:tcPr>
          <w:p w14:paraId="0456A278" w14:textId="79DE4E69" w:rsidR="00194DC8" w:rsidRPr="00CB1AC5" w:rsidRDefault="00194DC8" w:rsidP="00194DC8">
            <w:pPr>
              <w:rPr>
                <w:rFonts w:eastAsia="Times New Roman"/>
                <w:noProof/>
                <w:sz w:val="20"/>
              </w:rPr>
            </w:pPr>
            <w:r w:rsidRPr="00CB1AC5">
              <w:rPr>
                <w:rFonts w:eastAsia="Times New Roman"/>
                <w:noProof/>
                <w:sz w:val="20"/>
              </w:rPr>
              <w:t>SO</w:t>
            </w:r>
            <w:r>
              <w:rPr>
                <w:rFonts w:eastAsia="Times New Roman"/>
                <w:noProof/>
                <w:sz w:val="20"/>
              </w:rPr>
              <w:t>3</w:t>
            </w:r>
          </w:p>
        </w:tc>
        <w:tc>
          <w:tcPr>
            <w:tcW w:w="6603" w:type="dxa"/>
          </w:tcPr>
          <w:p w14:paraId="0AA38601" w14:textId="77777777" w:rsidR="00194DC8" w:rsidRPr="00CB1AC5" w:rsidRDefault="00194DC8" w:rsidP="00194DC8">
            <w:pPr>
              <w:jc w:val="left"/>
              <w:rPr>
                <w:rFonts w:eastAsia="Times New Roman"/>
                <w:noProof/>
                <w:sz w:val="20"/>
              </w:rPr>
            </w:pPr>
            <w:r w:rsidRPr="00CB1AC5">
              <w:rPr>
                <w:sz w:val="20"/>
              </w:rPr>
              <w:t>Hooned, rajatised</w:t>
            </w:r>
          </w:p>
        </w:tc>
        <w:tc>
          <w:tcPr>
            <w:tcW w:w="1418" w:type="dxa"/>
          </w:tcPr>
          <w:p w14:paraId="3E587A03" w14:textId="77777777" w:rsidR="00194DC8" w:rsidRPr="00CB1AC5" w:rsidRDefault="00194DC8" w:rsidP="00194DC8">
            <w:pPr>
              <w:rPr>
                <w:rFonts w:eastAsia="Times New Roman"/>
                <w:noProof/>
                <w:sz w:val="20"/>
              </w:rPr>
            </w:pPr>
            <w:r w:rsidRPr="00CB1AC5">
              <w:rPr>
                <w:rFonts w:eastAsia="Times New Roman"/>
                <w:noProof/>
                <w:sz w:val="20"/>
              </w:rPr>
              <w:t>010</w:t>
            </w:r>
          </w:p>
        </w:tc>
        <w:tc>
          <w:tcPr>
            <w:tcW w:w="3118" w:type="dxa"/>
          </w:tcPr>
          <w:p w14:paraId="634D8EA6" w14:textId="77777777" w:rsidR="00194DC8" w:rsidRPr="00CB1AC5" w:rsidRDefault="00194DC8" w:rsidP="00194DC8">
            <w:pPr>
              <w:rPr>
                <w:rFonts w:eastAsia="Times New Roman"/>
                <w:noProof/>
                <w:sz w:val="20"/>
              </w:rPr>
            </w:pPr>
            <w:r w:rsidRPr="00CB1AC5">
              <w:rPr>
                <w:rFonts w:eastAsia="Times New Roman"/>
                <w:noProof/>
                <w:sz w:val="20"/>
              </w:rPr>
              <w:t>0</w:t>
            </w:r>
          </w:p>
        </w:tc>
      </w:tr>
      <w:tr w:rsidR="00194DC8" w:rsidRPr="00CB1AC5" w14:paraId="07EC6CAA" w14:textId="77777777" w:rsidTr="006A4CF1">
        <w:tc>
          <w:tcPr>
            <w:tcW w:w="2073" w:type="dxa"/>
          </w:tcPr>
          <w:p w14:paraId="406D66F6" w14:textId="3851C090" w:rsidR="00194DC8" w:rsidRPr="00CB1AC5" w:rsidRDefault="00194DC8" w:rsidP="00194DC8">
            <w:pPr>
              <w:rPr>
                <w:rFonts w:eastAsia="Times New Roman"/>
                <w:noProof/>
                <w:sz w:val="20"/>
              </w:rPr>
            </w:pPr>
            <w:r w:rsidRPr="00CB1AC5">
              <w:rPr>
                <w:rFonts w:eastAsia="Times New Roman"/>
                <w:noProof/>
                <w:sz w:val="20"/>
              </w:rPr>
              <w:t>SO</w:t>
            </w:r>
            <w:r>
              <w:rPr>
                <w:rFonts w:eastAsia="Times New Roman"/>
                <w:noProof/>
                <w:sz w:val="20"/>
              </w:rPr>
              <w:t>3</w:t>
            </w:r>
          </w:p>
        </w:tc>
        <w:tc>
          <w:tcPr>
            <w:tcW w:w="6603" w:type="dxa"/>
          </w:tcPr>
          <w:p w14:paraId="4013D0AC" w14:textId="77777777" w:rsidR="00194DC8" w:rsidRPr="00CB1AC5" w:rsidRDefault="00194DC8" w:rsidP="00194DC8">
            <w:pPr>
              <w:jc w:val="left"/>
              <w:rPr>
                <w:rFonts w:eastAsia="Times New Roman"/>
                <w:noProof/>
                <w:sz w:val="20"/>
              </w:rPr>
            </w:pPr>
            <w:r w:rsidRPr="00CB1AC5">
              <w:rPr>
                <w:sz w:val="20"/>
              </w:rPr>
              <w:t>Teadusprojektide rakendamine või muud järelmeetmed</w:t>
            </w:r>
          </w:p>
        </w:tc>
        <w:tc>
          <w:tcPr>
            <w:tcW w:w="1418" w:type="dxa"/>
          </w:tcPr>
          <w:p w14:paraId="53392023" w14:textId="77777777" w:rsidR="00194DC8" w:rsidRPr="00CB1AC5" w:rsidRDefault="00194DC8" w:rsidP="00194DC8">
            <w:pPr>
              <w:rPr>
                <w:rFonts w:eastAsia="Times New Roman"/>
                <w:noProof/>
                <w:sz w:val="20"/>
              </w:rPr>
            </w:pPr>
            <w:r w:rsidRPr="00CB1AC5">
              <w:rPr>
                <w:rFonts w:eastAsia="Times New Roman"/>
                <w:noProof/>
                <w:sz w:val="20"/>
              </w:rPr>
              <w:t>011</w:t>
            </w:r>
          </w:p>
        </w:tc>
        <w:tc>
          <w:tcPr>
            <w:tcW w:w="3118" w:type="dxa"/>
          </w:tcPr>
          <w:p w14:paraId="5192CDC2" w14:textId="77777777" w:rsidR="00194DC8" w:rsidRPr="00CB1AC5" w:rsidRDefault="00194DC8" w:rsidP="00194DC8">
            <w:pPr>
              <w:rPr>
                <w:rFonts w:eastAsia="Times New Roman"/>
                <w:noProof/>
                <w:sz w:val="20"/>
              </w:rPr>
            </w:pPr>
            <w:r w:rsidRPr="00CB1AC5">
              <w:rPr>
                <w:rFonts w:eastAsia="Times New Roman"/>
                <w:noProof/>
                <w:sz w:val="20"/>
              </w:rPr>
              <w:t>0</w:t>
            </w:r>
          </w:p>
        </w:tc>
      </w:tr>
    </w:tbl>
    <w:p w14:paraId="1B30AEB4" w14:textId="77777777" w:rsidR="0055297E" w:rsidRDefault="00845A73" w:rsidP="005757BD">
      <w:pPr>
        <w:spacing w:before="0" w:after="0"/>
        <w:rPr>
          <w:noProof/>
        </w:rPr>
      </w:pPr>
      <w:r>
        <w:rPr>
          <w:rFonts w:eastAsia="Times New Roman"/>
          <w:noProof/>
          <w:szCs w:val="24"/>
        </w:rPr>
        <w:br w:type="page"/>
      </w:r>
      <w:r w:rsidR="0055297E" w:rsidRPr="00CD12A3">
        <w:rPr>
          <w:b/>
          <w:bCs/>
          <w:noProof/>
        </w:rPr>
        <w:lastRenderedPageBreak/>
        <w:t>2</w:t>
      </w:r>
      <w:bookmarkStart w:id="211" w:name="_Hlk93922772"/>
      <w:r w:rsidR="0055297E" w:rsidRPr="00CD12A3">
        <w:rPr>
          <w:b/>
          <w:bCs/>
          <w:noProof/>
        </w:rPr>
        <w:t>.4.</w:t>
      </w:r>
      <w:r w:rsidR="0055297E">
        <w:rPr>
          <w:noProof/>
        </w:rPr>
        <w:t xml:space="preserve"> </w:t>
      </w:r>
      <w:r w:rsidR="0055297E" w:rsidRPr="00C93A76">
        <w:rPr>
          <w:b/>
          <w:bCs/>
          <w:noProof/>
        </w:rPr>
        <w:t>Tehniline abi</w:t>
      </w:r>
    </w:p>
    <w:p w14:paraId="35AAE245" w14:textId="398730DF" w:rsidR="0055297E" w:rsidRDefault="0055297E" w:rsidP="005757BD">
      <w:pPr>
        <w:spacing w:before="0" w:after="0"/>
        <w:rPr>
          <w:noProof/>
        </w:rPr>
      </w:pPr>
    </w:p>
    <w:p w14:paraId="126AA0EC" w14:textId="6D32183A" w:rsidR="005A4D85" w:rsidRPr="005A4D85" w:rsidRDefault="005A4D85" w:rsidP="005757BD">
      <w:pPr>
        <w:spacing w:before="0" w:after="0"/>
        <w:rPr>
          <w:b/>
          <w:noProof/>
        </w:rPr>
      </w:pPr>
      <w:r w:rsidRPr="005A4D85">
        <w:rPr>
          <w:b/>
          <w:noProof/>
        </w:rPr>
        <w:t>2.4.1</w:t>
      </w:r>
      <w:r>
        <w:rPr>
          <w:b/>
          <w:noProof/>
        </w:rPr>
        <w:t xml:space="preserve">. </w:t>
      </w:r>
      <w:r w:rsidRPr="005A4D85">
        <w:rPr>
          <w:b/>
          <w:noProof/>
        </w:rPr>
        <w:t>Kirjeldus</w:t>
      </w:r>
    </w:p>
    <w:p w14:paraId="3091AA12" w14:textId="77777777" w:rsidR="005A4D85" w:rsidRPr="005A4D85" w:rsidRDefault="005A4D85" w:rsidP="005757BD">
      <w:pPr>
        <w:spacing w:before="0" w:after="0"/>
        <w:rPr>
          <w:b/>
          <w:noProof/>
        </w:rPr>
      </w:pPr>
    </w:p>
    <w:p w14:paraId="77B7315A" w14:textId="23039E7F" w:rsidR="0055297E" w:rsidRPr="0055297E" w:rsidRDefault="0055297E" w:rsidP="005A4D85">
      <w:pPr>
        <w:spacing w:before="0"/>
        <w:rPr>
          <w:i/>
          <w:iCs/>
          <w:noProof/>
          <w:szCs w:val="24"/>
        </w:rPr>
      </w:pPr>
      <w:r w:rsidRPr="0055297E">
        <w:rPr>
          <w:i/>
          <w:iCs/>
          <w:noProof/>
          <w:szCs w:val="24"/>
        </w:rPr>
        <w:t>Viide: ühissätete määruse artikli 22 lõike 3 punkt f, artikli 36 lõ</w:t>
      </w:r>
      <w:r w:rsidR="004E602B">
        <w:rPr>
          <w:i/>
          <w:iCs/>
          <w:noProof/>
          <w:szCs w:val="24"/>
        </w:rPr>
        <w:t>i</w:t>
      </w:r>
      <w:r w:rsidRPr="0055297E">
        <w:rPr>
          <w:i/>
          <w:iCs/>
          <w:noProof/>
          <w:szCs w:val="24"/>
        </w:rPr>
        <w:t>ge 5 ja artikkel 95</w:t>
      </w:r>
    </w:p>
    <w:tbl>
      <w:tblPr>
        <w:tblStyle w:val="TableGrid"/>
        <w:tblW w:w="0" w:type="auto"/>
        <w:tblLook w:val="04A0" w:firstRow="1" w:lastRow="0" w:firstColumn="1" w:lastColumn="0" w:noHBand="0" w:noVBand="1"/>
      </w:tblPr>
      <w:tblGrid>
        <w:gridCol w:w="15694"/>
      </w:tblGrid>
      <w:tr w:rsidR="0055297E" w14:paraId="4656A5E9" w14:textId="77777777" w:rsidTr="003F667C">
        <w:tc>
          <w:tcPr>
            <w:tcW w:w="15694" w:type="dxa"/>
          </w:tcPr>
          <w:p w14:paraId="7FED911F" w14:textId="600460E1" w:rsidR="005A4D85" w:rsidRDefault="005A4D85" w:rsidP="005A4D85">
            <w:pPr>
              <w:rPr>
                <w:noProof/>
              </w:rPr>
            </w:pPr>
            <w:r>
              <w:rPr>
                <w:noProof/>
              </w:rPr>
              <w:t>ISFi rakenduskavas seatud eesmärkide ja näitajate saavutamiseks peab olema piisavalt vahendeid.</w:t>
            </w:r>
          </w:p>
          <w:p w14:paraId="57E55A2E" w14:textId="77777777" w:rsidR="005A4D85" w:rsidRDefault="005A4D85" w:rsidP="005A4D85">
            <w:pPr>
              <w:rPr>
                <w:noProof/>
              </w:rPr>
            </w:pPr>
            <w:r>
              <w:rPr>
                <w:noProof/>
              </w:rPr>
              <w:t>Ühissätete määruse artikli 36 lõike 5 alusel eraldatavat tehnilist abi kasutatakse:</w:t>
            </w:r>
          </w:p>
          <w:p w14:paraId="14C183BC" w14:textId="77777777" w:rsidR="005A4D85" w:rsidRPr="004523D0" w:rsidRDefault="005A4D85" w:rsidP="005A4D85">
            <w:pPr>
              <w:pStyle w:val="ListParagraph"/>
              <w:numPr>
                <w:ilvl w:val="0"/>
                <w:numId w:val="41"/>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programmitöö ettevalmist</w:t>
            </w:r>
            <w:r>
              <w:rPr>
                <w:rFonts w:ascii="Times New Roman" w:hAnsi="Times New Roman" w:cs="Times New Roman"/>
                <w:noProof/>
                <w:sz w:val="24"/>
                <w:szCs w:val="24"/>
              </w:rPr>
              <w:t>ami</w:t>
            </w:r>
            <w:r w:rsidRPr="004523D0">
              <w:rPr>
                <w:rFonts w:ascii="Times New Roman" w:hAnsi="Times New Roman" w:cs="Times New Roman"/>
                <w:noProof/>
                <w:sz w:val="24"/>
                <w:szCs w:val="24"/>
              </w:rPr>
              <w:t xml:space="preserve">seks, rakendamiseks, </w:t>
            </w:r>
            <w:r>
              <w:rPr>
                <w:rFonts w:ascii="Times New Roman" w:hAnsi="Times New Roman" w:cs="Times New Roman"/>
                <w:noProof/>
                <w:sz w:val="24"/>
                <w:szCs w:val="24"/>
              </w:rPr>
              <w:t>seireks</w:t>
            </w:r>
            <w:r w:rsidRPr="004523D0">
              <w:rPr>
                <w:rFonts w:ascii="Times New Roman" w:hAnsi="Times New Roman" w:cs="Times New Roman"/>
                <w:noProof/>
                <w:sz w:val="24"/>
                <w:szCs w:val="24"/>
              </w:rPr>
              <w:t xml:space="preserve"> ja kontrolliks;</w:t>
            </w:r>
          </w:p>
          <w:p w14:paraId="5EE781C9" w14:textId="77777777" w:rsidR="005A4D85" w:rsidRPr="004523D0" w:rsidRDefault="005A4D85" w:rsidP="005A4D85">
            <w:pPr>
              <w:pStyle w:val="ListParagraph"/>
              <w:numPr>
                <w:ilvl w:val="0"/>
                <w:numId w:val="41"/>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suutlikkuse suurendamiseks</w:t>
            </w:r>
            <w:r>
              <w:rPr>
                <w:rFonts w:ascii="Times New Roman" w:hAnsi="Times New Roman" w:cs="Times New Roman"/>
                <w:noProof/>
                <w:sz w:val="24"/>
                <w:szCs w:val="24"/>
              </w:rPr>
              <w:t>;</w:t>
            </w:r>
          </w:p>
          <w:p w14:paraId="726AE896" w14:textId="77777777" w:rsidR="005A4D85" w:rsidRPr="004523D0" w:rsidRDefault="005A4D85" w:rsidP="005A4D85">
            <w:pPr>
              <w:pStyle w:val="ListParagraph"/>
              <w:numPr>
                <w:ilvl w:val="0"/>
                <w:numId w:val="41"/>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hindamiseks ja uuringute</w:t>
            </w:r>
            <w:r>
              <w:rPr>
                <w:rFonts w:ascii="Times New Roman" w:hAnsi="Times New Roman" w:cs="Times New Roman"/>
                <w:noProof/>
                <w:sz w:val="24"/>
                <w:szCs w:val="24"/>
              </w:rPr>
              <w:t>ks</w:t>
            </w:r>
            <w:r w:rsidRPr="004523D0">
              <w:rPr>
                <w:rFonts w:ascii="Times New Roman" w:hAnsi="Times New Roman" w:cs="Times New Roman"/>
                <w:noProof/>
                <w:sz w:val="24"/>
                <w:szCs w:val="24"/>
              </w:rPr>
              <w:t>, andmete kogumiseks</w:t>
            </w:r>
            <w:r>
              <w:rPr>
                <w:rFonts w:ascii="Times New Roman" w:hAnsi="Times New Roman" w:cs="Times New Roman"/>
                <w:noProof/>
                <w:sz w:val="24"/>
                <w:szCs w:val="24"/>
              </w:rPr>
              <w:t>;</w:t>
            </w:r>
          </w:p>
          <w:p w14:paraId="0A69CA44" w14:textId="77777777" w:rsidR="005A4D85" w:rsidRPr="004523D0" w:rsidRDefault="005A4D85" w:rsidP="005A4D85">
            <w:pPr>
              <w:pStyle w:val="ListParagraph"/>
              <w:numPr>
                <w:ilvl w:val="0"/>
                <w:numId w:val="41"/>
              </w:numPr>
              <w:spacing w:line="240" w:lineRule="auto"/>
              <w:rPr>
                <w:rFonts w:ascii="Times New Roman" w:hAnsi="Times New Roman" w:cs="Times New Roman"/>
                <w:noProof/>
                <w:sz w:val="24"/>
                <w:szCs w:val="24"/>
              </w:rPr>
            </w:pPr>
            <w:r w:rsidRPr="004523D0">
              <w:rPr>
                <w:rFonts w:ascii="Times New Roman" w:hAnsi="Times New Roman" w:cs="Times New Roman"/>
                <w:noProof/>
                <w:sz w:val="24"/>
                <w:szCs w:val="24"/>
              </w:rPr>
              <w:t xml:space="preserve">teavitus- ja </w:t>
            </w:r>
            <w:r>
              <w:rPr>
                <w:rFonts w:ascii="Times New Roman" w:hAnsi="Times New Roman" w:cs="Times New Roman"/>
                <w:noProof/>
                <w:sz w:val="24"/>
                <w:szCs w:val="24"/>
              </w:rPr>
              <w:t>teavitamis</w:t>
            </w:r>
            <w:r w:rsidRPr="004523D0">
              <w:rPr>
                <w:rFonts w:ascii="Times New Roman" w:hAnsi="Times New Roman" w:cs="Times New Roman"/>
                <w:noProof/>
                <w:sz w:val="24"/>
                <w:szCs w:val="24"/>
              </w:rPr>
              <w:t>tegevusteks</w:t>
            </w:r>
            <w:r>
              <w:rPr>
                <w:rFonts w:ascii="Times New Roman" w:hAnsi="Times New Roman" w:cs="Times New Roman"/>
                <w:noProof/>
                <w:sz w:val="24"/>
                <w:szCs w:val="24"/>
              </w:rPr>
              <w:t>.</w:t>
            </w:r>
          </w:p>
          <w:p w14:paraId="17814B47" w14:textId="77777777" w:rsidR="005A4D85" w:rsidRPr="008507A7" w:rsidRDefault="005A4D85" w:rsidP="005A4D85">
            <w:pPr>
              <w:rPr>
                <w:b/>
                <w:bCs/>
                <w:noProof/>
              </w:rPr>
            </w:pPr>
            <w:r w:rsidRPr="008507A7">
              <w:rPr>
                <w:b/>
                <w:bCs/>
                <w:noProof/>
              </w:rPr>
              <w:t xml:space="preserve">Ettevalmistamine, rakendamine, </w:t>
            </w:r>
            <w:r>
              <w:rPr>
                <w:b/>
                <w:bCs/>
                <w:noProof/>
              </w:rPr>
              <w:t>seire</w:t>
            </w:r>
            <w:r w:rsidRPr="008507A7">
              <w:rPr>
                <w:b/>
                <w:bCs/>
                <w:noProof/>
              </w:rPr>
              <w:t xml:space="preserve"> ja kontroll</w:t>
            </w:r>
          </w:p>
          <w:p w14:paraId="56319B96" w14:textId="77777777" w:rsidR="005A4D85" w:rsidRDefault="005A4D85" w:rsidP="005A4D85">
            <w:pPr>
              <w:rPr>
                <w:noProof/>
              </w:rPr>
            </w:pPr>
            <w:r>
              <w:rPr>
                <w:noProof/>
              </w:rPr>
              <w:t>Tehnilist abi kasutavad korraldusasutuse ja auditeerimisasutuse pädevad ametnikud. Siseministeeriumis töötab kuni kümme korraldusasutuse ametnikku, kes vastutavad AMIFi, ISFi ja BMVI vahendite kasutamise eest, ja kaks auditeerimisasutuse audiitorit. Tehnilist abi kasutatakse korraldusasutuse ja auditeerimisasutuse personalikuludeks, koolituseks, seminaridel ja kohtumistel osalemiseks jne.</w:t>
            </w:r>
          </w:p>
          <w:p w14:paraId="482ABD8E" w14:textId="77777777" w:rsidR="005A4D85" w:rsidRPr="008507A7" w:rsidRDefault="005A4D85" w:rsidP="005A4D85">
            <w:pPr>
              <w:rPr>
                <w:b/>
                <w:bCs/>
                <w:noProof/>
              </w:rPr>
            </w:pPr>
            <w:r w:rsidRPr="008507A7">
              <w:rPr>
                <w:b/>
                <w:bCs/>
                <w:noProof/>
              </w:rPr>
              <w:t>Suutlikkuse suurendamine</w:t>
            </w:r>
          </w:p>
          <w:p w14:paraId="2AB6D84A" w14:textId="77777777" w:rsidR="005A4D85" w:rsidRDefault="005A4D85" w:rsidP="005A4D85">
            <w:pPr>
              <w:rPr>
                <w:noProof/>
              </w:rPr>
            </w:pPr>
            <w:r>
              <w:rPr>
                <w:noProof/>
              </w:rPr>
              <w:t xml:space="preserve">Et taotlejad ja toetusesaajad saaksid projekte koostada ja ellu viia, on vaja neid nõustada ja jagada parimaid tavasid. Seepärast tagab korraldusasutus tehnilise abiga ka taotlejate ja toetusesaajate pideva koolituse, nõustamise ja juhendamise BMVI rahastuse kasutamise vallas, sh suurendades teadlikkust </w:t>
            </w:r>
            <w:r w:rsidRPr="00042198">
              <w:rPr>
                <w:noProof/>
              </w:rPr>
              <w:t>põhiõiguste kaitsest ja võrdse kohtlemise tagamisest</w:t>
            </w:r>
            <w:r>
              <w:rPr>
                <w:noProof/>
              </w:rPr>
              <w:t>.</w:t>
            </w:r>
          </w:p>
          <w:p w14:paraId="43945158" w14:textId="77777777" w:rsidR="005A4D85" w:rsidRDefault="005A4D85" w:rsidP="005A4D85">
            <w:pPr>
              <w:rPr>
                <w:noProof/>
              </w:rPr>
            </w:pPr>
            <w:r>
              <w:rPr>
                <w:noProof/>
              </w:rPr>
              <w:t>Taotlejate ja toetusesaajate koormuse vähendamiseks kasutatakse tehnilist abi uute IT-lahenduste jaoks, mille kaudu hakkab käima taotlemine, aruandlus ja kulude hüvitamine. Infosüsteem e-SFOS ehk toetuse haldamise register võetakse kasutusele selleks, et lihtsustada tehnilisi menetlusi, vähendada taotlejate, toetusesaajate ja haldusasutuste töökoormust ning aidata seega rohkem kaasa sisulistele tegevustele. E-rakendustes kasutatakse nii palju kui võimalik ühekordse sisestamise põhimõtet. Lisaks võimaldab infosüsteem korraldusasutusel jälgida tulemuste saavutamist, kulukohustuste ja väljamaksete edenemist, auditite mahtu ja tulemusi, haldus-, finants- ja kohapealseid kontrolle, eeskirjade eiramist ning tagasinõudeid.</w:t>
            </w:r>
          </w:p>
          <w:p w14:paraId="2C017B3B" w14:textId="77777777" w:rsidR="005A4D85" w:rsidRPr="008507A7" w:rsidRDefault="005A4D85" w:rsidP="005A4D85">
            <w:pPr>
              <w:rPr>
                <w:b/>
                <w:bCs/>
                <w:noProof/>
              </w:rPr>
            </w:pPr>
            <w:r w:rsidRPr="008507A7">
              <w:rPr>
                <w:b/>
                <w:bCs/>
                <w:noProof/>
              </w:rPr>
              <w:lastRenderedPageBreak/>
              <w:t>Hindamine ja uuringud, andmete kogumine</w:t>
            </w:r>
          </w:p>
          <w:p w14:paraId="4FE14D3D" w14:textId="77777777" w:rsidR="005A4D85" w:rsidRPr="008507A7" w:rsidRDefault="005A4D85" w:rsidP="005A4D85">
            <w:pPr>
              <w:rPr>
                <w:noProof/>
              </w:rPr>
            </w:pPr>
            <w:r>
              <w:rPr>
                <w:noProof/>
              </w:rPr>
              <w:t>Oluline on tagada eesmärkide õigeaegne täitmine ja vahendite tõhus kasutamine. Seetõttu on nähtud ette kaks hindamist: vahehindamine 2024. aastal ja lõpphindamine 2030. aastal. Vajaduse korral kasutatakse tehnilist abi ka lisauuringuteks ja andmete kogumiseks.</w:t>
            </w:r>
          </w:p>
          <w:p w14:paraId="115D0FF4" w14:textId="77777777" w:rsidR="005A4D85" w:rsidRPr="008507A7" w:rsidRDefault="005A4D85" w:rsidP="005A4D85">
            <w:pPr>
              <w:rPr>
                <w:b/>
                <w:bCs/>
                <w:noProof/>
              </w:rPr>
            </w:pPr>
            <w:r w:rsidRPr="008507A7">
              <w:rPr>
                <w:b/>
                <w:bCs/>
                <w:noProof/>
              </w:rPr>
              <w:t xml:space="preserve">Teave ja </w:t>
            </w:r>
            <w:r>
              <w:rPr>
                <w:b/>
                <w:bCs/>
                <w:noProof/>
              </w:rPr>
              <w:t>teavitamine</w:t>
            </w:r>
          </w:p>
          <w:p w14:paraId="3A39C19B" w14:textId="77777777" w:rsidR="005A4D85" w:rsidRDefault="005A4D85" w:rsidP="005A4D85">
            <w:pPr>
              <w:spacing w:after="0"/>
              <w:rPr>
                <w:noProof/>
              </w:rPr>
            </w:pPr>
            <w:r>
              <w:rPr>
                <w:noProof/>
              </w:rPr>
              <w:t>Tehnilist abi kasutatakse ka teavitamistegevusteks (vt punkt 7).</w:t>
            </w:r>
          </w:p>
          <w:p w14:paraId="659CAAF0" w14:textId="54C53977" w:rsidR="0055297E" w:rsidRDefault="005A4D85" w:rsidP="005A4D85">
            <w:pPr>
              <w:spacing w:before="0" w:after="0"/>
              <w:rPr>
                <w:noProof/>
              </w:rPr>
            </w:pPr>
            <w:r>
              <w:rPr>
                <w:noProof/>
              </w:rPr>
              <w:t>Ühissätete määruse artiklis 37 sätestatud tehnilist abi ei ole plaanis kasutada.</w:t>
            </w:r>
          </w:p>
        </w:tc>
      </w:tr>
      <w:bookmarkEnd w:id="211"/>
    </w:tbl>
    <w:p w14:paraId="0527A4A1" w14:textId="77777777" w:rsidR="0055297E" w:rsidRDefault="0055297E" w:rsidP="005757BD">
      <w:pPr>
        <w:spacing w:before="0" w:after="0"/>
        <w:jc w:val="left"/>
      </w:pPr>
    </w:p>
    <w:p w14:paraId="5CE364D1" w14:textId="26FF1D1B" w:rsidR="0055297E" w:rsidRPr="00BD6BE9" w:rsidRDefault="0055297E" w:rsidP="005757BD">
      <w:pPr>
        <w:spacing w:before="0" w:after="0"/>
        <w:jc w:val="left"/>
        <w:rPr>
          <w:rFonts w:eastAsia="Times New Roman"/>
          <w:szCs w:val="24"/>
          <w:lang w:val="et-EE" w:eastAsia="et-EE"/>
        </w:rPr>
      </w:pPr>
      <w:bookmarkStart w:id="212" w:name="_Hlk93922871"/>
      <w:r w:rsidRPr="00BD6BE9">
        <w:rPr>
          <w:b/>
          <w:bCs/>
          <w:szCs w:val="24"/>
        </w:rPr>
        <w:t>2.4.</w:t>
      </w:r>
      <w:r w:rsidR="005A4D85">
        <w:rPr>
          <w:b/>
          <w:bCs/>
          <w:szCs w:val="24"/>
        </w:rPr>
        <w:t>2</w:t>
      </w:r>
      <w:r w:rsidRPr="00BD6BE9">
        <w:rPr>
          <w:b/>
          <w:bCs/>
          <w:szCs w:val="24"/>
        </w:rPr>
        <w:t>.</w:t>
      </w:r>
      <w:r w:rsidRPr="00BD6BE9">
        <w:rPr>
          <w:szCs w:val="24"/>
        </w:rPr>
        <w:t xml:space="preserve"> </w:t>
      </w:r>
      <w:r w:rsidR="00EB50AE" w:rsidRPr="00C3507A">
        <w:rPr>
          <w:b/>
          <w:bCs/>
          <w:szCs w:val="24"/>
        </w:rPr>
        <w:t xml:space="preserve">Tehnilise abi </w:t>
      </w:r>
      <w:r w:rsidRPr="00C3507A">
        <w:rPr>
          <w:b/>
          <w:bCs/>
          <w:szCs w:val="24"/>
        </w:rPr>
        <w:t xml:space="preserve">esialgne jaotus </w:t>
      </w:r>
      <w:r w:rsidR="00EB50AE" w:rsidRPr="00C3507A">
        <w:rPr>
          <w:b/>
          <w:bCs/>
          <w:szCs w:val="24"/>
        </w:rPr>
        <w:t>vastavalt artikli 36 lõikele 5 ja artiklile 37</w:t>
      </w:r>
    </w:p>
    <w:p w14:paraId="1A9F85D6" w14:textId="77777777" w:rsidR="0055297E" w:rsidRPr="00BD6BE9" w:rsidRDefault="0055297E" w:rsidP="005757BD">
      <w:pPr>
        <w:spacing w:before="0" w:after="0"/>
        <w:jc w:val="left"/>
        <w:rPr>
          <w:rFonts w:eastAsia="Times New Roman"/>
          <w:b/>
          <w:bCs/>
          <w:szCs w:val="24"/>
          <w:lang w:val="et-EE" w:eastAsia="et-EE"/>
        </w:rPr>
      </w:pPr>
    </w:p>
    <w:p w14:paraId="09E712E9" w14:textId="31AF1EF7" w:rsidR="0055297E" w:rsidRPr="00BD6BE9" w:rsidRDefault="0055297E" w:rsidP="00C3507A">
      <w:pPr>
        <w:spacing w:before="0"/>
        <w:jc w:val="left"/>
        <w:rPr>
          <w:rFonts w:eastAsia="Times New Roman"/>
          <w:b/>
          <w:bCs/>
          <w:szCs w:val="24"/>
          <w:lang w:val="et-EE" w:eastAsia="et-EE"/>
        </w:rPr>
      </w:pPr>
      <w:r w:rsidRPr="00BD6BE9">
        <w:rPr>
          <w:rFonts w:eastAsia="Times New Roman"/>
          <w:b/>
          <w:bCs/>
          <w:szCs w:val="24"/>
          <w:lang w:val="et-EE" w:eastAsia="et-EE"/>
        </w:rPr>
        <w:t>Tabel 10. Esialgne jaotus</w:t>
      </w:r>
    </w:p>
    <w:tbl>
      <w:tblPr>
        <w:tblStyle w:val="TableGrid31"/>
        <w:tblW w:w="0" w:type="auto"/>
        <w:tblInd w:w="-34" w:type="dxa"/>
        <w:tblLook w:val="04A0" w:firstRow="1" w:lastRow="0" w:firstColumn="1" w:lastColumn="0" w:noHBand="0" w:noVBand="1"/>
      </w:tblPr>
      <w:tblGrid>
        <w:gridCol w:w="4537"/>
        <w:gridCol w:w="1701"/>
        <w:gridCol w:w="2551"/>
      </w:tblGrid>
      <w:tr w:rsidR="0055297E" w:rsidRPr="0055297E" w14:paraId="658FCE5A" w14:textId="77777777" w:rsidTr="003F667C">
        <w:tc>
          <w:tcPr>
            <w:tcW w:w="4537" w:type="dxa"/>
          </w:tcPr>
          <w:bookmarkEnd w:id="212"/>
          <w:p w14:paraId="5021C9FE" w14:textId="77777777" w:rsidR="0055297E" w:rsidRPr="00BD6BE9" w:rsidRDefault="0055297E" w:rsidP="005757BD">
            <w:pPr>
              <w:rPr>
                <w:rFonts w:eastAsiaTheme="minorHAnsi"/>
                <w:b/>
                <w:noProof/>
                <w:sz w:val="20"/>
                <w:lang w:eastAsia="en-US"/>
              </w:rPr>
            </w:pPr>
            <w:r w:rsidRPr="00BD6BE9">
              <w:rPr>
                <w:rFonts w:eastAsiaTheme="minorHAnsi"/>
                <w:b/>
                <w:noProof/>
                <w:sz w:val="20"/>
                <w:lang w:eastAsia="en-US"/>
              </w:rPr>
              <w:t>Sekkumise liik</w:t>
            </w:r>
          </w:p>
        </w:tc>
        <w:tc>
          <w:tcPr>
            <w:tcW w:w="1701" w:type="dxa"/>
          </w:tcPr>
          <w:p w14:paraId="3B4EFF13" w14:textId="77777777" w:rsidR="0055297E" w:rsidRPr="00BD6BE9" w:rsidRDefault="0055297E" w:rsidP="005757BD">
            <w:pPr>
              <w:rPr>
                <w:rFonts w:eastAsiaTheme="minorHAnsi"/>
                <w:b/>
                <w:noProof/>
                <w:sz w:val="20"/>
                <w:lang w:eastAsia="en-US"/>
              </w:rPr>
            </w:pPr>
            <w:r w:rsidRPr="00BD6BE9">
              <w:rPr>
                <w:rFonts w:eastAsiaTheme="minorHAnsi"/>
                <w:b/>
                <w:noProof/>
                <w:sz w:val="20"/>
                <w:lang w:eastAsia="en-US"/>
              </w:rPr>
              <w:t>Kood</w:t>
            </w:r>
          </w:p>
        </w:tc>
        <w:tc>
          <w:tcPr>
            <w:tcW w:w="2551" w:type="dxa"/>
          </w:tcPr>
          <w:p w14:paraId="609C41A9" w14:textId="07AC5963" w:rsidR="0055297E" w:rsidRPr="00BD6BE9" w:rsidRDefault="0055297E" w:rsidP="005757BD">
            <w:pPr>
              <w:jc w:val="right"/>
              <w:rPr>
                <w:rFonts w:eastAsiaTheme="minorHAnsi"/>
                <w:b/>
                <w:noProof/>
                <w:sz w:val="20"/>
                <w:lang w:eastAsia="en-US"/>
              </w:rPr>
            </w:pPr>
            <w:r w:rsidRPr="00BD6BE9">
              <w:rPr>
                <w:rFonts w:eastAsiaTheme="minorHAnsi"/>
                <w:b/>
                <w:noProof/>
                <w:sz w:val="20"/>
                <w:lang w:eastAsia="en-US"/>
              </w:rPr>
              <w:t>E</w:t>
            </w:r>
            <w:r w:rsidR="00734AB7">
              <w:rPr>
                <w:rFonts w:eastAsiaTheme="minorHAnsi"/>
                <w:b/>
                <w:noProof/>
                <w:sz w:val="20"/>
                <w:lang w:eastAsia="en-US"/>
              </w:rPr>
              <w:t>sialgne</w:t>
            </w:r>
            <w:r w:rsidRPr="00BD6BE9">
              <w:rPr>
                <w:rFonts w:eastAsiaTheme="minorHAnsi"/>
                <w:b/>
                <w:noProof/>
                <w:sz w:val="20"/>
                <w:lang w:eastAsia="en-US"/>
              </w:rPr>
              <w:t xml:space="preserve"> </w:t>
            </w:r>
            <w:r w:rsidR="00734AB7">
              <w:rPr>
                <w:rFonts w:eastAsiaTheme="minorHAnsi"/>
                <w:b/>
                <w:noProof/>
                <w:sz w:val="20"/>
                <w:lang w:eastAsia="en-US"/>
              </w:rPr>
              <w:t>summa</w:t>
            </w:r>
            <w:r w:rsidR="00734AB7" w:rsidRPr="00BD6BE9">
              <w:rPr>
                <w:rFonts w:eastAsiaTheme="minorHAnsi"/>
                <w:b/>
                <w:noProof/>
                <w:sz w:val="20"/>
                <w:lang w:eastAsia="en-US"/>
              </w:rPr>
              <w:t xml:space="preserve"> </w:t>
            </w:r>
            <w:r w:rsidRPr="00BD6BE9">
              <w:rPr>
                <w:rFonts w:eastAsiaTheme="minorHAnsi"/>
                <w:b/>
                <w:noProof/>
                <w:sz w:val="20"/>
                <w:lang w:eastAsia="en-US"/>
              </w:rPr>
              <w:t>(eurodes)</w:t>
            </w:r>
          </w:p>
        </w:tc>
      </w:tr>
      <w:tr w:rsidR="00D343F3" w:rsidRPr="0055297E" w14:paraId="5724D30D" w14:textId="77777777" w:rsidTr="00DC643F">
        <w:tc>
          <w:tcPr>
            <w:tcW w:w="4537" w:type="dxa"/>
          </w:tcPr>
          <w:p w14:paraId="58EC4A5B" w14:textId="77777777" w:rsidR="00D343F3" w:rsidRPr="00BD6BE9" w:rsidRDefault="00D343F3" w:rsidP="00D343F3">
            <w:pPr>
              <w:rPr>
                <w:sz w:val="20"/>
              </w:rPr>
            </w:pPr>
            <w:r w:rsidRPr="00BD6BE9">
              <w:rPr>
                <w:sz w:val="20"/>
              </w:rPr>
              <w:t>Teave ja teavitamine</w:t>
            </w:r>
          </w:p>
        </w:tc>
        <w:tc>
          <w:tcPr>
            <w:tcW w:w="1701" w:type="dxa"/>
          </w:tcPr>
          <w:p w14:paraId="7BED61F7" w14:textId="3C8B44EF" w:rsidR="00D343F3" w:rsidRPr="00BD6BE9" w:rsidRDefault="00D343F3" w:rsidP="00D343F3">
            <w:pPr>
              <w:rPr>
                <w:rFonts w:eastAsiaTheme="minorHAnsi"/>
                <w:noProof/>
                <w:sz w:val="20"/>
              </w:rPr>
            </w:pPr>
            <w:ins w:id="213" w:author="Ülle Leht" w:date="2025-07-11T12:59:00Z">
              <w:r w:rsidRPr="00B024F7">
                <w:rPr>
                  <w:rFonts w:eastAsia="Times New Roman"/>
                  <w:noProof/>
                  <w:sz w:val="20"/>
                </w:rPr>
                <w:t>001</w:t>
              </w:r>
            </w:ins>
            <w:del w:id="214" w:author="Ülle Leht" w:date="2025-07-11T12:59:00Z">
              <w:r w:rsidRPr="00BD6BE9" w:rsidDel="00936C3A">
                <w:rPr>
                  <w:rFonts w:eastAsiaTheme="minorHAnsi"/>
                  <w:noProof/>
                  <w:sz w:val="20"/>
                </w:rPr>
                <w:delText>034</w:delText>
              </w:r>
            </w:del>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14:paraId="5CD449EC" w14:textId="3A4BD8C6" w:rsidR="00D343F3" w:rsidRPr="003229D7" w:rsidRDefault="00D343F3" w:rsidP="00D343F3">
            <w:pPr>
              <w:jc w:val="right"/>
              <w:rPr>
                <w:rFonts w:eastAsiaTheme="minorHAnsi"/>
                <w:noProof/>
                <w:sz w:val="20"/>
              </w:rPr>
            </w:pPr>
            <w:ins w:id="215" w:author="Ülle Leht" w:date="2025-07-11T12:59:00Z">
              <w:r>
                <w:rPr>
                  <w:bCs/>
                  <w:sz w:val="20"/>
                </w:rPr>
                <w:t>17 515,71</w:t>
              </w:r>
            </w:ins>
            <w:del w:id="216" w:author="Ülle Leht" w:date="2025-07-11T12:59:00Z">
              <w:r w:rsidRPr="003229D7" w:rsidDel="00936C3A">
                <w:rPr>
                  <w:bCs/>
                  <w:sz w:val="20"/>
                </w:rPr>
                <w:delText>32 348,4</w:delText>
              </w:r>
              <w:r w:rsidDel="00936C3A">
                <w:rPr>
                  <w:bCs/>
                  <w:sz w:val="20"/>
                </w:rPr>
                <w:delText>4</w:delText>
              </w:r>
              <w:r w:rsidRPr="003229D7" w:rsidDel="00936C3A">
                <w:rPr>
                  <w:bCs/>
                  <w:sz w:val="20"/>
                </w:rPr>
                <w:delText xml:space="preserve">  </w:delText>
              </w:r>
            </w:del>
          </w:p>
        </w:tc>
      </w:tr>
      <w:tr w:rsidR="00D343F3" w:rsidRPr="0055297E" w14:paraId="758DCA68" w14:textId="77777777" w:rsidTr="00DC643F">
        <w:tc>
          <w:tcPr>
            <w:tcW w:w="4537" w:type="dxa"/>
          </w:tcPr>
          <w:p w14:paraId="3AC17E47" w14:textId="77777777" w:rsidR="00D343F3" w:rsidRPr="00BD6BE9" w:rsidRDefault="00D343F3" w:rsidP="00D343F3">
            <w:pPr>
              <w:rPr>
                <w:sz w:val="20"/>
              </w:rPr>
            </w:pPr>
            <w:r w:rsidRPr="00BD6BE9">
              <w:rPr>
                <w:sz w:val="20"/>
              </w:rPr>
              <w:t>Ettevalmistamine, rakendamine, seire ja kontroll</w:t>
            </w:r>
          </w:p>
        </w:tc>
        <w:tc>
          <w:tcPr>
            <w:tcW w:w="1701" w:type="dxa"/>
          </w:tcPr>
          <w:p w14:paraId="2C163A7E" w14:textId="34BE477B" w:rsidR="00D343F3" w:rsidRPr="00BD6BE9" w:rsidRDefault="00D343F3" w:rsidP="00D343F3">
            <w:pPr>
              <w:rPr>
                <w:rFonts w:eastAsiaTheme="minorHAnsi"/>
                <w:noProof/>
                <w:sz w:val="20"/>
              </w:rPr>
            </w:pPr>
            <w:ins w:id="217" w:author="Ülle Leht" w:date="2025-07-11T12:59:00Z">
              <w:r w:rsidRPr="00C427C2">
                <w:rPr>
                  <w:rFonts w:eastAsia="Times New Roman"/>
                  <w:noProof/>
                  <w:sz w:val="20"/>
                </w:rPr>
                <w:t>002</w:t>
              </w:r>
            </w:ins>
            <w:del w:id="218" w:author="Ülle Leht" w:date="2025-07-11T12:59:00Z">
              <w:r w:rsidRPr="00BD6BE9" w:rsidDel="00936C3A">
                <w:rPr>
                  <w:rFonts w:eastAsiaTheme="minorHAnsi"/>
                  <w:noProof/>
                  <w:sz w:val="20"/>
                </w:rPr>
                <w:delText>035</w:delText>
              </w:r>
            </w:del>
          </w:p>
        </w:tc>
        <w:tc>
          <w:tcPr>
            <w:tcW w:w="2551" w:type="dxa"/>
            <w:tcBorders>
              <w:top w:val="nil"/>
              <w:left w:val="single" w:sz="4" w:space="0" w:color="auto"/>
              <w:bottom w:val="single" w:sz="4" w:space="0" w:color="auto"/>
              <w:right w:val="single" w:sz="4" w:space="0" w:color="auto"/>
            </w:tcBorders>
            <w:shd w:val="clear" w:color="auto" w:fill="auto"/>
            <w:vAlign w:val="bottom"/>
          </w:tcPr>
          <w:p w14:paraId="6BCEBF4C" w14:textId="77048D17" w:rsidR="00D343F3" w:rsidRPr="003229D7" w:rsidRDefault="00D343F3" w:rsidP="00D343F3">
            <w:pPr>
              <w:jc w:val="right"/>
              <w:rPr>
                <w:rFonts w:eastAsiaTheme="minorHAnsi"/>
                <w:noProof/>
                <w:sz w:val="20"/>
              </w:rPr>
            </w:pPr>
            <w:ins w:id="219" w:author="Ülle Leht" w:date="2025-07-11T12:59:00Z">
              <w:r>
                <w:rPr>
                  <w:bCs/>
                  <w:sz w:val="20"/>
                </w:rPr>
                <w:t>1 488 835,21</w:t>
              </w:r>
              <w:r w:rsidRPr="00217F8D">
                <w:rPr>
                  <w:bCs/>
                  <w:sz w:val="20"/>
                </w:rPr>
                <w:t xml:space="preserve">  </w:t>
              </w:r>
            </w:ins>
            <w:del w:id="220" w:author="Ülle Leht" w:date="2025-07-11T12:59:00Z">
              <w:r w:rsidRPr="003229D7" w:rsidDel="00936C3A">
                <w:rPr>
                  <w:bCs/>
                  <w:sz w:val="20"/>
                </w:rPr>
                <w:delText xml:space="preserve">1 471 853,59  </w:delText>
              </w:r>
            </w:del>
          </w:p>
        </w:tc>
      </w:tr>
      <w:tr w:rsidR="00D343F3" w:rsidRPr="0055297E" w14:paraId="15CC6A52" w14:textId="77777777" w:rsidTr="00DC643F">
        <w:tc>
          <w:tcPr>
            <w:tcW w:w="4537" w:type="dxa"/>
          </w:tcPr>
          <w:p w14:paraId="5B9AE51A" w14:textId="0D63EBDC" w:rsidR="00D343F3" w:rsidRPr="00BD6BE9" w:rsidRDefault="00D343F3" w:rsidP="00D343F3">
            <w:pPr>
              <w:rPr>
                <w:sz w:val="20"/>
              </w:rPr>
            </w:pPr>
            <w:r w:rsidRPr="00BD6BE9">
              <w:rPr>
                <w:sz w:val="20"/>
              </w:rPr>
              <w:t>Hindamine ja uuringud, andmete kogumine</w:t>
            </w:r>
          </w:p>
        </w:tc>
        <w:tc>
          <w:tcPr>
            <w:tcW w:w="1701" w:type="dxa"/>
          </w:tcPr>
          <w:p w14:paraId="6053F0E2" w14:textId="616604A0" w:rsidR="00D343F3" w:rsidRPr="00BD6BE9" w:rsidRDefault="00D343F3" w:rsidP="00D343F3">
            <w:pPr>
              <w:rPr>
                <w:rFonts w:eastAsiaTheme="minorHAnsi"/>
                <w:noProof/>
                <w:sz w:val="20"/>
              </w:rPr>
            </w:pPr>
            <w:ins w:id="221" w:author="Ülle Leht" w:date="2025-07-11T12:59:00Z">
              <w:r w:rsidRPr="00C427C2">
                <w:rPr>
                  <w:rFonts w:eastAsia="Times New Roman"/>
                  <w:noProof/>
                  <w:sz w:val="20"/>
                </w:rPr>
                <w:t>003</w:t>
              </w:r>
            </w:ins>
            <w:del w:id="222" w:author="Ülle Leht" w:date="2025-07-11T12:59:00Z">
              <w:r w:rsidRPr="00BD6BE9" w:rsidDel="00936C3A">
                <w:rPr>
                  <w:rFonts w:eastAsiaTheme="minorHAnsi"/>
                  <w:noProof/>
                  <w:sz w:val="20"/>
                </w:rPr>
                <w:delText>036</w:delText>
              </w:r>
            </w:del>
          </w:p>
        </w:tc>
        <w:tc>
          <w:tcPr>
            <w:tcW w:w="2551" w:type="dxa"/>
            <w:tcBorders>
              <w:top w:val="nil"/>
              <w:left w:val="single" w:sz="4" w:space="0" w:color="auto"/>
              <w:bottom w:val="single" w:sz="4" w:space="0" w:color="auto"/>
              <w:right w:val="single" w:sz="4" w:space="0" w:color="auto"/>
            </w:tcBorders>
            <w:shd w:val="clear" w:color="auto" w:fill="auto"/>
            <w:vAlign w:val="bottom"/>
          </w:tcPr>
          <w:p w14:paraId="0F4CF129" w14:textId="362AF24F" w:rsidR="00D343F3" w:rsidRPr="003229D7" w:rsidRDefault="00D343F3" w:rsidP="00D343F3">
            <w:pPr>
              <w:jc w:val="right"/>
              <w:rPr>
                <w:rFonts w:eastAsiaTheme="minorHAnsi"/>
                <w:noProof/>
                <w:sz w:val="20"/>
              </w:rPr>
            </w:pPr>
            <w:ins w:id="223" w:author="Ülle Leht" w:date="2025-07-11T12:59:00Z">
              <w:r>
                <w:rPr>
                  <w:bCs/>
                  <w:sz w:val="20"/>
                </w:rPr>
                <w:t>122 609,96</w:t>
              </w:r>
              <w:r w:rsidRPr="00217F8D">
                <w:rPr>
                  <w:bCs/>
                  <w:sz w:val="20"/>
                </w:rPr>
                <w:t xml:space="preserve">  </w:t>
              </w:r>
            </w:ins>
            <w:del w:id="224" w:author="Ülle Leht" w:date="2025-07-11T12:59:00Z">
              <w:r w:rsidRPr="003229D7" w:rsidDel="00936C3A">
                <w:rPr>
                  <w:bCs/>
                  <w:sz w:val="20"/>
                </w:rPr>
                <w:delText xml:space="preserve">48 522,65  </w:delText>
              </w:r>
            </w:del>
          </w:p>
        </w:tc>
      </w:tr>
      <w:tr w:rsidR="00D343F3" w:rsidRPr="0055297E" w14:paraId="21D3D09D" w14:textId="77777777" w:rsidTr="00DC643F">
        <w:tc>
          <w:tcPr>
            <w:tcW w:w="4537" w:type="dxa"/>
          </w:tcPr>
          <w:p w14:paraId="5E1776A6" w14:textId="77777777" w:rsidR="00D343F3" w:rsidRPr="00BD6BE9" w:rsidRDefault="00D343F3" w:rsidP="00D343F3">
            <w:pPr>
              <w:rPr>
                <w:rFonts w:eastAsiaTheme="minorHAnsi"/>
                <w:noProof/>
                <w:sz w:val="20"/>
              </w:rPr>
            </w:pPr>
            <w:r w:rsidRPr="00BD6BE9">
              <w:rPr>
                <w:sz w:val="20"/>
              </w:rPr>
              <w:t>Suutlikkuse suurendamine</w:t>
            </w:r>
          </w:p>
        </w:tc>
        <w:tc>
          <w:tcPr>
            <w:tcW w:w="1701" w:type="dxa"/>
          </w:tcPr>
          <w:p w14:paraId="452F943F" w14:textId="6376C186" w:rsidR="00D343F3" w:rsidRPr="00BD6BE9" w:rsidRDefault="00D343F3" w:rsidP="00D343F3">
            <w:pPr>
              <w:rPr>
                <w:rFonts w:eastAsiaTheme="minorHAnsi"/>
                <w:noProof/>
                <w:sz w:val="20"/>
              </w:rPr>
            </w:pPr>
            <w:ins w:id="225" w:author="Ülle Leht" w:date="2025-07-11T12:59:00Z">
              <w:r w:rsidRPr="00C427C2">
                <w:rPr>
                  <w:rFonts w:eastAsia="Times New Roman"/>
                  <w:noProof/>
                  <w:sz w:val="20"/>
                </w:rPr>
                <w:t>004</w:t>
              </w:r>
            </w:ins>
            <w:del w:id="226" w:author="Ülle Leht" w:date="2025-07-11T12:59:00Z">
              <w:r w:rsidRPr="00BD6BE9" w:rsidDel="00936C3A">
                <w:rPr>
                  <w:rFonts w:eastAsiaTheme="minorHAnsi"/>
                  <w:noProof/>
                  <w:sz w:val="20"/>
                </w:rPr>
                <w:delText>037</w:delText>
              </w:r>
            </w:del>
          </w:p>
        </w:tc>
        <w:tc>
          <w:tcPr>
            <w:tcW w:w="2551" w:type="dxa"/>
            <w:tcBorders>
              <w:top w:val="nil"/>
              <w:left w:val="single" w:sz="4" w:space="0" w:color="auto"/>
              <w:bottom w:val="single" w:sz="4" w:space="0" w:color="auto"/>
              <w:right w:val="single" w:sz="4" w:space="0" w:color="auto"/>
            </w:tcBorders>
            <w:shd w:val="clear" w:color="auto" w:fill="auto"/>
            <w:vAlign w:val="bottom"/>
          </w:tcPr>
          <w:p w14:paraId="4D571BD6" w14:textId="20C0757A" w:rsidR="00D343F3" w:rsidRPr="003229D7" w:rsidRDefault="00D343F3" w:rsidP="00D343F3">
            <w:pPr>
              <w:jc w:val="right"/>
              <w:rPr>
                <w:rFonts w:eastAsiaTheme="minorHAnsi"/>
                <w:noProof/>
                <w:sz w:val="20"/>
              </w:rPr>
            </w:pPr>
            <w:ins w:id="227" w:author="Ülle Leht" w:date="2025-07-11T12:59:00Z">
              <w:r>
                <w:rPr>
                  <w:rFonts w:eastAsia="Times New Roman"/>
                  <w:noProof/>
                  <w:sz w:val="20"/>
                </w:rPr>
                <w:t>122 609,96</w:t>
              </w:r>
            </w:ins>
            <w:del w:id="228" w:author="Ülle Leht" w:date="2025-07-11T12:59:00Z">
              <w:r w:rsidRPr="003229D7" w:rsidDel="00936C3A">
                <w:rPr>
                  <w:rFonts w:eastAsia="Times New Roman"/>
                  <w:noProof/>
                  <w:sz w:val="20"/>
                </w:rPr>
                <w:delText>64 696,86</w:delText>
              </w:r>
            </w:del>
          </w:p>
        </w:tc>
      </w:tr>
    </w:tbl>
    <w:p w14:paraId="362CA1C7" w14:textId="75D6F435" w:rsidR="00505880" w:rsidRDefault="00505880" w:rsidP="005A4D85">
      <w:pPr>
        <w:spacing w:before="0" w:after="200"/>
        <w:jc w:val="left"/>
        <w:rPr>
          <w:rFonts w:eastAsia="Times New Roman"/>
          <w:noProof/>
          <w:szCs w:val="24"/>
        </w:rPr>
      </w:pPr>
    </w:p>
    <w:p w14:paraId="4B9585EF" w14:textId="77777777" w:rsidR="0006218F" w:rsidRDefault="0006218F" w:rsidP="005A4D85">
      <w:pPr>
        <w:spacing w:before="0" w:after="200"/>
        <w:jc w:val="left"/>
        <w:rPr>
          <w:rFonts w:eastAsia="Times New Roman"/>
          <w:b/>
          <w:iCs/>
          <w:noProof/>
          <w:szCs w:val="24"/>
        </w:rPr>
      </w:pPr>
      <w:r>
        <w:rPr>
          <w:rFonts w:eastAsia="Times New Roman"/>
          <w:b/>
          <w:iCs/>
          <w:noProof/>
          <w:szCs w:val="24"/>
        </w:rPr>
        <w:br w:type="page"/>
      </w:r>
    </w:p>
    <w:p w14:paraId="74F59A1E" w14:textId="7435B60A" w:rsidR="004144EB" w:rsidRDefault="003C4215" w:rsidP="005757BD">
      <w:pPr>
        <w:numPr>
          <w:ilvl w:val="0"/>
          <w:numId w:val="32"/>
        </w:numPr>
        <w:spacing w:before="240" w:after="240"/>
        <w:rPr>
          <w:rFonts w:eastAsia="Times New Roman"/>
          <w:b/>
          <w:iCs/>
          <w:noProof/>
          <w:szCs w:val="24"/>
        </w:rPr>
      </w:pPr>
      <w:r>
        <w:rPr>
          <w:rFonts w:eastAsia="Times New Roman"/>
          <w:b/>
          <w:iCs/>
          <w:noProof/>
          <w:szCs w:val="24"/>
        </w:rPr>
        <w:lastRenderedPageBreak/>
        <w:t>Rahastamiskava</w:t>
      </w:r>
    </w:p>
    <w:p w14:paraId="7B50E748" w14:textId="79EDEA6D" w:rsidR="00C04661" w:rsidRPr="00A730C2" w:rsidRDefault="00C04661" w:rsidP="005757BD">
      <w:pPr>
        <w:spacing w:before="240" w:after="240"/>
        <w:ind w:left="360"/>
        <w:rPr>
          <w:rFonts w:eastAsia="Times New Roman"/>
          <w:b/>
          <w:bCs/>
          <w:iCs/>
          <w:noProof/>
          <w:szCs w:val="24"/>
        </w:rPr>
      </w:pPr>
      <w:r w:rsidRPr="00A730C2">
        <w:rPr>
          <w:rFonts w:eastAsia="Times New Roman"/>
          <w:b/>
          <w:bCs/>
          <w:iCs/>
          <w:noProof/>
          <w:szCs w:val="24"/>
        </w:rPr>
        <w:t xml:space="preserve">Tabel </w:t>
      </w:r>
      <w:r w:rsidR="00A730C2" w:rsidRPr="00A730C2">
        <w:rPr>
          <w:rFonts w:eastAsia="Times New Roman"/>
          <w:b/>
          <w:bCs/>
          <w:iCs/>
          <w:noProof/>
          <w:szCs w:val="24"/>
        </w:rPr>
        <w:t>1</w:t>
      </w:r>
      <w:r w:rsidR="0055297E">
        <w:rPr>
          <w:rFonts w:eastAsia="Times New Roman"/>
          <w:b/>
          <w:bCs/>
          <w:iCs/>
          <w:noProof/>
          <w:szCs w:val="24"/>
        </w:rPr>
        <w:t>2</w:t>
      </w:r>
      <w:r w:rsidRPr="00A730C2">
        <w:rPr>
          <w:rFonts w:eastAsia="Times New Roman"/>
          <w:b/>
          <w:bCs/>
          <w:iCs/>
          <w:noProof/>
          <w:szCs w:val="24"/>
        </w:rPr>
        <w:t>. Kõik rahalised eraldised fondide ja liikmesriigi osaluste kaupa</w:t>
      </w:r>
    </w:p>
    <w:tbl>
      <w:tblPr>
        <w:tblStyle w:val="TableGrid"/>
        <w:tblW w:w="15696" w:type="dxa"/>
        <w:jc w:val="center"/>
        <w:tblLayout w:type="fixed"/>
        <w:tblLook w:val="04A0" w:firstRow="1" w:lastRow="0" w:firstColumn="1" w:lastColumn="0" w:noHBand="0" w:noVBand="1"/>
      </w:tblPr>
      <w:tblGrid>
        <w:gridCol w:w="1374"/>
        <w:gridCol w:w="39"/>
        <w:gridCol w:w="2410"/>
        <w:gridCol w:w="2126"/>
        <w:gridCol w:w="1843"/>
        <w:gridCol w:w="1842"/>
        <w:gridCol w:w="1985"/>
        <w:gridCol w:w="850"/>
        <w:gridCol w:w="1560"/>
        <w:gridCol w:w="1667"/>
        <w:tblGridChange w:id="229">
          <w:tblGrid>
            <w:gridCol w:w="1374"/>
            <w:gridCol w:w="39"/>
            <w:gridCol w:w="2410"/>
            <w:gridCol w:w="2126"/>
            <w:gridCol w:w="1843"/>
            <w:gridCol w:w="1842"/>
            <w:gridCol w:w="1985"/>
            <w:gridCol w:w="850"/>
            <w:gridCol w:w="1560"/>
            <w:gridCol w:w="1667"/>
          </w:tblGrid>
        </w:tblGridChange>
      </w:tblGrid>
      <w:tr w:rsidR="001E1AC0" w:rsidRPr="00845A73" w14:paraId="020480CE" w14:textId="77777777" w:rsidTr="00BD6BE9">
        <w:trPr>
          <w:trHeight w:val="875"/>
          <w:jc w:val="center"/>
        </w:trPr>
        <w:tc>
          <w:tcPr>
            <w:tcW w:w="1374" w:type="dxa"/>
            <w:vMerge w:val="restart"/>
          </w:tcPr>
          <w:p w14:paraId="1CA96740" w14:textId="59C2601C" w:rsidR="004144EB" w:rsidRPr="00BD6BE9" w:rsidRDefault="000E6EF4" w:rsidP="005757BD">
            <w:pPr>
              <w:pStyle w:val="Text1"/>
              <w:ind w:left="0"/>
              <w:rPr>
                <w:rFonts w:cs="Times New Roman"/>
                <w:b/>
                <w:noProof/>
                <w:sz w:val="20"/>
                <w:szCs w:val="20"/>
              </w:rPr>
            </w:pPr>
            <w:r w:rsidRPr="00BD6BE9">
              <w:rPr>
                <w:rFonts w:cs="Times New Roman"/>
                <w:b/>
                <w:noProof/>
                <w:sz w:val="20"/>
                <w:szCs w:val="20"/>
              </w:rPr>
              <w:br w:type="page"/>
            </w:r>
            <w:r w:rsidR="00C04661" w:rsidRPr="00BD6BE9">
              <w:rPr>
                <w:rFonts w:cs="Times New Roman"/>
                <w:b/>
                <w:noProof/>
                <w:sz w:val="20"/>
                <w:szCs w:val="20"/>
              </w:rPr>
              <w:t>Erieesmärk</w:t>
            </w:r>
          </w:p>
          <w:p w14:paraId="29EAB820" w14:textId="77777777" w:rsidR="004144EB" w:rsidRPr="00BD6BE9" w:rsidRDefault="004144EB" w:rsidP="005757BD">
            <w:pPr>
              <w:pStyle w:val="Text1"/>
              <w:ind w:left="-1254" w:firstLine="1254"/>
              <w:rPr>
                <w:rFonts w:cs="Times New Roman"/>
                <w:b/>
                <w:noProof/>
                <w:sz w:val="20"/>
                <w:szCs w:val="20"/>
              </w:rPr>
            </w:pPr>
          </w:p>
        </w:tc>
        <w:tc>
          <w:tcPr>
            <w:tcW w:w="2449" w:type="dxa"/>
            <w:gridSpan w:val="2"/>
            <w:vMerge w:val="restart"/>
          </w:tcPr>
          <w:p w14:paraId="07DACA6B" w14:textId="1449F2F2" w:rsidR="004144EB" w:rsidRPr="00BD6BE9" w:rsidRDefault="00C04661" w:rsidP="005757BD">
            <w:pPr>
              <w:pStyle w:val="Text1"/>
              <w:ind w:left="0"/>
              <w:rPr>
                <w:rFonts w:cs="Times New Roman"/>
                <w:b/>
                <w:noProof/>
                <w:sz w:val="20"/>
                <w:szCs w:val="20"/>
              </w:rPr>
            </w:pPr>
            <w:r w:rsidRPr="00BD6BE9">
              <w:rPr>
                <w:rFonts w:cs="Times New Roman"/>
                <w:b/>
                <w:noProof/>
                <w:sz w:val="20"/>
                <w:szCs w:val="20"/>
              </w:rPr>
              <w:t>Meetme liik</w:t>
            </w:r>
          </w:p>
        </w:tc>
        <w:tc>
          <w:tcPr>
            <w:tcW w:w="2126" w:type="dxa"/>
            <w:vMerge w:val="restart"/>
          </w:tcPr>
          <w:p w14:paraId="6F941EB8" w14:textId="1E89CA22" w:rsidR="004144EB" w:rsidRPr="00BD6BE9" w:rsidRDefault="00C04661" w:rsidP="00C3507A">
            <w:pPr>
              <w:pStyle w:val="Text1"/>
              <w:ind w:left="0"/>
              <w:jc w:val="left"/>
              <w:rPr>
                <w:rFonts w:cs="Times New Roman"/>
                <w:b/>
                <w:noProof/>
                <w:sz w:val="20"/>
                <w:szCs w:val="20"/>
              </w:rPr>
            </w:pPr>
            <w:r w:rsidRPr="00BD6BE9">
              <w:rPr>
                <w:rFonts w:cs="Times New Roman"/>
                <w:b/>
                <w:sz w:val="20"/>
                <w:szCs w:val="20"/>
              </w:rPr>
              <w:t>Liidu toetuse arvutamise alus (kogusumma või avalik sektor)</w:t>
            </w:r>
          </w:p>
        </w:tc>
        <w:tc>
          <w:tcPr>
            <w:tcW w:w="1843" w:type="dxa"/>
            <w:vMerge w:val="restart"/>
          </w:tcPr>
          <w:p w14:paraId="544F2748" w14:textId="054765AA" w:rsidR="004144EB" w:rsidRPr="00BD6BE9" w:rsidRDefault="00C04661" w:rsidP="005757BD">
            <w:pPr>
              <w:pStyle w:val="Text1"/>
              <w:ind w:left="0"/>
              <w:rPr>
                <w:rFonts w:cs="Times New Roman"/>
                <w:b/>
                <w:noProof/>
                <w:sz w:val="20"/>
                <w:szCs w:val="20"/>
              </w:rPr>
            </w:pPr>
            <w:r w:rsidRPr="00BD6BE9">
              <w:rPr>
                <w:rFonts w:cs="Times New Roman"/>
                <w:b/>
                <w:sz w:val="20"/>
                <w:szCs w:val="20"/>
              </w:rPr>
              <w:t>Liidu osalus (a)</w:t>
            </w:r>
          </w:p>
        </w:tc>
        <w:tc>
          <w:tcPr>
            <w:tcW w:w="1842" w:type="dxa"/>
            <w:vMerge w:val="restart"/>
          </w:tcPr>
          <w:p w14:paraId="2F818318" w14:textId="3D1DF7BD" w:rsidR="004144EB" w:rsidRPr="00BD6BE9" w:rsidRDefault="00C04661" w:rsidP="005757BD">
            <w:pPr>
              <w:pStyle w:val="Text1"/>
              <w:ind w:left="0"/>
              <w:rPr>
                <w:rFonts w:cs="Times New Roman"/>
                <w:b/>
                <w:noProof/>
                <w:sz w:val="20"/>
                <w:szCs w:val="20"/>
                <w:lang w:val="fr-BE"/>
              </w:rPr>
            </w:pPr>
            <w:r w:rsidRPr="00BD6BE9">
              <w:rPr>
                <w:rFonts w:cs="Times New Roman"/>
                <w:b/>
                <w:sz w:val="20"/>
                <w:szCs w:val="20"/>
              </w:rPr>
              <w:t>Liikmesriigi</w:t>
            </w:r>
            <w:ins w:id="230" w:author="Ülle Leht" w:date="2025-07-11T13:09:00Z">
              <w:r w:rsidR="00365233">
                <w:rPr>
                  <w:rFonts w:cs="Times New Roman"/>
                  <w:b/>
                  <w:sz w:val="20"/>
                  <w:szCs w:val="20"/>
                </w:rPr>
                <w:t xml:space="preserve"> </w:t>
              </w:r>
            </w:ins>
            <w:r w:rsidRPr="00BD6BE9">
              <w:rPr>
                <w:rFonts w:cs="Times New Roman"/>
                <w:b/>
                <w:sz w:val="20"/>
                <w:szCs w:val="20"/>
              </w:rPr>
              <w:t>osalus (b)=(c)+(d)</w:t>
            </w:r>
          </w:p>
        </w:tc>
        <w:tc>
          <w:tcPr>
            <w:tcW w:w="2835" w:type="dxa"/>
            <w:gridSpan w:val="2"/>
          </w:tcPr>
          <w:p w14:paraId="168F0836" w14:textId="6DFFBAF7" w:rsidR="004144EB" w:rsidRPr="00BD6BE9" w:rsidRDefault="00C04661" w:rsidP="005757BD">
            <w:pPr>
              <w:pStyle w:val="Text1"/>
              <w:ind w:left="0"/>
              <w:rPr>
                <w:rFonts w:cs="Times New Roman"/>
                <w:b/>
                <w:noProof/>
                <w:sz w:val="20"/>
                <w:szCs w:val="20"/>
              </w:rPr>
            </w:pPr>
            <w:r w:rsidRPr="00BD6BE9">
              <w:rPr>
                <w:rFonts w:cs="Times New Roman"/>
                <w:b/>
                <w:sz w:val="20"/>
                <w:szCs w:val="20"/>
              </w:rPr>
              <w:t>Liikmesriigi osaluse esialgne jaotus</w:t>
            </w:r>
          </w:p>
        </w:tc>
        <w:tc>
          <w:tcPr>
            <w:tcW w:w="1560" w:type="dxa"/>
            <w:vMerge w:val="restart"/>
          </w:tcPr>
          <w:p w14:paraId="083AC6F4" w14:textId="777BF584" w:rsidR="004144EB" w:rsidRPr="00BD6BE9" w:rsidRDefault="00C04661" w:rsidP="005757BD">
            <w:pPr>
              <w:pStyle w:val="Text1"/>
              <w:ind w:left="0"/>
              <w:rPr>
                <w:rFonts w:cs="Times New Roman"/>
                <w:b/>
                <w:noProof/>
                <w:sz w:val="20"/>
                <w:szCs w:val="20"/>
              </w:rPr>
            </w:pPr>
            <w:r w:rsidRPr="00BD6BE9">
              <w:rPr>
                <w:rFonts w:cs="Times New Roman"/>
                <w:b/>
                <w:noProof/>
                <w:sz w:val="20"/>
                <w:szCs w:val="20"/>
              </w:rPr>
              <w:t>Kokku</w:t>
            </w:r>
          </w:p>
          <w:p w14:paraId="51EF2F1E" w14:textId="77777777" w:rsidR="004144EB" w:rsidRPr="00BD6BE9" w:rsidRDefault="000E6EF4" w:rsidP="005757BD">
            <w:pPr>
              <w:pStyle w:val="Text1"/>
              <w:ind w:left="0"/>
              <w:rPr>
                <w:rFonts w:cs="Times New Roman"/>
                <w:b/>
                <w:noProof/>
                <w:sz w:val="20"/>
                <w:szCs w:val="20"/>
              </w:rPr>
            </w:pPr>
            <w:r w:rsidRPr="00BD6BE9">
              <w:rPr>
                <w:rFonts w:cs="Times New Roman"/>
                <w:b/>
                <w:noProof/>
                <w:sz w:val="20"/>
                <w:szCs w:val="20"/>
              </w:rPr>
              <w:t>e=(a)+(b)</w:t>
            </w:r>
          </w:p>
        </w:tc>
        <w:tc>
          <w:tcPr>
            <w:tcW w:w="1667" w:type="dxa"/>
            <w:vMerge w:val="restart"/>
          </w:tcPr>
          <w:p w14:paraId="5FEF7FBE" w14:textId="52CC8262" w:rsidR="004144EB" w:rsidRPr="00BD6BE9" w:rsidRDefault="002B2FE2" w:rsidP="005757BD">
            <w:pPr>
              <w:pStyle w:val="Text1"/>
              <w:ind w:left="0"/>
              <w:rPr>
                <w:rFonts w:cs="Times New Roman"/>
                <w:b/>
                <w:noProof/>
                <w:sz w:val="20"/>
                <w:szCs w:val="20"/>
              </w:rPr>
            </w:pPr>
            <w:r w:rsidRPr="00BD6BE9">
              <w:rPr>
                <w:rFonts w:cs="Times New Roman"/>
                <w:b/>
                <w:noProof/>
                <w:sz w:val="20"/>
                <w:szCs w:val="20"/>
              </w:rPr>
              <w:t>K</w:t>
            </w:r>
            <w:r w:rsidR="00C04661" w:rsidRPr="00BD6BE9">
              <w:rPr>
                <w:rFonts w:cs="Times New Roman"/>
                <w:b/>
                <w:noProof/>
                <w:sz w:val="20"/>
                <w:szCs w:val="20"/>
              </w:rPr>
              <w:t>aasrahastamis</w:t>
            </w:r>
            <w:r w:rsidR="00B95BF0">
              <w:rPr>
                <w:rFonts w:cs="Times New Roman"/>
                <w:b/>
                <w:noProof/>
                <w:sz w:val="20"/>
                <w:szCs w:val="20"/>
              </w:rPr>
              <w:t>-</w:t>
            </w:r>
            <w:r w:rsidR="00C04661" w:rsidRPr="00BD6BE9">
              <w:rPr>
                <w:rFonts w:cs="Times New Roman"/>
                <w:b/>
                <w:noProof/>
                <w:sz w:val="20"/>
                <w:szCs w:val="20"/>
              </w:rPr>
              <w:t>määr</w:t>
            </w:r>
            <w:r w:rsidR="000E6EF4" w:rsidRPr="00BD6BE9">
              <w:rPr>
                <w:rFonts w:cs="Times New Roman"/>
                <w:b/>
                <w:noProof/>
                <w:sz w:val="20"/>
                <w:szCs w:val="20"/>
              </w:rPr>
              <w:t xml:space="preserve"> (f)=(a)/(e)</w:t>
            </w:r>
          </w:p>
        </w:tc>
      </w:tr>
      <w:tr w:rsidR="001E1AC0" w:rsidRPr="00845A73" w14:paraId="7C2716D2" w14:textId="77777777" w:rsidTr="00C3507A">
        <w:trPr>
          <w:jc w:val="center"/>
        </w:trPr>
        <w:tc>
          <w:tcPr>
            <w:tcW w:w="1374" w:type="dxa"/>
            <w:vMerge/>
          </w:tcPr>
          <w:p w14:paraId="01CE1E14" w14:textId="77777777" w:rsidR="004144EB" w:rsidRPr="00BD6BE9" w:rsidRDefault="004144EB" w:rsidP="005757BD">
            <w:pPr>
              <w:pStyle w:val="Text1"/>
              <w:ind w:left="0"/>
              <w:rPr>
                <w:rFonts w:cs="Times New Roman"/>
                <w:b/>
                <w:noProof/>
                <w:sz w:val="20"/>
                <w:szCs w:val="20"/>
              </w:rPr>
            </w:pPr>
          </w:p>
        </w:tc>
        <w:tc>
          <w:tcPr>
            <w:tcW w:w="2449" w:type="dxa"/>
            <w:gridSpan w:val="2"/>
            <w:vMerge/>
          </w:tcPr>
          <w:p w14:paraId="5B64A46E" w14:textId="77777777" w:rsidR="004144EB" w:rsidRPr="00BD6BE9" w:rsidRDefault="004144EB" w:rsidP="005757BD">
            <w:pPr>
              <w:pStyle w:val="Text1"/>
              <w:ind w:left="0"/>
              <w:rPr>
                <w:rFonts w:cs="Times New Roman"/>
                <w:b/>
                <w:noProof/>
                <w:sz w:val="20"/>
                <w:szCs w:val="20"/>
              </w:rPr>
            </w:pPr>
          </w:p>
        </w:tc>
        <w:tc>
          <w:tcPr>
            <w:tcW w:w="2126" w:type="dxa"/>
            <w:vMerge/>
          </w:tcPr>
          <w:p w14:paraId="3F050585" w14:textId="77777777" w:rsidR="004144EB" w:rsidRPr="00BD6BE9" w:rsidRDefault="004144EB" w:rsidP="005757BD">
            <w:pPr>
              <w:pStyle w:val="Text1"/>
              <w:ind w:left="0"/>
              <w:rPr>
                <w:rFonts w:cs="Times New Roman"/>
                <w:b/>
                <w:noProof/>
                <w:sz w:val="20"/>
                <w:szCs w:val="20"/>
              </w:rPr>
            </w:pPr>
          </w:p>
        </w:tc>
        <w:tc>
          <w:tcPr>
            <w:tcW w:w="1843" w:type="dxa"/>
            <w:vMerge/>
          </w:tcPr>
          <w:p w14:paraId="3EB1914A" w14:textId="77777777" w:rsidR="004144EB" w:rsidRPr="00BD6BE9" w:rsidRDefault="004144EB" w:rsidP="005757BD">
            <w:pPr>
              <w:pStyle w:val="Text1"/>
              <w:ind w:left="0"/>
              <w:rPr>
                <w:rFonts w:cs="Times New Roman"/>
                <w:b/>
                <w:noProof/>
                <w:sz w:val="20"/>
                <w:szCs w:val="20"/>
              </w:rPr>
            </w:pPr>
          </w:p>
        </w:tc>
        <w:tc>
          <w:tcPr>
            <w:tcW w:w="1842" w:type="dxa"/>
            <w:vMerge/>
          </w:tcPr>
          <w:p w14:paraId="3D1F92C8" w14:textId="77777777" w:rsidR="004144EB" w:rsidRPr="00BD6BE9" w:rsidRDefault="004144EB" w:rsidP="005757BD">
            <w:pPr>
              <w:pStyle w:val="Text1"/>
              <w:ind w:left="0"/>
              <w:rPr>
                <w:rFonts w:cs="Times New Roman"/>
                <w:b/>
                <w:noProof/>
                <w:sz w:val="20"/>
                <w:szCs w:val="20"/>
              </w:rPr>
            </w:pPr>
          </w:p>
        </w:tc>
        <w:tc>
          <w:tcPr>
            <w:tcW w:w="1985" w:type="dxa"/>
          </w:tcPr>
          <w:p w14:paraId="7F4EE6C2" w14:textId="41CF9478" w:rsidR="004144EB" w:rsidRPr="00BD6BE9" w:rsidRDefault="00C04661" w:rsidP="005757BD">
            <w:pPr>
              <w:pStyle w:val="Text1"/>
              <w:ind w:left="0"/>
              <w:rPr>
                <w:rFonts w:cs="Times New Roman"/>
                <w:b/>
                <w:noProof/>
                <w:sz w:val="20"/>
                <w:szCs w:val="20"/>
              </w:rPr>
            </w:pPr>
            <w:r w:rsidRPr="00BD6BE9">
              <w:rPr>
                <w:rFonts w:cs="Times New Roman"/>
                <w:b/>
                <w:sz w:val="20"/>
                <w:szCs w:val="20"/>
              </w:rPr>
              <w:t>avalik c)</w:t>
            </w:r>
          </w:p>
        </w:tc>
        <w:tc>
          <w:tcPr>
            <w:tcW w:w="850" w:type="dxa"/>
          </w:tcPr>
          <w:p w14:paraId="10F79418" w14:textId="343F5543" w:rsidR="004144EB" w:rsidRPr="00BD6BE9" w:rsidRDefault="00C04661" w:rsidP="005757BD">
            <w:pPr>
              <w:pStyle w:val="Text1"/>
              <w:ind w:left="0"/>
              <w:rPr>
                <w:rFonts w:cs="Times New Roman"/>
                <w:b/>
                <w:noProof/>
                <w:sz w:val="20"/>
                <w:szCs w:val="20"/>
              </w:rPr>
            </w:pPr>
            <w:r w:rsidRPr="00BD6BE9">
              <w:rPr>
                <w:rFonts w:cs="Times New Roman"/>
                <w:b/>
                <w:noProof/>
                <w:sz w:val="20"/>
                <w:szCs w:val="20"/>
              </w:rPr>
              <w:t>era</w:t>
            </w:r>
            <w:r w:rsidR="00906F94">
              <w:rPr>
                <w:rFonts w:cs="Times New Roman"/>
                <w:b/>
                <w:noProof/>
                <w:sz w:val="20"/>
                <w:szCs w:val="20"/>
              </w:rPr>
              <w:softHyphen/>
            </w:r>
            <w:r w:rsidRPr="00BD6BE9">
              <w:rPr>
                <w:rFonts w:cs="Times New Roman"/>
                <w:b/>
                <w:noProof/>
                <w:sz w:val="20"/>
                <w:szCs w:val="20"/>
              </w:rPr>
              <w:t>sektor</w:t>
            </w:r>
            <w:r w:rsidR="000E6EF4" w:rsidRPr="00BD6BE9">
              <w:rPr>
                <w:rFonts w:cs="Times New Roman"/>
                <w:b/>
                <w:noProof/>
                <w:sz w:val="20"/>
                <w:szCs w:val="20"/>
              </w:rPr>
              <w:t xml:space="preserve"> d)</w:t>
            </w:r>
          </w:p>
        </w:tc>
        <w:tc>
          <w:tcPr>
            <w:tcW w:w="1560" w:type="dxa"/>
            <w:vMerge/>
          </w:tcPr>
          <w:p w14:paraId="04F91AB0" w14:textId="77777777" w:rsidR="004144EB" w:rsidRPr="00BD6BE9" w:rsidRDefault="004144EB" w:rsidP="005757BD">
            <w:pPr>
              <w:rPr>
                <w:b/>
                <w:noProof/>
                <w:sz w:val="20"/>
              </w:rPr>
            </w:pPr>
          </w:p>
        </w:tc>
        <w:tc>
          <w:tcPr>
            <w:tcW w:w="1667" w:type="dxa"/>
            <w:vMerge/>
          </w:tcPr>
          <w:p w14:paraId="63818DBA" w14:textId="77777777" w:rsidR="004144EB" w:rsidRPr="00BD6BE9" w:rsidRDefault="004144EB" w:rsidP="005757BD">
            <w:pPr>
              <w:rPr>
                <w:b/>
                <w:noProof/>
                <w:sz w:val="20"/>
              </w:rPr>
            </w:pPr>
          </w:p>
        </w:tc>
      </w:tr>
      <w:tr w:rsidR="004044ED" w:rsidRPr="00845A73" w14:paraId="31B23533" w14:textId="77777777" w:rsidTr="002629FA">
        <w:tblPrEx>
          <w:tblW w:w="15696" w:type="dxa"/>
          <w:jc w:val="center"/>
          <w:tblLayout w:type="fixed"/>
          <w:tblPrExChange w:id="231" w:author="Ülle Leht" w:date="2025-07-11T13:08:00Z">
            <w:tblPrEx>
              <w:tblW w:w="15696" w:type="dxa"/>
              <w:jc w:val="center"/>
              <w:tblLayout w:type="fixed"/>
            </w:tblPrEx>
          </w:tblPrExChange>
        </w:tblPrEx>
        <w:trPr>
          <w:jc w:val="center"/>
          <w:trPrChange w:id="232" w:author="Ülle Leht" w:date="2025-07-11T13:08:00Z">
            <w:trPr>
              <w:jc w:val="center"/>
            </w:trPr>
          </w:trPrChange>
        </w:trPr>
        <w:tc>
          <w:tcPr>
            <w:tcW w:w="1374" w:type="dxa"/>
            <w:tcPrChange w:id="233" w:author="Ülle Leht" w:date="2025-07-11T13:08:00Z">
              <w:tcPr>
                <w:tcW w:w="1374" w:type="dxa"/>
              </w:tcPr>
            </w:tcPrChange>
          </w:tcPr>
          <w:p w14:paraId="02A378F8" w14:textId="57ED31A3" w:rsidR="004044ED" w:rsidRPr="00BD6BE9" w:rsidRDefault="004044ED" w:rsidP="004044ED">
            <w:pPr>
              <w:rPr>
                <w:noProof/>
                <w:sz w:val="20"/>
              </w:rPr>
            </w:pPr>
            <w:r w:rsidRPr="00BD6BE9">
              <w:rPr>
                <w:noProof/>
                <w:sz w:val="20"/>
              </w:rPr>
              <w:t>Erieesmärk 1</w:t>
            </w:r>
          </w:p>
        </w:tc>
        <w:tc>
          <w:tcPr>
            <w:tcW w:w="2449" w:type="dxa"/>
            <w:gridSpan w:val="2"/>
            <w:tcPrChange w:id="234" w:author="Ülle Leht" w:date="2025-07-11T13:08:00Z">
              <w:tcPr>
                <w:tcW w:w="2449" w:type="dxa"/>
                <w:gridSpan w:val="2"/>
              </w:tcPr>
            </w:tcPrChange>
          </w:tcPr>
          <w:p w14:paraId="54646D2D" w14:textId="035C754D" w:rsidR="004044ED" w:rsidRPr="00BD6BE9" w:rsidRDefault="004044ED" w:rsidP="004044ED">
            <w:pPr>
              <w:jc w:val="left"/>
              <w:rPr>
                <w:i/>
                <w:noProof/>
                <w:sz w:val="20"/>
              </w:rPr>
            </w:pPr>
            <w:r>
              <w:rPr>
                <w:sz w:val="20"/>
              </w:rPr>
              <w:t>Tavategevused</w:t>
            </w:r>
          </w:p>
        </w:tc>
        <w:tc>
          <w:tcPr>
            <w:tcW w:w="2126" w:type="dxa"/>
            <w:tcPrChange w:id="235" w:author="Ülle Leht" w:date="2025-07-11T13:08:00Z">
              <w:tcPr>
                <w:tcW w:w="2126" w:type="dxa"/>
              </w:tcPr>
            </w:tcPrChange>
          </w:tcPr>
          <w:p w14:paraId="2BBD4233" w14:textId="37475208" w:rsidR="004044ED" w:rsidRPr="00BD6BE9" w:rsidRDefault="004044ED" w:rsidP="004044ED">
            <w:pPr>
              <w:rPr>
                <w:noProof/>
                <w:sz w:val="20"/>
              </w:rPr>
            </w:pPr>
            <w:r>
              <w:rPr>
                <w:noProof/>
                <w:sz w:val="20"/>
              </w:rPr>
              <w:t>k</w:t>
            </w:r>
            <w:r w:rsidRPr="00BD6BE9">
              <w:rPr>
                <w:noProof/>
                <w:sz w:val="20"/>
              </w:rPr>
              <w:t>ogusumma</w:t>
            </w:r>
          </w:p>
        </w:tc>
        <w:tc>
          <w:tcPr>
            <w:tcW w:w="1843" w:type="dxa"/>
            <w:tcBorders>
              <w:top w:val="single" w:sz="4" w:space="0" w:color="000000"/>
              <w:left w:val="single" w:sz="4" w:space="0" w:color="000000"/>
              <w:bottom w:val="single" w:sz="4" w:space="0" w:color="000000"/>
              <w:right w:val="single" w:sz="4" w:space="0" w:color="000000"/>
            </w:tcBorders>
            <w:tcPrChange w:id="236" w:author="Ülle Leht" w:date="2025-07-11T13:08:00Z">
              <w:tcPr>
                <w:tcW w:w="1843" w:type="dxa"/>
              </w:tcPr>
            </w:tcPrChange>
          </w:tcPr>
          <w:p w14:paraId="1148E808" w14:textId="75EC010D" w:rsidR="004044ED" w:rsidRPr="00BB7ED8" w:rsidDel="00DA7F99" w:rsidRDefault="004044ED" w:rsidP="004044ED">
            <w:pPr>
              <w:spacing w:after="0"/>
              <w:rPr>
                <w:del w:id="237" w:author="Ülle Leht" w:date="2025-07-11T13:08:00Z"/>
                <w:rFonts w:eastAsia="Times New Roman"/>
                <w:szCs w:val="24"/>
                <w:lang w:eastAsia="et-EE"/>
              </w:rPr>
            </w:pPr>
            <w:ins w:id="238" w:author="Ülle Leht" w:date="2025-07-11T13:08:00Z">
              <w:r w:rsidRPr="00BB7ED8">
                <w:rPr>
                  <w:rFonts w:ascii="TimesNewRoman" w:eastAsia="TimesNewRoman" w:hAnsi="TimesNewRoman" w:cs="TimesNewRoman"/>
                  <w:color w:val="000000"/>
                  <w:szCs w:val="24"/>
                </w:rPr>
                <w:t>4</w:t>
              </w:r>
            </w:ins>
            <w:r w:rsidR="002629FA">
              <w:rPr>
                <w:rFonts w:ascii="TimesNewRoman" w:eastAsia="TimesNewRoman" w:hAnsi="TimesNewRoman" w:cs="TimesNewRoman"/>
                <w:color w:val="000000"/>
                <w:szCs w:val="24"/>
              </w:rPr>
              <w:t> </w:t>
            </w:r>
            <w:ins w:id="239" w:author="Ülle Leht" w:date="2025-07-11T13:08:00Z">
              <w:r w:rsidRPr="00BB7ED8">
                <w:rPr>
                  <w:rFonts w:ascii="TimesNewRoman" w:eastAsia="TimesNewRoman" w:hAnsi="TimesNewRoman" w:cs="TimesNewRoman"/>
                  <w:color w:val="000000"/>
                  <w:szCs w:val="24"/>
                </w:rPr>
                <w:t>481</w:t>
              </w:r>
            </w:ins>
            <w:r w:rsidR="002629FA">
              <w:rPr>
                <w:rFonts w:ascii="TimesNewRoman" w:eastAsia="TimesNewRoman" w:hAnsi="TimesNewRoman" w:cs="TimesNewRoman"/>
                <w:color w:val="000000"/>
                <w:szCs w:val="24"/>
              </w:rPr>
              <w:t> </w:t>
            </w:r>
            <w:ins w:id="240" w:author="Ülle Leht" w:date="2025-07-11T13:08:00Z">
              <w:r w:rsidRPr="00BB7ED8">
                <w:rPr>
                  <w:rFonts w:ascii="TimesNewRoman" w:eastAsia="TimesNewRoman" w:hAnsi="TimesNewRoman" w:cs="TimesNewRoman"/>
                  <w:color w:val="000000"/>
                  <w:szCs w:val="24"/>
                </w:rPr>
                <w:t>105</w:t>
              </w:r>
            </w:ins>
            <w:r w:rsidR="002629FA">
              <w:rPr>
                <w:rFonts w:ascii="TimesNewRoman" w:eastAsia="TimesNewRoman" w:hAnsi="TimesNewRoman" w:cs="TimesNewRoman"/>
                <w:color w:val="000000"/>
                <w:szCs w:val="24"/>
              </w:rPr>
              <w:t>,</w:t>
            </w:r>
            <w:ins w:id="241" w:author="Ülle Leht" w:date="2025-07-11T13:08:00Z">
              <w:r w:rsidRPr="00BB7ED8">
                <w:rPr>
                  <w:rFonts w:ascii="TimesNewRoman" w:eastAsia="TimesNewRoman" w:hAnsi="TimesNewRoman" w:cs="TimesNewRoman"/>
                  <w:color w:val="000000"/>
                  <w:szCs w:val="24"/>
                </w:rPr>
                <w:t>86</w:t>
              </w:r>
            </w:ins>
            <w:del w:id="242" w:author="Ülle Leht" w:date="2025-07-11T13:08:00Z">
              <w:r w:rsidRPr="00BB7ED8" w:rsidDel="00DA7F99">
                <w:rPr>
                  <w:szCs w:val="24"/>
                </w:rPr>
                <w:delText>3 822 305,25</w:delText>
              </w:r>
            </w:del>
          </w:p>
          <w:p w14:paraId="16A169C2" w14:textId="77777777" w:rsidR="004044ED" w:rsidRPr="00BB7ED8" w:rsidRDefault="004044ED" w:rsidP="004044ED">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243" w:author="Ülle Leht" w:date="2025-07-11T13:08:00Z">
              <w:tcPr>
                <w:tcW w:w="1842" w:type="dxa"/>
              </w:tcPr>
            </w:tcPrChange>
          </w:tcPr>
          <w:p w14:paraId="7256EB85" w14:textId="1A1FC7CB" w:rsidR="004044ED" w:rsidRPr="00BB7ED8" w:rsidDel="00DA7F99" w:rsidRDefault="004044ED" w:rsidP="004044ED">
            <w:pPr>
              <w:spacing w:after="0"/>
              <w:rPr>
                <w:del w:id="244" w:author="Ülle Leht" w:date="2025-07-11T13:08:00Z"/>
                <w:rFonts w:eastAsia="Times New Roman"/>
                <w:color w:val="000000"/>
                <w:szCs w:val="24"/>
                <w:lang w:eastAsia="et-EE"/>
              </w:rPr>
            </w:pPr>
            <w:ins w:id="245" w:author="Ülle Leht" w:date="2025-07-11T13:08:00Z">
              <w:r w:rsidRPr="00BB7ED8">
                <w:rPr>
                  <w:rFonts w:ascii="TimesNewRoman" w:eastAsia="TimesNewRoman" w:hAnsi="TimesNewRoman" w:cs="TimesNewRoman"/>
                  <w:color w:val="000000"/>
                  <w:szCs w:val="24"/>
                </w:rPr>
                <w:t>1</w:t>
              </w:r>
            </w:ins>
            <w:r w:rsidR="002629FA">
              <w:rPr>
                <w:rFonts w:ascii="TimesNewRoman" w:eastAsia="TimesNewRoman" w:hAnsi="TimesNewRoman" w:cs="TimesNewRoman"/>
                <w:color w:val="000000"/>
                <w:szCs w:val="24"/>
              </w:rPr>
              <w:t> </w:t>
            </w:r>
            <w:ins w:id="246" w:author="Ülle Leht" w:date="2025-07-11T13:08:00Z">
              <w:r w:rsidRPr="00BB7ED8">
                <w:rPr>
                  <w:rFonts w:ascii="TimesNewRoman" w:eastAsia="TimesNewRoman" w:hAnsi="TimesNewRoman" w:cs="TimesNewRoman"/>
                  <w:color w:val="000000"/>
                  <w:szCs w:val="24"/>
                </w:rPr>
                <w:t>493</w:t>
              </w:r>
            </w:ins>
            <w:r w:rsidR="002629FA">
              <w:rPr>
                <w:rFonts w:ascii="TimesNewRoman" w:eastAsia="TimesNewRoman" w:hAnsi="TimesNewRoman" w:cs="TimesNewRoman"/>
                <w:color w:val="000000"/>
                <w:szCs w:val="24"/>
              </w:rPr>
              <w:t> </w:t>
            </w:r>
            <w:ins w:id="247" w:author="Ülle Leht" w:date="2025-07-11T13:08:00Z">
              <w:r w:rsidRPr="00BB7ED8">
                <w:rPr>
                  <w:rFonts w:ascii="TimesNewRoman" w:eastAsia="TimesNewRoman" w:hAnsi="TimesNewRoman" w:cs="TimesNewRoman"/>
                  <w:color w:val="000000"/>
                  <w:szCs w:val="24"/>
                </w:rPr>
                <w:t>701</w:t>
              </w:r>
            </w:ins>
            <w:r w:rsidR="002629FA">
              <w:rPr>
                <w:rFonts w:ascii="TimesNewRoman" w:eastAsia="TimesNewRoman" w:hAnsi="TimesNewRoman" w:cs="TimesNewRoman"/>
                <w:color w:val="000000"/>
                <w:szCs w:val="24"/>
              </w:rPr>
              <w:t>,</w:t>
            </w:r>
            <w:ins w:id="248" w:author="Ülle Leht" w:date="2025-07-11T13:08:00Z">
              <w:r w:rsidRPr="00BB7ED8">
                <w:rPr>
                  <w:rFonts w:ascii="TimesNewRoman" w:eastAsia="TimesNewRoman" w:hAnsi="TimesNewRoman" w:cs="TimesNewRoman"/>
                  <w:color w:val="000000"/>
                  <w:szCs w:val="24"/>
                </w:rPr>
                <w:t>95</w:t>
              </w:r>
            </w:ins>
            <w:del w:id="249" w:author="Ülle Leht" w:date="2025-07-11T13:08:00Z">
              <w:r w:rsidRPr="00BB7ED8" w:rsidDel="00DA7F99">
                <w:rPr>
                  <w:color w:val="000000"/>
                  <w:szCs w:val="24"/>
                </w:rPr>
                <w:delText>1 274 101,75</w:delText>
              </w:r>
            </w:del>
          </w:p>
          <w:p w14:paraId="4962F90A" w14:textId="77777777" w:rsidR="004044ED" w:rsidRPr="00BB7ED8" w:rsidRDefault="004044ED" w:rsidP="004044ED">
            <w:pPr>
              <w:rPr>
                <w:noProof/>
                <w:szCs w:val="24"/>
              </w:rPr>
            </w:pPr>
          </w:p>
        </w:tc>
        <w:tc>
          <w:tcPr>
            <w:tcW w:w="1985" w:type="dxa"/>
            <w:tcBorders>
              <w:top w:val="single" w:sz="4" w:space="0" w:color="000000"/>
              <w:left w:val="single" w:sz="4" w:space="0" w:color="000000"/>
              <w:bottom w:val="single" w:sz="4" w:space="0" w:color="000000"/>
              <w:right w:val="single" w:sz="4" w:space="0" w:color="000000"/>
            </w:tcBorders>
            <w:tcPrChange w:id="250" w:author="Ülle Leht" w:date="2025-07-11T13:08:00Z">
              <w:tcPr>
                <w:tcW w:w="1985" w:type="dxa"/>
              </w:tcPr>
            </w:tcPrChange>
          </w:tcPr>
          <w:p w14:paraId="1A8639A0" w14:textId="32BD6D7E" w:rsidR="004044ED" w:rsidRPr="00BB7ED8" w:rsidDel="00DA7F99" w:rsidRDefault="004044ED" w:rsidP="004044ED">
            <w:pPr>
              <w:spacing w:after="0"/>
              <w:rPr>
                <w:del w:id="251" w:author="Ülle Leht" w:date="2025-07-11T13:08:00Z"/>
                <w:rFonts w:eastAsia="Times New Roman"/>
                <w:color w:val="000000"/>
                <w:szCs w:val="24"/>
                <w:lang w:eastAsia="et-EE"/>
              </w:rPr>
            </w:pPr>
            <w:ins w:id="252" w:author="Ülle Leht" w:date="2025-07-11T13:08:00Z">
              <w:r w:rsidRPr="00BB7ED8">
                <w:rPr>
                  <w:rFonts w:ascii="TimesNewRoman" w:eastAsia="TimesNewRoman" w:hAnsi="TimesNewRoman" w:cs="TimesNewRoman"/>
                  <w:color w:val="000000"/>
                  <w:szCs w:val="24"/>
                </w:rPr>
                <w:t>1</w:t>
              </w:r>
            </w:ins>
            <w:r w:rsidR="002629FA">
              <w:rPr>
                <w:rFonts w:ascii="TimesNewRoman" w:eastAsia="TimesNewRoman" w:hAnsi="TimesNewRoman" w:cs="TimesNewRoman"/>
                <w:color w:val="000000"/>
                <w:szCs w:val="24"/>
              </w:rPr>
              <w:t> </w:t>
            </w:r>
            <w:ins w:id="253" w:author="Ülle Leht" w:date="2025-07-11T13:08:00Z">
              <w:r w:rsidRPr="00BB7ED8">
                <w:rPr>
                  <w:rFonts w:ascii="TimesNewRoman" w:eastAsia="TimesNewRoman" w:hAnsi="TimesNewRoman" w:cs="TimesNewRoman"/>
                  <w:color w:val="000000"/>
                  <w:szCs w:val="24"/>
                </w:rPr>
                <w:t>493</w:t>
              </w:r>
            </w:ins>
            <w:r w:rsidR="002629FA">
              <w:rPr>
                <w:rFonts w:ascii="TimesNewRoman" w:eastAsia="TimesNewRoman" w:hAnsi="TimesNewRoman" w:cs="TimesNewRoman"/>
                <w:color w:val="000000"/>
                <w:szCs w:val="24"/>
              </w:rPr>
              <w:t> </w:t>
            </w:r>
            <w:ins w:id="254" w:author="Ülle Leht" w:date="2025-07-11T13:08:00Z">
              <w:r w:rsidRPr="00BB7ED8">
                <w:rPr>
                  <w:rFonts w:ascii="TimesNewRoman" w:eastAsia="TimesNewRoman" w:hAnsi="TimesNewRoman" w:cs="TimesNewRoman"/>
                  <w:color w:val="000000"/>
                  <w:szCs w:val="24"/>
                </w:rPr>
                <w:t>701</w:t>
              </w:r>
            </w:ins>
            <w:r w:rsidR="002629FA">
              <w:rPr>
                <w:rFonts w:ascii="TimesNewRoman" w:eastAsia="TimesNewRoman" w:hAnsi="TimesNewRoman" w:cs="TimesNewRoman"/>
                <w:color w:val="000000"/>
                <w:szCs w:val="24"/>
              </w:rPr>
              <w:t>,</w:t>
            </w:r>
            <w:ins w:id="255" w:author="Ülle Leht" w:date="2025-07-11T13:08:00Z">
              <w:r w:rsidRPr="00BB7ED8">
                <w:rPr>
                  <w:rFonts w:ascii="TimesNewRoman" w:eastAsia="TimesNewRoman" w:hAnsi="TimesNewRoman" w:cs="TimesNewRoman"/>
                  <w:color w:val="000000"/>
                  <w:szCs w:val="24"/>
                </w:rPr>
                <w:t>95</w:t>
              </w:r>
            </w:ins>
            <w:del w:id="256" w:author="Ülle Leht" w:date="2025-07-11T13:08:00Z">
              <w:r w:rsidRPr="00BB7ED8" w:rsidDel="00DA7F99">
                <w:rPr>
                  <w:color w:val="000000"/>
                  <w:szCs w:val="24"/>
                </w:rPr>
                <w:delText>1 274 101,75</w:delText>
              </w:r>
            </w:del>
          </w:p>
          <w:p w14:paraId="74F8CBFF" w14:textId="77777777" w:rsidR="004044ED" w:rsidRPr="00BB7ED8" w:rsidRDefault="004044ED" w:rsidP="004044ED">
            <w:pPr>
              <w:rPr>
                <w:noProof/>
                <w:szCs w:val="24"/>
              </w:rPr>
            </w:pPr>
          </w:p>
        </w:tc>
        <w:tc>
          <w:tcPr>
            <w:tcW w:w="850" w:type="dxa"/>
            <w:tcBorders>
              <w:top w:val="single" w:sz="4" w:space="0" w:color="000000"/>
              <w:left w:val="single" w:sz="4" w:space="0" w:color="000000"/>
              <w:bottom w:val="single" w:sz="4" w:space="0" w:color="000000"/>
              <w:right w:val="single" w:sz="4" w:space="0" w:color="000000"/>
            </w:tcBorders>
            <w:tcPrChange w:id="257" w:author="Ülle Leht" w:date="2025-07-11T13:08:00Z">
              <w:tcPr>
                <w:tcW w:w="850" w:type="dxa"/>
              </w:tcPr>
            </w:tcPrChange>
          </w:tcPr>
          <w:p w14:paraId="07B6EDE7" w14:textId="20E12B59" w:rsidR="004044ED" w:rsidRPr="00BB7ED8" w:rsidRDefault="00D0267B" w:rsidP="004044ED">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258" w:author="Ülle Leht" w:date="2025-07-11T13:08:00Z">
              <w:tcPr>
                <w:tcW w:w="1560" w:type="dxa"/>
              </w:tcPr>
            </w:tcPrChange>
          </w:tcPr>
          <w:p w14:paraId="4E5F1C15" w14:textId="4579327A" w:rsidR="004044ED" w:rsidRPr="00BB7ED8" w:rsidDel="00DA7F99" w:rsidRDefault="004044ED" w:rsidP="004044ED">
            <w:pPr>
              <w:spacing w:after="0"/>
              <w:rPr>
                <w:del w:id="259" w:author="Ülle Leht" w:date="2025-07-11T13:08:00Z"/>
                <w:rFonts w:eastAsia="Times New Roman"/>
                <w:color w:val="000000"/>
                <w:szCs w:val="24"/>
                <w:lang w:eastAsia="et-EE"/>
              </w:rPr>
            </w:pPr>
            <w:ins w:id="260" w:author="Ülle Leht" w:date="2025-07-11T13:08:00Z">
              <w:r w:rsidRPr="00BB7ED8">
                <w:rPr>
                  <w:rFonts w:ascii="TimesNewRoman" w:eastAsia="TimesNewRoman" w:hAnsi="TimesNewRoman" w:cs="TimesNewRoman"/>
                  <w:color w:val="000000"/>
                  <w:szCs w:val="24"/>
                </w:rPr>
                <w:t>5</w:t>
              </w:r>
            </w:ins>
            <w:r w:rsidR="002629FA">
              <w:rPr>
                <w:rFonts w:ascii="TimesNewRoman" w:eastAsia="TimesNewRoman" w:hAnsi="TimesNewRoman" w:cs="TimesNewRoman"/>
                <w:color w:val="000000"/>
                <w:szCs w:val="24"/>
              </w:rPr>
              <w:t> </w:t>
            </w:r>
            <w:ins w:id="261" w:author="Ülle Leht" w:date="2025-07-11T13:08:00Z">
              <w:r w:rsidRPr="00BB7ED8">
                <w:rPr>
                  <w:rFonts w:ascii="TimesNewRoman" w:eastAsia="TimesNewRoman" w:hAnsi="TimesNewRoman" w:cs="TimesNewRoman"/>
                  <w:color w:val="000000"/>
                  <w:szCs w:val="24"/>
                </w:rPr>
                <w:t>974</w:t>
              </w:r>
            </w:ins>
            <w:r w:rsidR="002629FA">
              <w:rPr>
                <w:rFonts w:ascii="TimesNewRoman" w:eastAsia="TimesNewRoman" w:hAnsi="TimesNewRoman" w:cs="TimesNewRoman"/>
                <w:color w:val="000000"/>
                <w:szCs w:val="24"/>
              </w:rPr>
              <w:t> </w:t>
            </w:r>
            <w:ins w:id="262" w:author="Ülle Leht" w:date="2025-07-11T13:08:00Z">
              <w:r w:rsidRPr="00BB7ED8">
                <w:rPr>
                  <w:rFonts w:ascii="TimesNewRoman" w:eastAsia="TimesNewRoman" w:hAnsi="TimesNewRoman" w:cs="TimesNewRoman"/>
                  <w:color w:val="000000"/>
                  <w:szCs w:val="24"/>
                </w:rPr>
                <w:t>807</w:t>
              </w:r>
            </w:ins>
            <w:r w:rsidR="002629FA">
              <w:rPr>
                <w:rFonts w:ascii="TimesNewRoman" w:eastAsia="TimesNewRoman" w:hAnsi="TimesNewRoman" w:cs="TimesNewRoman"/>
                <w:color w:val="000000"/>
                <w:szCs w:val="24"/>
              </w:rPr>
              <w:t>,</w:t>
            </w:r>
            <w:ins w:id="263" w:author="Ülle Leht" w:date="2025-07-11T13:08:00Z">
              <w:r w:rsidRPr="00BB7ED8">
                <w:rPr>
                  <w:rFonts w:ascii="TimesNewRoman" w:eastAsia="TimesNewRoman" w:hAnsi="TimesNewRoman" w:cs="TimesNewRoman"/>
                  <w:color w:val="000000"/>
                  <w:szCs w:val="24"/>
                </w:rPr>
                <w:t>81</w:t>
              </w:r>
            </w:ins>
            <w:del w:id="264" w:author="Ülle Leht" w:date="2025-07-11T13:08:00Z">
              <w:r w:rsidRPr="00BB7ED8" w:rsidDel="00DA7F99">
                <w:rPr>
                  <w:color w:val="000000"/>
                  <w:szCs w:val="24"/>
                </w:rPr>
                <w:delText>5 096 407</w:delText>
              </w:r>
            </w:del>
          </w:p>
          <w:p w14:paraId="0FD15890" w14:textId="77777777" w:rsidR="004044ED" w:rsidRPr="00BB7ED8" w:rsidRDefault="004044ED" w:rsidP="004044ED">
            <w:pPr>
              <w:rPr>
                <w:noProof/>
                <w:szCs w:val="24"/>
              </w:rPr>
            </w:pPr>
          </w:p>
        </w:tc>
        <w:tc>
          <w:tcPr>
            <w:tcW w:w="1667" w:type="dxa"/>
            <w:tcPrChange w:id="265" w:author="Ülle Leht" w:date="2025-07-11T13:08:00Z">
              <w:tcPr>
                <w:tcW w:w="1667" w:type="dxa"/>
              </w:tcPr>
            </w:tcPrChange>
          </w:tcPr>
          <w:p w14:paraId="6D3F5524" w14:textId="6DC043FF" w:rsidR="004044ED" w:rsidRPr="00BD6BE9" w:rsidRDefault="004044ED" w:rsidP="004044ED">
            <w:pPr>
              <w:rPr>
                <w:noProof/>
                <w:sz w:val="20"/>
              </w:rPr>
            </w:pPr>
            <w:r w:rsidRPr="00BD6BE9">
              <w:rPr>
                <w:noProof/>
                <w:sz w:val="20"/>
              </w:rPr>
              <w:t>75</w:t>
            </w:r>
          </w:p>
        </w:tc>
      </w:tr>
      <w:tr w:rsidR="00075B30" w:rsidRPr="00845A73" w14:paraId="51045E20" w14:textId="77777777" w:rsidTr="002629FA">
        <w:tblPrEx>
          <w:tblW w:w="15696" w:type="dxa"/>
          <w:jc w:val="center"/>
          <w:tblLayout w:type="fixed"/>
          <w:tblPrExChange w:id="266" w:author="Ülle Leht" w:date="2025-07-11T13:08:00Z">
            <w:tblPrEx>
              <w:tblW w:w="15696" w:type="dxa"/>
              <w:jc w:val="center"/>
              <w:tblLayout w:type="fixed"/>
            </w:tblPrEx>
          </w:tblPrExChange>
        </w:tblPrEx>
        <w:trPr>
          <w:jc w:val="center"/>
          <w:trPrChange w:id="267" w:author="Ülle Leht" w:date="2025-07-11T13:08:00Z">
            <w:trPr>
              <w:jc w:val="center"/>
            </w:trPr>
          </w:trPrChange>
        </w:trPr>
        <w:tc>
          <w:tcPr>
            <w:tcW w:w="1374" w:type="dxa"/>
            <w:tcPrChange w:id="268" w:author="Ülle Leht" w:date="2025-07-11T13:08:00Z">
              <w:tcPr>
                <w:tcW w:w="1374" w:type="dxa"/>
              </w:tcPr>
            </w:tcPrChange>
          </w:tcPr>
          <w:p w14:paraId="484C10A1" w14:textId="77777777" w:rsidR="00075B30" w:rsidRPr="00BD6BE9" w:rsidRDefault="00075B30" w:rsidP="00075B30">
            <w:pPr>
              <w:rPr>
                <w:noProof/>
                <w:sz w:val="20"/>
              </w:rPr>
            </w:pPr>
          </w:p>
        </w:tc>
        <w:tc>
          <w:tcPr>
            <w:tcW w:w="2449" w:type="dxa"/>
            <w:gridSpan w:val="2"/>
            <w:tcPrChange w:id="269" w:author="Ülle Leht" w:date="2025-07-11T13:08:00Z">
              <w:tcPr>
                <w:tcW w:w="2449" w:type="dxa"/>
                <w:gridSpan w:val="2"/>
              </w:tcPr>
            </w:tcPrChange>
          </w:tcPr>
          <w:p w14:paraId="2926C7C8" w14:textId="4A028FFC" w:rsidR="00075B30" w:rsidRPr="00BD6BE9" w:rsidRDefault="00075B30" w:rsidP="00075B30">
            <w:pPr>
              <w:jc w:val="left"/>
              <w:rPr>
                <w:i/>
                <w:noProof/>
                <w:sz w:val="20"/>
              </w:rPr>
            </w:pPr>
            <w:r>
              <w:rPr>
                <w:sz w:val="20"/>
              </w:rPr>
              <w:t>Lisa IV tegevused</w:t>
            </w:r>
          </w:p>
        </w:tc>
        <w:tc>
          <w:tcPr>
            <w:tcW w:w="2126" w:type="dxa"/>
            <w:tcPrChange w:id="270" w:author="Ülle Leht" w:date="2025-07-11T13:08:00Z">
              <w:tcPr>
                <w:tcW w:w="2126" w:type="dxa"/>
              </w:tcPr>
            </w:tcPrChange>
          </w:tcPr>
          <w:p w14:paraId="4FCB0E95" w14:textId="59092DC8" w:rsidR="00075B30" w:rsidRPr="00BD6BE9" w:rsidRDefault="00075B30" w:rsidP="00075B30">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271" w:author="Ülle Leht" w:date="2025-07-11T13:08:00Z">
              <w:tcPr>
                <w:tcW w:w="1843" w:type="dxa"/>
              </w:tcPr>
            </w:tcPrChange>
          </w:tcPr>
          <w:p w14:paraId="3BFB5C8C" w14:textId="697041AC" w:rsidR="00075B30" w:rsidRPr="00BB7ED8" w:rsidRDefault="00075B30" w:rsidP="00075B30">
            <w:pPr>
              <w:rPr>
                <w:noProof/>
                <w:szCs w:val="24"/>
              </w:rPr>
            </w:pPr>
            <w:ins w:id="272" w:author="Ülle Leht" w:date="2025-07-11T13:08:00Z">
              <w:r w:rsidRPr="00BB7ED8">
                <w:rPr>
                  <w:rFonts w:ascii="TimesNewRoman" w:eastAsia="TimesNewRoman" w:hAnsi="TimesNewRoman" w:cs="TimesNewRoman"/>
                  <w:color w:val="000000"/>
                  <w:szCs w:val="24"/>
                </w:rPr>
                <w:t>5</w:t>
              </w:r>
            </w:ins>
            <w:r>
              <w:rPr>
                <w:rFonts w:ascii="TimesNewRoman" w:eastAsia="TimesNewRoman" w:hAnsi="TimesNewRoman" w:cs="TimesNewRoman"/>
                <w:color w:val="000000"/>
                <w:szCs w:val="24"/>
              </w:rPr>
              <w:t> </w:t>
            </w:r>
            <w:ins w:id="273" w:author="Ülle Leht" w:date="2025-07-11T13:08:00Z">
              <w:r w:rsidRPr="00BB7ED8">
                <w:rPr>
                  <w:rFonts w:ascii="TimesNewRoman" w:eastAsia="TimesNewRoman" w:hAnsi="TimesNewRoman" w:cs="TimesNewRoman"/>
                  <w:color w:val="000000"/>
                  <w:szCs w:val="24"/>
                </w:rPr>
                <w:t>501</w:t>
              </w:r>
            </w:ins>
            <w:r>
              <w:rPr>
                <w:rFonts w:ascii="TimesNewRoman" w:eastAsia="TimesNewRoman" w:hAnsi="TimesNewRoman" w:cs="TimesNewRoman"/>
                <w:color w:val="000000"/>
                <w:szCs w:val="24"/>
              </w:rPr>
              <w:t> </w:t>
            </w:r>
            <w:ins w:id="274" w:author="Ülle Leht" w:date="2025-07-11T13:08:00Z">
              <w:r w:rsidRPr="00BB7ED8">
                <w:rPr>
                  <w:rFonts w:ascii="TimesNewRoman" w:eastAsia="TimesNewRoman" w:hAnsi="TimesNewRoman" w:cs="TimesNewRoman"/>
                  <w:color w:val="000000"/>
                  <w:szCs w:val="24"/>
                </w:rPr>
                <w:t>636</w:t>
              </w:r>
            </w:ins>
            <w:r>
              <w:rPr>
                <w:rFonts w:ascii="TimesNewRoman" w:eastAsia="TimesNewRoman" w:hAnsi="TimesNewRoman" w:cs="TimesNewRoman"/>
                <w:color w:val="000000"/>
                <w:szCs w:val="24"/>
              </w:rPr>
              <w:t>,</w:t>
            </w:r>
            <w:ins w:id="275" w:author="Ülle Leht" w:date="2025-07-11T13:08:00Z">
              <w:r w:rsidRPr="00BB7ED8">
                <w:rPr>
                  <w:rFonts w:ascii="TimesNewRoman" w:eastAsia="TimesNewRoman" w:hAnsi="TimesNewRoman" w:cs="TimesNewRoman"/>
                  <w:color w:val="000000"/>
                  <w:szCs w:val="24"/>
                </w:rPr>
                <w:t>25</w:t>
              </w:r>
            </w:ins>
            <w:ins w:id="276" w:author="Ülle Leht" w:date="2025-07-14T15:10:00Z">
              <w:r>
                <w:rPr>
                  <w:rFonts w:ascii="TimesNewRoman" w:eastAsia="TimesNewRoman" w:hAnsi="TimesNewRoman" w:cs="TimesNewRoman"/>
                  <w:color w:val="000000"/>
                  <w:szCs w:val="24"/>
                </w:rPr>
                <w:t xml:space="preserve"> </w:t>
              </w:r>
            </w:ins>
            <w:del w:id="277" w:author="Ülle Leht" w:date="2025-07-14T15:15:00Z">
              <w:r w:rsidDel="00075B30">
                <w:rPr>
                  <w:noProof/>
                  <w:szCs w:val="24"/>
                </w:rPr>
                <w:delText>4 318 170,3</w:delText>
              </w:r>
            </w:del>
            <w:ins w:id="278" w:author="Ülle Leht" w:date="2025-07-14T15:15:00Z">
              <w:r>
                <w:rPr>
                  <w:noProof/>
                  <w:szCs w:val="24"/>
                </w:rPr>
                <w:t>-</w:t>
              </w:r>
            </w:ins>
          </w:p>
        </w:tc>
        <w:tc>
          <w:tcPr>
            <w:tcW w:w="1842" w:type="dxa"/>
            <w:tcBorders>
              <w:top w:val="single" w:sz="4" w:space="0" w:color="000000"/>
              <w:left w:val="single" w:sz="4" w:space="0" w:color="000000"/>
              <w:bottom w:val="single" w:sz="4" w:space="0" w:color="000000"/>
              <w:right w:val="single" w:sz="4" w:space="0" w:color="000000"/>
            </w:tcBorders>
            <w:tcPrChange w:id="279" w:author="Ülle Leht" w:date="2025-07-11T13:08:00Z">
              <w:tcPr>
                <w:tcW w:w="1842" w:type="dxa"/>
              </w:tcPr>
            </w:tcPrChange>
          </w:tcPr>
          <w:p w14:paraId="351A2859" w14:textId="5B6D25B2" w:rsidR="00075B30" w:rsidRPr="00BB7ED8" w:rsidRDefault="00075B30" w:rsidP="00075B30">
            <w:pPr>
              <w:rPr>
                <w:noProof/>
                <w:szCs w:val="24"/>
              </w:rPr>
            </w:pPr>
            <w:ins w:id="280" w:author="Ülle Leht" w:date="2025-07-11T13:08:00Z">
              <w:r w:rsidRPr="00BB7ED8">
                <w:rPr>
                  <w:rFonts w:ascii="TimesNewRoman" w:eastAsia="TimesNewRoman" w:hAnsi="TimesNewRoman" w:cs="TimesNewRoman"/>
                  <w:color w:val="000000"/>
                  <w:szCs w:val="24"/>
                </w:rPr>
                <w:t>1</w:t>
              </w:r>
            </w:ins>
            <w:r>
              <w:rPr>
                <w:rFonts w:ascii="TimesNewRoman" w:eastAsia="TimesNewRoman" w:hAnsi="TimesNewRoman" w:cs="TimesNewRoman"/>
                <w:color w:val="000000"/>
                <w:szCs w:val="24"/>
              </w:rPr>
              <w:t> </w:t>
            </w:r>
            <w:ins w:id="281" w:author="Ülle Leht" w:date="2025-07-11T13:08:00Z">
              <w:r w:rsidRPr="00BB7ED8">
                <w:rPr>
                  <w:rFonts w:ascii="TimesNewRoman" w:eastAsia="TimesNewRoman" w:hAnsi="TimesNewRoman" w:cs="TimesNewRoman"/>
                  <w:color w:val="000000"/>
                  <w:szCs w:val="24"/>
                </w:rPr>
                <w:t>833</w:t>
              </w:r>
            </w:ins>
            <w:r>
              <w:rPr>
                <w:rFonts w:ascii="TimesNewRoman" w:eastAsia="TimesNewRoman" w:hAnsi="TimesNewRoman" w:cs="TimesNewRoman"/>
                <w:color w:val="000000"/>
                <w:szCs w:val="24"/>
              </w:rPr>
              <w:t> </w:t>
            </w:r>
            <w:ins w:id="282" w:author="Ülle Leht" w:date="2025-07-11T13:08:00Z">
              <w:r w:rsidRPr="00BB7ED8">
                <w:rPr>
                  <w:rFonts w:ascii="TimesNewRoman" w:eastAsia="TimesNewRoman" w:hAnsi="TimesNewRoman" w:cs="TimesNewRoman"/>
                  <w:color w:val="000000"/>
                  <w:szCs w:val="24"/>
                </w:rPr>
                <w:t>878</w:t>
              </w:r>
            </w:ins>
            <w:r>
              <w:rPr>
                <w:rFonts w:ascii="TimesNewRoman" w:eastAsia="TimesNewRoman" w:hAnsi="TimesNewRoman" w:cs="TimesNewRoman"/>
                <w:color w:val="000000"/>
                <w:szCs w:val="24"/>
              </w:rPr>
              <w:t>,</w:t>
            </w:r>
            <w:ins w:id="283" w:author="Ülle Leht" w:date="2025-07-11T13:08:00Z">
              <w:r w:rsidRPr="00BB7ED8">
                <w:rPr>
                  <w:rFonts w:ascii="TimesNewRoman" w:eastAsia="TimesNewRoman" w:hAnsi="TimesNewRoman" w:cs="TimesNewRoman"/>
                  <w:color w:val="000000"/>
                  <w:szCs w:val="24"/>
                </w:rPr>
                <w:t>75</w:t>
              </w:r>
            </w:ins>
            <w:r>
              <w:rPr>
                <w:rFonts w:ascii="TimesNewRoman" w:eastAsia="TimesNewRoman" w:hAnsi="TimesNewRoman" w:cs="TimesNewRoman"/>
                <w:color w:val="000000"/>
                <w:szCs w:val="24"/>
              </w:rPr>
              <w:t xml:space="preserve"> </w:t>
            </w:r>
            <w:del w:id="284" w:author="Ülle Leht" w:date="2025-07-14T15:16:00Z">
              <w:r w:rsidDel="00075B30">
                <w:rPr>
                  <w:noProof/>
                  <w:szCs w:val="24"/>
                </w:rPr>
                <w:delText>1 439 390,08</w:delText>
              </w:r>
            </w:del>
          </w:p>
        </w:tc>
        <w:tc>
          <w:tcPr>
            <w:tcW w:w="1985" w:type="dxa"/>
            <w:tcBorders>
              <w:top w:val="single" w:sz="4" w:space="0" w:color="000000"/>
              <w:left w:val="single" w:sz="4" w:space="0" w:color="000000"/>
              <w:bottom w:val="single" w:sz="4" w:space="0" w:color="000000"/>
              <w:right w:val="single" w:sz="4" w:space="0" w:color="000000"/>
            </w:tcBorders>
            <w:tcPrChange w:id="285" w:author="Ülle Leht" w:date="2025-07-11T13:08:00Z">
              <w:tcPr>
                <w:tcW w:w="1985" w:type="dxa"/>
              </w:tcPr>
            </w:tcPrChange>
          </w:tcPr>
          <w:p w14:paraId="478AAEBB" w14:textId="00C4CE99" w:rsidR="00075B30" w:rsidRPr="00BB7ED8" w:rsidRDefault="00075B30" w:rsidP="00075B30">
            <w:pPr>
              <w:rPr>
                <w:noProof/>
                <w:szCs w:val="24"/>
              </w:rPr>
            </w:pPr>
            <w:ins w:id="286" w:author="Ülle Leht" w:date="2025-07-11T13:08:00Z">
              <w:r w:rsidRPr="00BB7ED8">
                <w:rPr>
                  <w:rFonts w:ascii="TimesNewRoman" w:eastAsia="TimesNewRoman" w:hAnsi="TimesNewRoman" w:cs="TimesNewRoman"/>
                  <w:color w:val="000000"/>
                  <w:szCs w:val="24"/>
                </w:rPr>
                <w:t>1</w:t>
              </w:r>
            </w:ins>
            <w:r>
              <w:rPr>
                <w:rFonts w:ascii="TimesNewRoman" w:eastAsia="TimesNewRoman" w:hAnsi="TimesNewRoman" w:cs="TimesNewRoman"/>
                <w:color w:val="000000"/>
                <w:szCs w:val="24"/>
              </w:rPr>
              <w:t> </w:t>
            </w:r>
            <w:ins w:id="287" w:author="Ülle Leht" w:date="2025-07-11T13:08:00Z">
              <w:r w:rsidRPr="00BB7ED8">
                <w:rPr>
                  <w:rFonts w:ascii="TimesNewRoman" w:eastAsia="TimesNewRoman" w:hAnsi="TimesNewRoman" w:cs="TimesNewRoman"/>
                  <w:color w:val="000000"/>
                  <w:szCs w:val="24"/>
                </w:rPr>
                <w:t>833</w:t>
              </w:r>
            </w:ins>
            <w:r>
              <w:rPr>
                <w:rFonts w:ascii="TimesNewRoman" w:eastAsia="TimesNewRoman" w:hAnsi="TimesNewRoman" w:cs="TimesNewRoman"/>
                <w:color w:val="000000"/>
                <w:szCs w:val="24"/>
              </w:rPr>
              <w:t> </w:t>
            </w:r>
            <w:ins w:id="288" w:author="Ülle Leht" w:date="2025-07-11T13:08:00Z">
              <w:r w:rsidRPr="00BB7ED8">
                <w:rPr>
                  <w:rFonts w:ascii="TimesNewRoman" w:eastAsia="TimesNewRoman" w:hAnsi="TimesNewRoman" w:cs="TimesNewRoman"/>
                  <w:color w:val="000000"/>
                  <w:szCs w:val="24"/>
                </w:rPr>
                <w:t>878</w:t>
              </w:r>
            </w:ins>
            <w:r>
              <w:rPr>
                <w:rFonts w:ascii="TimesNewRoman" w:eastAsia="TimesNewRoman" w:hAnsi="TimesNewRoman" w:cs="TimesNewRoman"/>
                <w:color w:val="000000"/>
                <w:szCs w:val="24"/>
              </w:rPr>
              <w:t>,</w:t>
            </w:r>
            <w:ins w:id="289" w:author="Ülle Leht" w:date="2025-07-11T13:08:00Z">
              <w:r w:rsidRPr="00BB7ED8">
                <w:rPr>
                  <w:rFonts w:ascii="TimesNewRoman" w:eastAsia="TimesNewRoman" w:hAnsi="TimesNewRoman" w:cs="TimesNewRoman"/>
                  <w:color w:val="000000"/>
                  <w:szCs w:val="24"/>
                </w:rPr>
                <w:t>75</w:t>
              </w:r>
            </w:ins>
            <w:r>
              <w:rPr>
                <w:rFonts w:ascii="TimesNewRoman" w:eastAsia="TimesNewRoman" w:hAnsi="TimesNewRoman" w:cs="TimesNewRoman"/>
                <w:color w:val="000000"/>
                <w:szCs w:val="24"/>
              </w:rPr>
              <w:t xml:space="preserve"> </w:t>
            </w:r>
            <w:del w:id="290" w:author="Ülle Leht" w:date="2025-07-14T15:16:00Z">
              <w:r w:rsidDel="00075B30">
                <w:rPr>
                  <w:noProof/>
                  <w:szCs w:val="24"/>
                </w:rPr>
                <w:delText>1 439 390,08</w:delText>
              </w:r>
            </w:del>
          </w:p>
        </w:tc>
        <w:tc>
          <w:tcPr>
            <w:tcW w:w="850" w:type="dxa"/>
            <w:tcBorders>
              <w:top w:val="single" w:sz="4" w:space="0" w:color="000000"/>
              <w:left w:val="single" w:sz="4" w:space="0" w:color="000000"/>
              <w:bottom w:val="single" w:sz="4" w:space="0" w:color="000000"/>
              <w:right w:val="single" w:sz="4" w:space="0" w:color="000000"/>
            </w:tcBorders>
            <w:tcPrChange w:id="291" w:author="Ülle Leht" w:date="2025-07-11T13:08:00Z">
              <w:tcPr>
                <w:tcW w:w="850" w:type="dxa"/>
              </w:tcPr>
            </w:tcPrChange>
          </w:tcPr>
          <w:p w14:paraId="2E5E11F4" w14:textId="73921E18" w:rsidR="00075B30" w:rsidRPr="00BB7ED8" w:rsidRDefault="00075B30" w:rsidP="00075B30">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292" w:author="Ülle Leht" w:date="2025-07-11T13:08:00Z">
              <w:tcPr>
                <w:tcW w:w="1560" w:type="dxa"/>
              </w:tcPr>
            </w:tcPrChange>
          </w:tcPr>
          <w:p w14:paraId="69E38532" w14:textId="13F17084" w:rsidR="00075B30" w:rsidRPr="00BB7ED8" w:rsidRDefault="00075B30" w:rsidP="00075B30">
            <w:pPr>
              <w:rPr>
                <w:noProof/>
                <w:szCs w:val="24"/>
              </w:rPr>
            </w:pPr>
            <w:ins w:id="293" w:author="Ülle Leht" w:date="2025-07-11T13:08:00Z">
              <w:r w:rsidRPr="00BB7ED8">
                <w:rPr>
                  <w:rFonts w:ascii="TimesNewRoman" w:eastAsia="TimesNewRoman" w:hAnsi="TimesNewRoman" w:cs="TimesNewRoman"/>
                  <w:color w:val="000000"/>
                  <w:szCs w:val="24"/>
                </w:rPr>
                <w:t>7</w:t>
              </w:r>
            </w:ins>
            <w:r>
              <w:rPr>
                <w:rFonts w:ascii="TimesNewRoman" w:eastAsia="TimesNewRoman" w:hAnsi="TimesNewRoman" w:cs="TimesNewRoman"/>
                <w:color w:val="000000"/>
                <w:szCs w:val="24"/>
              </w:rPr>
              <w:t> </w:t>
            </w:r>
            <w:ins w:id="294" w:author="Ülle Leht" w:date="2025-07-11T13:08:00Z">
              <w:r w:rsidRPr="00BB7ED8">
                <w:rPr>
                  <w:rFonts w:ascii="TimesNewRoman" w:eastAsia="TimesNewRoman" w:hAnsi="TimesNewRoman" w:cs="TimesNewRoman"/>
                  <w:color w:val="000000"/>
                  <w:szCs w:val="24"/>
                </w:rPr>
                <w:t>335</w:t>
              </w:r>
            </w:ins>
            <w:r>
              <w:rPr>
                <w:rFonts w:ascii="TimesNewRoman" w:eastAsia="TimesNewRoman" w:hAnsi="TimesNewRoman" w:cs="TimesNewRoman"/>
                <w:color w:val="000000"/>
                <w:szCs w:val="24"/>
              </w:rPr>
              <w:t> </w:t>
            </w:r>
            <w:ins w:id="295" w:author="Ülle Leht" w:date="2025-07-11T13:08:00Z">
              <w:r w:rsidRPr="00BB7ED8">
                <w:rPr>
                  <w:rFonts w:ascii="TimesNewRoman" w:eastAsia="TimesNewRoman" w:hAnsi="TimesNewRoman" w:cs="TimesNewRoman"/>
                  <w:color w:val="000000"/>
                  <w:szCs w:val="24"/>
                </w:rPr>
                <w:t>515</w:t>
              </w:r>
            </w:ins>
            <w:r>
              <w:rPr>
                <w:rFonts w:ascii="TimesNewRoman" w:eastAsia="TimesNewRoman" w:hAnsi="TimesNewRoman" w:cs="TimesNewRoman"/>
                <w:color w:val="000000"/>
                <w:szCs w:val="24"/>
              </w:rPr>
              <w:t>,</w:t>
            </w:r>
            <w:ins w:id="296" w:author="Ülle Leht" w:date="2025-07-11T13:08:00Z">
              <w:r w:rsidRPr="00BB7ED8">
                <w:rPr>
                  <w:rFonts w:ascii="TimesNewRoman" w:eastAsia="TimesNewRoman" w:hAnsi="TimesNewRoman" w:cs="TimesNewRoman"/>
                  <w:color w:val="000000"/>
                  <w:szCs w:val="24"/>
                </w:rPr>
                <w:t>00</w:t>
              </w:r>
            </w:ins>
            <w:del w:id="297" w:author="Ülle Leht" w:date="2025-07-14T15:16:00Z">
              <w:r w:rsidDel="00075B30">
                <w:rPr>
                  <w:noProof/>
                  <w:szCs w:val="24"/>
                </w:rPr>
                <w:delText>5 757560,31</w:delText>
              </w:r>
            </w:del>
          </w:p>
        </w:tc>
        <w:tc>
          <w:tcPr>
            <w:tcW w:w="1667" w:type="dxa"/>
            <w:tcPrChange w:id="298" w:author="Ülle Leht" w:date="2025-07-11T13:08:00Z">
              <w:tcPr>
                <w:tcW w:w="1667" w:type="dxa"/>
              </w:tcPr>
            </w:tcPrChange>
          </w:tcPr>
          <w:p w14:paraId="5879BAE9" w14:textId="3A27B82E" w:rsidR="00075B30" w:rsidRPr="00BD6BE9" w:rsidRDefault="00075B30" w:rsidP="00075B30">
            <w:pPr>
              <w:rPr>
                <w:noProof/>
                <w:sz w:val="20"/>
              </w:rPr>
            </w:pPr>
            <w:r w:rsidRPr="00BD6BE9">
              <w:rPr>
                <w:noProof/>
                <w:sz w:val="20"/>
              </w:rPr>
              <w:t>75</w:t>
            </w:r>
          </w:p>
        </w:tc>
      </w:tr>
      <w:tr w:rsidR="00075B30" w:rsidRPr="00845A73" w14:paraId="5197EE52" w14:textId="77777777" w:rsidTr="002629FA">
        <w:tblPrEx>
          <w:tblW w:w="15696" w:type="dxa"/>
          <w:jc w:val="center"/>
          <w:tblLayout w:type="fixed"/>
          <w:tblPrExChange w:id="299" w:author="Ülle Leht" w:date="2025-07-11T13:08:00Z">
            <w:tblPrEx>
              <w:tblW w:w="15696" w:type="dxa"/>
              <w:jc w:val="center"/>
              <w:tblLayout w:type="fixed"/>
            </w:tblPrEx>
          </w:tblPrExChange>
        </w:tblPrEx>
        <w:trPr>
          <w:jc w:val="center"/>
          <w:trPrChange w:id="300" w:author="Ülle Leht" w:date="2025-07-11T13:08:00Z">
            <w:trPr>
              <w:jc w:val="center"/>
            </w:trPr>
          </w:trPrChange>
        </w:trPr>
        <w:tc>
          <w:tcPr>
            <w:tcW w:w="1374" w:type="dxa"/>
            <w:tcPrChange w:id="301" w:author="Ülle Leht" w:date="2025-07-11T13:08:00Z">
              <w:tcPr>
                <w:tcW w:w="1374" w:type="dxa"/>
              </w:tcPr>
            </w:tcPrChange>
          </w:tcPr>
          <w:p w14:paraId="2F9BD787" w14:textId="77777777" w:rsidR="00075B30" w:rsidRPr="00BD6BE9" w:rsidRDefault="00075B30" w:rsidP="00075B30">
            <w:pPr>
              <w:rPr>
                <w:noProof/>
                <w:sz w:val="20"/>
              </w:rPr>
            </w:pPr>
          </w:p>
        </w:tc>
        <w:tc>
          <w:tcPr>
            <w:tcW w:w="2449" w:type="dxa"/>
            <w:gridSpan w:val="2"/>
            <w:tcPrChange w:id="302" w:author="Ülle Leht" w:date="2025-07-11T13:08:00Z">
              <w:tcPr>
                <w:tcW w:w="2449" w:type="dxa"/>
                <w:gridSpan w:val="2"/>
              </w:tcPr>
            </w:tcPrChange>
          </w:tcPr>
          <w:p w14:paraId="08A83116" w14:textId="7C69E539" w:rsidR="00075B30" w:rsidRPr="00BD6BE9" w:rsidRDefault="00075B30" w:rsidP="00075B30">
            <w:pPr>
              <w:jc w:val="left"/>
              <w:rPr>
                <w:i/>
                <w:noProof/>
                <w:sz w:val="20"/>
              </w:rPr>
            </w:pPr>
            <w:r>
              <w:rPr>
                <w:sz w:val="20"/>
              </w:rPr>
              <w:t>Tegevustoetus</w:t>
            </w:r>
          </w:p>
        </w:tc>
        <w:tc>
          <w:tcPr>
            <w:tcW w:w="2126" w:type="dxa"/>
            <w:tcPrChange w:id="303" w:author="Ülle Leht" w:date="2025-07-11T13:08:00Z">
              <w:tcPr>
                <w:tcW w:w="2126" w:type="dxa"/>
              </w:tcPr>
            </w:tcPrChange>
          </w:tcPr>
          <w:p w14:paraId="376FC0B4" w14:textId="5DAF4562" w:rsidR="00075B30" w:rsidRPr="00BD6BE9" w:rsidRDefault="00075B30" w:rsidP="00075B30">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304" w:author="Ülle Leht" w:date="2025-07-11T13:08:00Z">
              <w:tcPr>
                <w:tcW w:w="1843" w:type="dxa"/>
              </w:tcPr>
            </w:tcPrChange>
          </w:tcPr>
          <w:p w14:paraId="6694869C" w14:textId="29FC8E77" w:rsidR="00075B30" w:rsidRPr="00BB7ED8" w:rsidDel="00DA7F99" w:rsidRDefault="00075B30" w:rsidP="00075B30">
            <w:pPr>
              <w:spacing w:after="0"/>
              <w:rPr>
                <w:del w:id="305" w:author="Ülle Leht" w:date="2025-07-11T13:08:00Z"/>
                <w:rFonts w:eastAsia="Times New Roman"/>
                <w:color w:val="000000"/>
                <w:szCs w:val="24"/>
                <w:lang w:eastAsia="et-EE"/>
              </w:rPr>
            </w:pPr>
            <w:ins w:id="306" w:author="Ülle Leht" w:date="2025-07-11T13:08:00Z">
              <w:r w:rsidRPr="00BB7ED8">
                <w:rPr>
                  <w:rFonts w:ascii="TimesNewRoman" w:eastAsia="TimesNewRoman" w:hAnsi="TimesNewRoman" w:cs="TimesNewRoman"/>
                  <w:color w:val="000000"/>
                  <w:szCs w:val="24"/>
                </w:rPr>
                <w:t>4</w:t>
              </w:r>
            </w:ins>
            <w:r>
              <w:rPr>
                <w:rFonts w:ascii="TimesNewRoman" w:eastAsia="TimesNewRoman" w:hAnsi="TimesNewRoman" w:cs="TimesNewRoman"/>
                <w:color w:val="000000"/>
                <w:szCs w:val="24"/>
              </w:rPr>
              <w:t> </w:t>
            </w:r>
            <w:ins w:id="307" w:author="Ülle Leht" w:date="2025-07-11T13:08:00Z">
              <w:r w:rsidRPr="00BB7ED8">
                <w:rPr>
                  <w:rFonts w:ascii="TimesNewRoman" w:eastAsia="TimesNewRoman" w:hAnsi="TimesNewRoman" w:cs="TimesNewRoman"/>
                  <w:color w:val="000000"/>
                  <w:szCs w:val="24"/>
                </w:rPr>
                <w:t>288</w:t>
              </w:r>
            </w:ins>
            <w:r>
              <w:rPr>
                <w:rFonts w:ascii="TimesNewRoman" w:eastAsia="TimesNewRoman" w:hAnsi="TimesNewRoman" w:cs="TimesNewRoman"/>
                <w:color w:val="000000"/>
                <w:szCs w:val="24"/>
              </w:rPr>
              <w:t> </w:t>
            </w:r>
            <w:ins w:id="308" w:author="Ülle Leht" w:date="2025-07-11T13:08:00Z">
              <w:r w:rsidRPr="00BB7ED8">
                <w:rPr>
                  <w:rFonts w:ascii="TimesNewRoman" w:eastAsia="TimesNewRoman" w:hAnsi="TimesNewRoman" w:cs="TimesNewRoman"/>
                  <w:color w:val="000000"/>
                  <w:szCs w:val="24"/>
                </w:rPr>
                <w:t>767</w:t>
              </w:r>
            </w:ins>
            <w:r>
              <w:rPr>
                <w:rFonts w:ascii="TimesNewRoman" w:eastAsia="TimesNewRoman" w:hAnsi="TimesNewRoman" w:cs="TimesNewRoman"/>
                <w:color w:val="000000"/>
                <w:szCs w:val="24"/>
              </w:rPr>
              <w:t>,</w:t>
            </w:r>
            <w:ins w:id="309" w:author="Ülle Leht" w:date="2025-07-11T13:08:00Z">
              <w:r w:rsidRPr="00BB7ED8">
                <w:rPr>
                  <w:rFonts w:ascii="TimesNewRoman" w:eastAsia="TimesNewRoman" w:hAnsi="TimesNewRoman" w:cs="TimesNewRoman"/>
                  <w:color w:val="000000"/>
                  <w:szCs w:val="24"/>
                </w:rPr>
                <w:t>75</w:t>
              </w:r>
            </w:ins>
            <w:r>
              <w:rPr>
                <w:rFonts w:ascii="TimesNewRoman" w:eastAsia="TimesNewRoman" w:hAnsi="TimesNewRoman" w:cs="TimesNewRoman"/>
                <w:color w:val="000000"/>
                <w:szCs w:val="24"/>
              </w:rPr>
              <w:t xml:space="preserve">    </w:t>
            </w:r>
            <w:del w:id="310" w:author="Ülle Leht" w:date="2025-07-14T15:16:00Z">
              <w:r w:rsidDel="00075B30">
                <w:rPr>
                  <w:color w:val="000000"/>
                  <w:szCs w:val="24"/>
                </w:rPr>
                <w:delText>3 984 080,25</w:delText>
              </w:r>
            </w:del>
          </w:p>
          <w:p w14:paraId="55409D92" w14:textId="203C56EB" w:rsidR="00075B30" w:rsidRPr="00BB7ED8" w:rsidRDefault="00075B30" w:rsidP="00075B30">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311" w:author="Ülle Leht" w:date="2025-07-11T13:08:00Z">
              <w:tcPr>
                <w:tcW w:w="1842" w:type="dxa"/>
              </w:tcPr>
            </w:tcPrChange>
          </w:tcPr>
          <w:p w14:paraId="14E3FA74" w14:textId="1F115EE0" w:rsidR="00075B30" w:rsidRPr="00BB7ED8" w:rsidDel="00DA7F99" w:rsidRDefault="00075B30" w:rsidP="00075B30">
            <w:pPr>
              <w:spacing w:after="0"/>
              <w:rPr>
                <w:del w:id="312" w:author="Ülle Leht" w:date="2025-07-11T13:08:00Z"/>
                <w:rFonts w:eastAsia="Times New Roman"/>
                <w:color w:val="000000"/>
                <w:szCs w:val="24"/>
                <w:lang w:eastAsia="et-EE"/>
              </w:rPr>
            </w:pPr>
            <w:ins w:id="313" w:author="Ülle Leht" w:date="2025-07-11T13:08:00Z">
              <w:r w:rsidRPr="00BB7ED8">
                <w:rPr>
                  <w:rFonts w:ascii="TimesNewRoman" w:eastAsia="TimesNewRoman" w:hAnsi="TimesNewRoman" w:cs="TimesNewRoman"/>
                  <w:color w:val="000000"/>
                  <w:szCs w:val="24"/>
                </w:rPr>
                <w:t>1</w:t>
              </w:r>
            </w:ins>
            <w:r>
              <w:rPr>
                <w:rFonts w:ascii="TimesNewRoman" w:eastAsia="TimesNewRoman" w:hAnsi="TimesNewRoman" w:cs="TimesNewRoman"/>
                <w:color w:val="000000"/>
                <w:szCs w:val="24"/>
              </w:rPr>
              <w:t> </w:t>
            </w:r>
            <w:ins w:id="314" w:author="Ülle Leht" w:date="2025-07-11T13:08:00Z">
              <w:r w:rsidRPr="00BB7ED8">
                <w:rPr>
                  <w:rFonts w:ascii="TimesNewRoman" w:eastAsia="TimesNewRoman" w:hAnsi="TimesNewRoman" w:cs="TimesNewRoman"/>
                  <w:color w:val="000000"/>
                  <w:szCs w:val="24"/>
                </w:rPr>
                <w:t>429</w:t>
              </w:r>
            </w:ins>
            <w:r>
              <w:rPr>
                <w:rFonts w:ascii="TimesNewRoman" w:eastAsia="TimesNewRoman" w:hAnsi="TimesNewRoman" w:cs="TimesNewRoman"/>
                <w:color w:val="000000"/>
                <w:szCs w:val="24"/>
              </w:rPr>
              <w:t> </w:t>
            </w:r>
            <w:ins w:id="315" w:author="Ülle Leht" w:date="2025-07-11T13:08:00Z">
              <w:r w:rsidRPr="00BB7ED8">
                <w:rPr>
                  <w:rFonts w:ascii="TimesNewRoman" w:eastAsia="TimesNewRoman" w:hAnsi="TimesNewRoman" w:cs="TimesNewRoman"/>
                  <w:color w:val="000000"/>
                  <w:szCs w:val="24"/>
                </w:rPr>
                <w:t>589</w:t>
              </w:r>
            </w:ins>
            <w:r>
              <w:rPr>
                <w:rFonts w:ascii="TimesNewRoman" w:eastAsia="TimesNewRoman" w:hAnsi="TimesNewRoman" w:cs="TimesNewRoman"/>
                <w:color w:val="000000"/>
                <w:szCs w:val="24"/>
              </w:rPr>
              <w:t>,</w:t>
            </w:r>
            <w:ins w:id="316" w:author="Ülle Leht" w:date="2025-07-11T13:08:00Z">
              <w:r w:rsidRPr="00BB7ED8">
                <w:rPr>
                  <w:rFonts w:ascii="TimesNewRoman" w:eastAsia="TimesNewRoman" w:hAnsi="TimesNewRoman" w:cs="TimesNewRoman"/>
                  <w:color w:val="000000"/>
                  <w:szCs w:val="24"/>
                </w:rPr>
                <w:t>25</w:t>
              </w:r>
            </w:ins>
            <w:r>
              <w:rPr>
                <w:color w:val="000000"/>
                <w:szCs w:val="24"/>
              </w:rPr>
              <w:t xml:space="preserve"> </w:t>
            </w:r>
            <w:del w:id="317" w:author="Ülle Leht" w:date="2025-07-11T13:08:00Z">
              <w:r w:rsidRPr="00BB7ED8" w:rsidDel="00DA7F99">
                <w:rPr>
                  <w:color w:val="000000"/>
                  <w:szCs w:val="24"/>
                </w:rPr>
                <w:delText xml:space="preserve"> </w:delText>
              </w:r>
            </w:del>
            <w:del w:id="318" w:author="Ülle Leht" w:date="2025-07-14T15:16:00Z">
              <w:r w:rsidDel="00075B30">
                <w:rPr>
                  <w:color w:val="000000"/>
                  <w:szCs w:val="24"/>
                </w:rPr>
                <w:delText>1 328 026,75</w:delText>
              </w:r>
            </w:del>
          </w:p>
          <w:p w14:paraId="2AE9BE43" w14:textId="2805A289" w:rsidR="00075B30" w:rsidRPr="00BB7ED8" w:rsidRDefault="00075B30" w:rsidP="00075B30">
            <w:pPr>
              <w:rPr>
                <w:noProof/>
                <w:szCs w:val="24"/>
              </w:rPr>
            </w:pPr>
          </w:p>
        </w:tc>
        <w:tc>
          <w:tcPr>
            <w:tcW w:w="1985" w:type="dxa"/>
            <w:tcBorders>
              <w:top w:val="single" w:sz="4" w:space="0" w:color="000000"/>
              <w:left w:val="single" w:sz="4" w:space="0" w:color="000000"/>
              <w:bottom w:val="single" w:sz="4" w:space="0" w:color="000000"/>
              <w:right w:val="single" w:sz="4" w:space="0" w:color="000000"/>
            </w:tcBorders>
            <w:tcPrChange w:id="319" w:author="Ülle Leht" w:date="2025-07-11T13:08:00Z">
              <w:tcPr>
                <w:tcW w:w="1985" w:type="dxa"/>
              </w:tcPr>
            </w:tcPrChange>
          </w:tcPr>
          <w:p w14:paraId="193668E6" w14:textId="77777777" w:rsidR="00075B30" w:rsidRPr="00BB7ED8" w:rsidDel="00DA7F99" w:rsidRDefault="00075B30" w:rsidP="00075B30">
            <w:pPr>
              <w:spacing w:after="0"/>
              <w:rPr>
                <w:del w:id="320" w:author="Ülle Leht" w:date="2025-07-11T13:08:00Z"/>
                <w:rFonts w:eastAsia="Times New Roman"/>
                <w:color w:val="000000"/>
                <w:szCs w:val="24"/>
                <w:lang w:eastAsia="et-EE"/>
              </w:rPr>
            </w:pPr>
            <w:ins w:id="321" w:author="Ülle Leht" w:date="2025-07-11T13:08:00Z">
              <w:r w:rsidRPr="00BB7ED8">
                <w:rPr>
                  <w:rFonts w:ascii="TimesNewRoman" w:eastAsia="TimesNewRoman" w:hAnsi="TimesNewRoman" w:cs="TimesNewRoman"/>
                  <w:color w:val="000000"/>
                  <w:szCs w:val="24"/>
                </w:rPr>
                <w:t>1</w:t>
              </w:r>
            </w:ins>
            <w:r>
              <w:rPr>
                <w:rFonts w:ascii="TimesNewRoman" w:eastAsia="TimesNewRoman" w:hAnsi="TimesNewRoman" w:cs="TimesNewRoman"/>
                <w:color w:val="000000"/>
                <w:szCs w:val="24"/>
              </w:rPr>
              <w:t> </w:t>
            </w:r>
            <w:ins w:id="322" w:author="Ülle Leht" w:date="2025-07-11T13:08:00Z">
              <w:r w:rsidRPr="00BB7ED8">
                <w:rPr>
                  <w:rFonts w:ascii="TimesNewRoman" w:eastAsia="TimesNewRoman" w:hAnsi="TimesNewRoman" w:cs="TimesNewRoman"/>
                  <w:color w:val="000000"/>
                  <w:szCs w:val="24"/>
                </w:rPr>
                <w:t>429</w:t>
              </w:r>
            </w:ins>
            <w:r>
              <w:rPr>
                <w:rFonts w:ascii="TimesNewRoman" w:eastAsia="TimesNewRoman" w:hAnsi="TimesNewRoman" w:cs="TimesNewRoman"/>
                <w:color w:val="000000"/>
                <w:szCs w:val="24"/>
              </w:rPr>
              <w:t> </w:t>
            </w:r>
            <w:ins w:id="323" w:author="Ülle Leht" w:date="2025-07-11T13:08:00Z">
              <w:r w:rsidRPr="00BB7ED8">
                <w:rPr>
                  <w:rFonts w:ascii="TimesNewRoman" w:eastAsia="TimesNewRoman" w:hAnsi="TimesNewRoman" w:cs="TimesNewRoman"/>
                  <w:color w:val="000000"/>
                  <w:szCs w:val="24"/>
                </w:rPr>
                <w:t>589</w:t>
              </w:r>
            </w:ins>
            <w:r>
              <w:rPr>
                <w:rFonts w:ascii="TimesNewRoman" w:eastAsia="TimesNewRoman" w:hAnsi="TimesNewRoman" w:cs="TimesNewRoman"/>
                <w:color w:val="000000"/>
                <w:szCs w:val="24"/>
              </w:rPr>
              <w:t>,</w:t>
            </w:r>
            <w:ins w:id="324" w:author="Ülle Leht" w:date="2025-07-11T13:08:00Z">
              <w:r w:rsidRPr="00BB7ED8">
                <w:rPr>
                  <w:rFonts w:ascii="TimesNewRoman" w:eastAsia="TimesNewRoman" w:hAnsi="TimesNewRoman" w:cs="TimesNewRoman"/>
                  <w:color w:val="000000"/>
                  <w:szCs w:val="24"/>
                </w:rPr>
                <w:t>25</w:t>
              </w:r>
            </w:ins>
            <w:r>
              <w:rPr>
                <w:color w:val="000000"/>
                <w:szCs w:val="24"/>
              </w:rPr>
              <w:t xml:space="preserve"> </w:t>
            </w:r>
            <w:del w:id="325" w:author="Ülle Leht" w:date="2025-07-11T13:08:00Z">
              <w:r w:rsidRPr="00BB7ED8" w:rsidDel="00DA7F99">
                <w:rPr>
                  <w:color w:val="000000"/>
                  <w:szCs w:val="24"/>
                </w:rPr>
                <w:delText xml:space="preserve"> </w:delText>
              </w:r>
            </w:del>
            <w:del w:id="326" w:author="Ülle Leht" w:date="2025-07-14T15:16:00Z">
              <w:r w:rsidDel="00075B30">
                <w:rPr>
                  <w:color w:val="000000"/>
                  <w:szCs w:val="24"/>
                </w:rPr>
                <w:delText>1 328 026,75</w:delText>
              </w:r>
            </w:del>
          </w:p>
          <w:p w14:paraId="6434CA1C" w14:textId="090BF961" w:rsidR="00075B30" w:rsidRPr="00BB7ED8" w:rsidRDefault="00075B30" w:rsidP="00075B30">
            <w:pPr>
              <w:rPr>
                <w:noProof/>
                <w:szCs w:val="24"/>
              </w:rPr>
            </w:pPr>
          </w:p>
        </w:tc>
        <w:tc>
          <w:tcPr>
            <w:tcW w:w="850" w:type="dxa"/>
            <w:tcBorders>
              <w:top w:val="single" w:sz="4" w:space="0" w:color="000000"/>
              <w:left w:val="single" w:sz="4" w:space="0" w:color="000000"/>
              <w:bottom w:val="single" w:sz="4" w:space="0" w:color="000000"/>
              <w:right w:val="single" w:sz="4" w:space="0" w:color="000000"/>
            </w:tcBorders>
            <w:tcPrChange w:id="327" w:author="Ülle Leht" w:date="2025-07-11T13:08:00Z">
              <w:tcPr>
                <w:tcW w:w="850" w:type="dxa"/>
              </w:tcPr>
            </w:tcPrChange>
          </w:tcPr>
          <w:p w14:paraId="583A6FBC" w14:textId="62E120EF" w:rsidR="00075B30" w:rsidRPr="00BB7ED8" w:rsidRDefault="00075B30" w:rsidP="00075B30">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328" w:author="Ülle Leht" w:date="2025-07-11T13:08:00Z">
              <w:tcPr>
                <w:tcW w:w="1560" w:type="dxa"/>
              </w:tcPr>
            </w:tcPrChange>
          </w:tcPr>
          <w:p w14:paraId="54DD57C9" w14:textId="19178C45" w:rsidR="00075B30" w:rsidRPr="00BB7ED8" w:rsidRDefault="00075B30" w:rsidP="00075B30">
            <w:pPr>
              <w:rPr>
                <w:noProof/>
                <w:szCs w:val="24"/>
              </w:rPr>
            </w:pPr>
            <w:ins w:id="329" w:author="Ülle Leht" w:date="2025-07-11T13:08:00Z">
              <w:r w:rsidRPr="00BB7ED8">
                <w:rPr>
                  <w:rFonts w:ascii="TimesNewRoman" w:eastAsia="TimesNewRoman" w:hAnsi="TimesNewRoman" w:cs="TimesNewRoman"/>
                  <w:color w:val="000000"/>
                  <w:szCs w:val="24"/>
                </w:rPr>
                <w:t>5</w:t>
              </w:r>
            </w:ins>
            <w:r>
              <w:rPr>
                <w:rFonts w:ascii="TimesNewRoman" w:eastAsia="TimesNewRoman" w:hAnsi="TimesNewRoman" w:cs="TimesNewRoman"/>
                <w:color w:val="000000"/>
                <w:szCs w:val="24"/>
              </w:rPr>
              <w:t> </w:t>
            </w:r>
            <w:ins w:id="330" w:author="Ülle Leht" w:date="2025-07-11T13:08:00Z">
              <w:r w:rsidRPr="00BB7ED8">
                <w:rPr>
                  <w:rFonts w:ascii="TimesNewRoman" w:eastAsia="TimesNewRoman" w:hAnsi="TimesNewRoman" w:cs="TimesNewRoman"/>
                  <w:color w:val="000000"/>
                  <w:szCs w:val="24"/>
                </w:rPr>
                <w:t>718</w:t>
              </w:r>
            </w:ins>
            <w:r>
              <w:rPr>
                <w:rFonts w:ascii="TimesNewRoman" w:eastAsia="TimesNewRoman" w:hAnsi="TimesNewRoman" w:cs="TimesNewRoman"/>
                <w:color w:val="000000"/>
                <w:szCs w:val="24"/>
              </w:rPr>
              <w:t> </w:t>
            </w:r>
            <w:ins w:id="331" w:author="Ülle Leht" w:date="2025-07-11T13:08:00Z">
              <w:r w:rsidRPr="00BB7ED8">
                <w:rPr>
                  <w:rFonts w:ascii="TimesNewRoman" w:eastAsia="TimesNewRoman" w:hAnsi="TimesNewRoman" w:cs="TimesNewRoman"/>
                  <w:color w:val="000000"/>
                  <w:szCs w:val="24"/>
                </w:rPr>
                <w:t>357</w:t>
              </w:r>
            </w:ins>
            <w:r>
              <w:rPr>
                <w:rFonts w:ascii="TimesNewRoman" w:eastAsia="TimesNewRoman" w:hAnsi="TimesNewRoman" w:cs="TimesNewRoman"/>
                <w:color w:val="000000"/>
                <w:szCs w:val="24"/>
              </w:rPr>
              <w:t>,</w:t>
            </w:r>
            <w:ins w:id="332" w:author="Ülle Leht" w:date="2025-07-11T13:08:00Z">
              <w:r w:rsidRPr="00BB7ED8">
                <w:rPr>
                  <w:rFonts w:ascii="TimesNewRoman" w:eastAsia="TimesNewRoman" w:hAnsi="TimesNewRoman" w:cs="TimesNewRoman"/>
                  <w:color w:val="000000"/>
                  <w:szCs w:val="24"/>
                </w:rPr>
                <w:t>00</w:t>
              </w:r>
            </w:ins>
            <w:del w:id="333" w:author="Ülle Leht" w:date="2025-07-14T15:16:00Z">
              <w:r w:rsidDel="00075B30">
                <w:rPr>
                  <w:noProof/>
                  <w:szCs w:val="24"/>
                </w:rPr>
                <w:delText>5 312 107</w:delText>
              </w:r>
            </w:del>
          </w:p>
        </w:tc>
        <w:tc>
          <w:tcPr>
            <w:tcW w:w="1667" w:type="dxa"/>
            <w:tcPrChange w:id="334" w:author="Ülle Leht" w:date="2025-07-11T13:08:00Z">
              <w:tcPr>
                <w:tcW w:w="1667" w:type="dxa"/>
              </w:tcPr>
            </w:tcPrChange>
          </w:tcPr>
          <w:p w14:paraId="4A7DA7B7" w14:textId="4B381E7C" w:rsidR="00075B30" w:rsidRPr="00BD6BE9" w:rsidRDefault="00075B30" w:rsidP="00075B30">
            <w:pPr>
              <w:rPr>
                <w:noProof/>
                <w:sz w:val="20"/>
              </w:rPr>
            </w:pPr>
            <w:r w:rsidRPr="00BD6BE9">
              <w:rPr>
                <w:noProof/>
                <w:sz w:val="20"/>
              </w:rPr>
              <w:t>75</w:t>
            </w:r>
          </w:p>
        </w:tc>
      </w:tr>
      <w:tr w:rsidR="004044ED" w:rsidRPr="00845A73" w14:paraId="54B3132B" w14:textId="77777777" w:rsidTr="002629FA">
        <w:tblPrEx>
          <w:tblW w:w="15696" w:type="dxa"/>
          <w:jc w:val="center"/>
          <w:tblLayout w:type="fixed"/>
          <w:tblPrExChange w:id="335" w:author="Ülle Leht" w:date="2025-07-11T13:08:00Z">
            <w:tblPrEx>
              <w:tblW w:w="15696" w:type="dxa"/>
              <w:jc w:val="center"/>
              <w:tblLayout w:type="fixed"/>
            </w:tblPrEx>
          </w:tblPrExChange>
        </w:tblPrEx>
        <w:trPr>
          <w:jc w:val="center"/>
          <w:trPrChange w:id="336" w:author="Ülle Leht" w:date="2025-07-11T13:08:00Z">
            <w:trPr>
              <w:jc w:val="center"/>
            </w:trPr>
          </w:trPrChange>
        </w:trPr>
        <w:tc>
          <w:tcPr>
            <w:tcW w:w="1374" w:type="dxa"/>
            <w:tcPrChange w:id="337" w:author="Ülle Leht" w:date="2025-07-11T13:08:00Z">
              <w:tcPr>
                <w:tcW w:w="1374" w:type="dxa"/>
              </w:tcPr>
            </w:tcPrChange>
          </w:tcPr>
          <w:p w14:paraId="4C9EADA2" w14:textId="241337A3" w:rsidR="004044ED" w:rsidRPr="00BD6BE9" w:rsidRDefault="004044ED" w:rsidP="004044ED">
            <w:pPr>
              <w:jc w:val="left"/>
              <w:rPr>
                <w:noProof/>
                <w:sz w:val="20"/>
              </w:rPr>
            </w:pPr>
            <w:r w:rsidRPr="00BD6BE9">
              <w:rPr>
                <w:noProof/>
                <w:sz w:val="20"/>
              </w:rPr>
              <w:t>Erieesmärk 1 kokku</w:t>
            </w:r>
          </w:p>
        </w:tc>
        <w:tc>
          <w:tcPr>
            <w:tcW w:w="2449" w:type="dxa"/>
            <w:gridSpan w:val="2"/>
            <w:tcPrChange w:id="338" w:author="Ülle Leht" w:date="2025-07-11T13:08:00Z">
              <w:tcPr>
                <w:tcW w:w="2449" w:type="dxa"/>
                <w:gridSpan w:val="2"/>
              </w:tcPr>
            </w:tcPrChange>
          </w:tcPr>
          <w:p w14:paraId="7E7804A0" w14:textId="77777777" w:rsidR="004044ED" w:rsidRPr="00BD6BE9" w:rsidRDefault="004044ED" w:rsidP="004044ED">
            <w:pPr>
              <w:rPr>
                <w:noProof/>
                <w:sz w:val="20"/>
              </w:rPr>
            </w:pPr>
          </w:p>
        </w:tc>
        <w:tc>
          <w:tcPr>
            <w:tcW w:w="2126" w:type="dxa"/>
            <w:shd w:val="clear" w:color="auto" w:fill="BFBFBF" w:themeFill="background1" w:themeFillShade="BF"/>
            <w:tcPrChange w:id="339" w:author="Ülle Leht" w:date="2025-07-11T13:08:00Z">
              <w:tcPr>
                <w:tcW w:w="2126" w:type="dxa"/>
                <w:shd w:val="clear" w:color="auto" w:fill="BFBFBF" w:themeFill="background1" w:themeFillShade="BF"/>
              </w:tcPr>
            </w:tcPrChange>
          </w:tcPr>
          <w:p w14:paraId="5D567A17" w14:textId="77777777" w:rsidR="004044ED" w:rsidRPr="00BD6BE9" w:rsidRDefault="004044ED" w:rsidP="004044ED">
            <w:pPr>
              <w:rPr>
                <w:noProof/>
                <w:sz w:val="20"/>
              </w:rPr>
            </w:pPr>
          </w:p>
        </w:tc>
        <w:tc>
          <w:tcPr>
            <w:tcW w:w="1843" w:type="dxa"/>
            <w:tcBorders>
              <w:top w:val="single" w:sz="4" w:space="0" w:color="000000"/>
              <w:left w:val="single" w:sz="4" w:space="0" w:color="000000"/>
              <w:bottom w:val="single" w:sz="4" w:space="0" w:color="000000"/>
              <w:right w:val="single" w:sz="4" w:space="0" w:color="000000"/>
            </w:tcBorders>
            <w:tcPrChange w:id="340" w:author="Ülle Leht" w:date="2025-07-11T13:08:00Z">
              <w:tcPr>
                <w:tcW w:w="1843" w:type="dxa"/>
              </w:tcPr>
            </w:tcPrChange>
          </w:tcPr>
          <w:p w14:paraId="3E10B489" w14:textId="0D180431" w:rsidR="004044ED" w:rsidRPr="00BB7ED8" w:rsidDel="00DA7F99" w:rsidRDefault="004044ED" w:rsidP="004044ED">
            <w:pPr>
              <w:spacing w:after="0"/>
              <w:rPr>
                <w:del w:id="341" w:author="Ülle Leht" w:date="2025-07-11T13:08:00Z"/>
                <w:rFonts w:eastAsia="Times New Roman"/>
                <w:szCs w:val="24"/>
                <w:lang w:eastAsia="et-EE"/>
              </w:rPr>
            </w:pPr>
            <w:ins w:id="342" w:author="Ülle Leht" w:date="2025-07-11T13:08:00Z">
              <w:r w:rsidRPr="00BB7ED8">
                <w:rPr>
                  <w:rFonts w:ascii="TimesNewRoman" w:eastAsia="TimesNewRoman" w:hAnsi="TimesNewRoman" w:cs="TimesNewRoman"/>
                  <w:color w:val="000000"/>
                  <w:szCs w:val="24"/>
                </w:rPr>
                <w:t>14</w:t>
              </w:r>
            </w:ins>
            <w:r w:rsidR="006D06B7">
              <w:rPr>
                <w:rFonts w:ascii="TimesNewRoman" w:eastAsia="TimesNewRoman" w:hAnsi="TimesNewRoman" w:cs="TimesNewRoman"/>
                <w:color w:val="000000"/>
                <w:szCs w:val="24"/>
              </w:rPr>
              <w:t> </w:t>
            </w:r>
            <w:ins w:id="343" w:author="Ülle Leht" w:date="2025-07-11T13:08:00Z">
              <w:r w:rsidRPr="00BB7ED8">
                <w:rPr>
                  <w:rFonts w:ascii="TimesNewRoman" w:eastAsia="TimesNewRoman" w:hAnsi="TimesNewRoman" w:cs="TimesNewRoman"/>
                  <w:color w:val="000000"/>
                  <w:szCs w:val="24"/>
                </w:rPr>
                <w:t>271</w:t>
              </w:r>
            </w:ins>
            <w:r w:rsidR="006D06B7">
              <w:rPr>
                <w:rFonts w:ascii="TimesNewRoman" w:eastAsia="TimesNewRoman" w:hAnsi="TimesNewRoman" w:cs="TimesNewRoman"/>
                <w:color w:val="000000"/>
                <w:szCs w:val="24"/>
              </w:rPr>
              <w:t> </w:t>
            </w:r>
            <w:ins w:id="344" w:author="Ülle Leht" w:date="2025-07-11T13:08:00Z">
              <w:r w:rsidRPr="00BB7ED8">
                <w:rPr>
                  <w:rFonts w:ascii="TimesNewRoman" w:eastAsia="TimesNewRoman" w:hAnsi="TimesNewRoman" w:cs="TimesNewRoman"/>
                  <w:color w:val="000000"/>
                  <w:szCs w:val="24"/>
                </w:rPr>
                <w:t>509</w:t>
              </w:r>
            </w:ins>
            <w:r w:rsidR="006D06B7">
              <w:rPr>
                <w:rFonts w:ascii="TimesNewRoman" w:eastAsia="TimesNewRoman" w:hAnsi="TimesNewRoman" w:cs="TimesNewRoman"/>
                <w:color w:val="000000"/>
                <w:szCs w:val="24"/>
              </w:rPr>
              <w:t>,</w:t>
            </w:r>
            <w:ins w:id="345" w:author="Ülle Leht" w:date="2025-07-11T13:08:00Z">
              <w:r w:rsidRPr="00BB7ED8">
                <w:rPr>
                  <w:rFonts w:ascii="TimesNewRoman" w:eastAsia="TimesNewRoman" w:hAnsi="TimesNewRoman" w:cs="TimesNewRoman"/>
                  <w:color w:val="000000"/>
                  <w:szCs w:val="24"/>
                </w:rPr>
                <w:t>86</w:t>
              </w:r>
            </w:ins>
            <w:del w:id="346" w:author="Ülle Leht" w:date="2025-07-11T13:08:00Z">
              <w:r w:rsidRPr="00BB7ED8" w:rsidDel="00DA7F99">
                <w:rPr>
                  <w:szCs w:val="24"/>
                </w:rPr>
                <w:delText>12 124 555,66</w:delText>
              </w:r>
            </w:del>
          </w:p>
          <w:p w14:paraId="5996A9E2" w14:textId="77777777" w:rsidR="004044ED" w:rsidRPr="00BB7ED8" w:rsidRDefault="004044ED" w:rsidP="004044ED">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347" w:author="Ülle Leht" w:date="2025-07-11T13:08:00Z">
              <w:tcPr>
                <w:tcW w:w="1842" w:type="dxa"/>
              </w:tcPr>
            </w:tcPrChange>
          </w:tcPr>
          <w:p w14:paraId="21EAAF82" w14:textId="142BF6C8" w:rsidR="004044ED" w:rsidRPr="00BB7ED8" w:rsidDel="00DA7F99" w:rsidRDefault="004044ED" w:rsidP="004044ED">
            <w:pPr>
              <w:spacing w:after="0"/>
              <w:rPr>
                <w:del w:id="348" w:author="Ülle Leht" w:date="2025-07-11T13:08:00Z"/>
                <w:rFonts w:eastAsia="Times New Roman"/>
                <w:color w:val="000000"/>
                <w:szCs w:val="24"/>
                <w:lang w:eastAsia="et-EE"/>
              </w:rPr>
            </w:pPr>
            <w:ins w:id="349" w:author="Ülle Leht" w:date="2025-07-11T13:08:00Z">
              <w:r w:rsidRPr="00BB7ED8">
                <w:rPr>
                  <w:rFonts w:ascii="TimesNewRoman" w:eastAsia="TimesNewRoman" w:hAnsi="TimesNewRoman" w:cs="TimesNewRoman"/>
                  <w:color w:val="000000"/>
                  <w:szCs w:val="24"/>
                </w:rPr>
                <w:t>4</w:t>
              </w:r>
            </w:ins>
            <w:r w:rsidR="006D06B7">
              <w:rPr>
                <w:rFonts w:ascii="TimesNewRoman" w:eastAsia="TimesNewRoman" w:hAnsi="TimesNewRoman" w:cs="TimesNewRoman"/>
                <w:color w:val="000000"/>
                <w:szCs w:val="24"/>
              </w:rPr>
              <w:t> </w:t>
            </w:r>
            <w:ins w:id="350" w:author="Ülle Leht" w:date="2025-07-11T13:08:00Z">
              <w:r w:rsidRPr="00BB7ED8">
                <w:rPr>
                  <w:rFonts w:ascii="TimesNewRoman" w:eastAsia="TimesNewRoman" w:hAnsi="TimesNewRoman" w:cs="TimesNewRoman"/>
                  <w:color w:val="000000"/>
                  <w:szCs w:val="24"/>
                </w:rPr>
                <w:t>757</w:t>
              </w:r>
            </w:ins>
            <w:r w:rsidR="006D06B7">
              <w:rPr>
                <w:rFonts w:ascii="TimesNewRoman" w:eastAsia="TimesNewRoman" w:hAnsi="TimesNewRoman" w:cs="TimesNewRoman"/>
                <w:color w:val="000000"/>
                <w:szCs w:val="24"/>
              </w:rPr>
              <w:t> </w:t>
            </w:r>
            <w:ins w:id="351" w:author="Ülle Leht" w:date="2025-07-11T13:08:00Z">
              <w:r w:rsidRPr="00BB7ED8">
                <w:rPr>
                  <w:rFonts w:ascii="TimesNewRoman" w:eastAsia="TimesNewRoman" w:hAnsi="TimesNewRoman" w:cs="TimesNewRoman"/>
                  <w:color w:val="000000"/>
                  <w:szCs w:val="24"/>
                </w:rPr>
                <w:t>169</w:t>
              </w:r>
            </w:ins>
            <w:r w:rsidR="006D06B7">
              <w:rPr>
                <w:rFonts w:ascii="TimesNewRoman" w:eastAsia="TimesNewRoman" w:hAnsi="TimesNewRoman" w:cs="TimesNewRoman"/>
                <w:color w:val="000000"/>
                <w:szCs w:val="24"/>
              </w:rPr>
              <w:t>,</w:t>
            </w:r>
            <w:ins w:id="352" w:author="Ülle Leht" w:date="2025-07-11T13:08:00Z">
              <w:r w:rsidRPr="00BB7ED8">
                <w:rPr>
                  <w:rFonts w:ascii="TimesNewRoman" w:eastAsia="TimesNewRoman" w:hAnsi="TimesNewRoman" w:cs="TimesNewRoman"/>
                  <w:color w:val="000000"/>
                  <w:szCs w:val="24"/>
                </w:rPr>
                <w:t>95</w:t>
              </w:r>
            </w:ins>
            <w:del w:id="353" w:author="Ülle Leht" w:date="2025-07-11T13:08:00Z">
              <w:r w:rsidRPr="00BB7ED8" w:rsidDel="00DA7F99">
                <w:rPr>
                  <w:color w:val="000000"/>
                  <w:szCs w:val="24"/>
                </w:rPr>
                <w:delText>4 041 518,65</w:delText>
              </w:r>
            </w:del>
          </w:p>
          <w:p w14:paraId="040021AA" w14:textId="77777777" w:rsidR="004044ED" w:rsidRPr="00BB7ED8" w:rsidRDefault="004044ED" w:rsidP="004044ED">
            <w:pPr>
              <w:rPr>
                <w:noProof/>
                <w:szCs w:val="24"/>
              </w:rPr>
            </w:pPr>
          </w:p>
        </w:tc>
        <w:tc>
          <w:tcPr>
            <w:tcW w:w="1985" w:type="dxa"/>
            <w:tcBorders>
              <w:top w:val="single" w:sz="4" w:space="0" w:color="000000"/>
              <w:left w:val="single" w:sz="4" w:space="0" w:color="000000"/>
              <w:bottom w:val="single" w:sz="4" w:space="0" w:color="000000"/>
              <w:right w:val="single" w:sz="4" w:space="0" w:color="000000"/>
            </w:tcBorders>
            <w:tcPrChange w:id="354" w:author="Ülle Leht" w:date="2025-07-11T13:08:00Z">
              <w:tcPr>
                <w:tcW w:w="1985" w:type="dxa"/>
              </w:tcPr>
            </w:tcPrChange>
          </w:tcPr>
          <w:p w14:paraId="0470B79B" w14:textId="77777777" w:rsidR="006D06B7" w:rsidRPr="00BB7ED8" w:rsidDel="00DA7F99" w:rsidRDefault="006D06B7" w:rsidP="006D06B7">
            <w:pPr>
              <w:spacing w:after="0"/>
              <w:rPr>
                <w:del w:id="355" w:author="Ülle Leht" w:date="2025-07-11T13:08:00Z"/>
                <w:rFonts w:eastAsia="Times New Roman"/>
                <w:color w:val="000000"/>
                <w:szCs w:val="24"/>
                <w:lang w:eastAsia="et-EE"/>
              </w:rPr>
            </w:pPr>
            <w:ins w:id="356" w:author="Ülle Leht" w:date="2025-07-11T13:08:00Z">
              <w:r w:rsidRPr="00BB7ED8">
                <w:rPr>
                  <w:rFonts w:ascii="TimesNewRoman" w:eastAsia="TimesNewRoman" w:hAnsi="TimesNewRoman" w:cs="TimesNewRoman"/>
                  <w:color w:val="000000"/>
                  <w:szCs w:val="24"/>
                </w:rPr>
                <w:t>4</w:t>
              </w:r>
            </w:ins>
            <w:r>
              <w:rPr>
                <w:rFonts w:ascii="TimesNewRoman" w:eastAsia="TimesNewRoman" w:hAnsi="TimesNewRoman" w:cs="TimesNewRoman"/>
                <w:color w:val="000000"/>
                <w:szCs w:val="24"/>
              </w:rPr>
              <w:t> </w:t>
            </w:r>
            <w:ins w:id="357" w:author="Ülle Leht" w:date="2025-07-11T13:08:00Z">
              <w:r w:rsidRPr="00BB7ED8">
                <w:rPr>
                  <w:rFonts w:ascii="TimesNewRoman" w:eastAsia="TimesNewRoman" w:hAnsi="TimesNewRoman" w:cs="TimesNewRoman"/>
                  <w:color w:val="000000"/>
                  <w:szCs w:val="24"/>
                </w:rPr>
                <w:t>757</w:t>
              </w:r>
            </w:ins>
            <w:r>
              <w:rPr>
                <w:rFonts w:ascii="TimesNewRoman" w:eastAsia="TimesNewRoman" w:hAnsi="TimesNewRoman" w:cs="TimesNewRoman"/>
                <w:color w:val="000000"/>
                <w:szCs w:val="24"/>
              </w:rPr>
              <w:t> </w:t>
            </w:r>
            <w:ins w:id="358" w:author="Ülle Leht" w:date="2025-07-11T13:08:00Z">
              <w:r w:rsidRPr="00BB7ED8">
                <w:rPr>
                  <w:rFonts w:ascii="TimesNewRoman" w:eastAsia="TimesNewRoman" w:hAnsi="TimesNewRoman" w:cs="TimesNewRoman"/>
                  <w:color w:val="000000"/>
                  <w:szCs w:val="24"/>
                </w:rPr>
                <w:t>169</w:t>
              </w:r>
            </w:ins>
            <w:r>
              <w:rPr>
                <w:rFonts w:ascii="TimesNewRoman" w:eastAsia="TimesNewRoman" w:hAnsi="TimesNewRoman" w:cs="TimesNewRoman"/>
                <w:color w:val="000000"/>
                <w:szCs w:val="24"/>
              </w:rPr>
              <w:t>,</w:t>
            </w:r>
            <w:ins w:id="359" w:author="Ülle Leht" w:date="2025-07-11T13:08:00Z">
              <w:r w:rsidRPr="00BB7ED8">
                <w:rPr>
                  <w:rFonts w:ascii="TimesNewRoman" w:eastAsia="TimesNewRoman" w:hAnsi="TimesNewRoman" w:cs="TimesNewRoman"/>
                  <w:color w:val="000000"/>
                  <w:szCs w:val="24"/>
                </w:rPr>
                <w:t>95</w:t>
              </w:r>
            </w:ins>
            <w:del w:id="360" w:author="Ülle Leht" w:date="2025-07-11T13:08:00Z">
              <w:r w:rsidRPr="00BB7ED8" w:rsidDel="00DA7F99">
                <w:rPr>
                  <w:color w:val="000000"/>
                  <w:szCs w:val="24"/>
                </w:rPr>
                <w:delText>4 041 518,65</w:delText>
              </w:r>
            </w:del>
          </w:p>
          <w:p w14:paraId="14183314" w14:textId="77777777" w:rsidR="004044ED" w:rsidRPr="00BB7ED8" w:rsidRDefault="004044ED" w:rsidP="004044ED">
            <w:pPr>
              <w:rPr>
                <w:noProof/>
                <w:szCs w:val="24"/>
              </w:rPr>
            </w:pPr>
          </w:p>
        </w:tc>
        <w:tc>
          <w:tcPr>
            <w:tcW w:w="850" w:type="dxa"/>
            <w:tcBorders>
              <w:top w:val="single" w:sz="4" w:space="0" w:color="000000"/>
              <w:left w:val="single" w:sz="4" w:space="0" w:color="000000"/>
              <w:bottom w:val="single" w:sz="4" w:space="0" w:color="000000"/>
              <w:right w:val="single" w:sz="4" w:space="0" w:color="000000"/>
            </w:tcBorders>
            <w:tcPrChange w:id="361" w:author="Ülle Leht" w:date="2025-07-11T13:08:00Z">
              <w:tcPr>
                <w:tcW w:w="850" w:type="dxa"/>
              </w:tcPr>
            </w:tcPrChange>
          </w:tcPr>
          <w:p w14:paraId="7F6C4234" w14:textId="6DF63BF8" w:rsidR="004044ED" w:rsidRPr="00BB7ED8" w:rsidRDefault="00D0267B" w:rsidP="004044ED">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362" w:author="Ülle Leht" w:date="2025-07-11T13:08:00Z">
              <w:tcPr>
                <w:tcW w:w="1560" w:type="dxa"/>
              </w:tcPr>
            </w:tcPrChange>
          </w:tcPr>
          <w:p w14:paraId="4CC88BD5" w14:textId="5AFF3179" w:rsidR="004044ED" w:rsidRPr="00BB7ED8" w:rsidDel="00DA7F99" w:rsidRDefault="004044ED" w:rsidP="004044ED">
            <w:pPr>
              <w:spacing w:after="0"/>
              <w:rPr>
                <w:del w:id="363" w:author="Ülle Leht" w:date="2025-07-11T13:08:00Z"/>
                <w:rFonts w:eastAsia="Times New Roman"/>
                <w:color w:val="000000"/>
                <w:szCs w:val="24"/>
                <w:lang w:eastAsia="et-EE"/>
              </w:rPr>
            </w:pPr>
            <w:ins w:id="364" w:author="Ülle Leht" w:date="2025-07-11T13:08:00Z">
              <w:r w:rsidRPr="00BB7ED8">
                <w:rPr>
                  <w:rFonts w:ascii="TimesNewRoman" w:eastAsia="TimesNewRoman" w:hAnsi="TimesNewRoman" w:cs="TimesNewRoman"/>
                  <w:color w:val="000000"/>
                  <w:szCs w:val="24"/>
                </w:rPr>
                <w:t>19</w:t>
              </w:r>
            </w:ins>
            <w:r w:rsidR="006D06B7">
              <w:rPr>
                <w:rFonts w:ascii="TimesNewRoman" w:eastAsia="TimesNewRoman" w:hAnsi="TimesNewRoman" w:cs="TimesNewRoman"/>
                <w:color w:val="000000"/>
                <w:szCs w:val="24"/>
              </w:rPr>
              <w:t> </w:t>
            </w:r>
            <w:ins w:id="365" w:author="Ülle Leht" w:date="2025-07-11T13:08:00Z">
              <w:r w:rsidRPr="00BB7ED8">
                <w:rPr>
                  <w:rFonts w:ascii="TimesNewRoman" w:eastAsia="TimesNewRoman" w:hAnsi="TimesNewRoman" w:cs="TimesNewRoman"/>
                  <w:color w:val="000000"/>
                  <w:szCs w:val="24"/>
                </w:rPr>
                <w:t>028</w:t>
              </w:r>
            </w:ins>
            <w:r w:rsidR="006D06B7">
              <w:rPr>
                <w:rFonts w:ascii="TimesNewRoman" w:eastAsia="TimesNewRoman" w:hAnsi="TimesNewRoman" w:cs="TimesNewRoman"/>
                <w:color w:val="000000"/>
                <w:szCs w:val="24"/>
              </w:rPr>
              <w:t> </w:t>
            </w:r>
            <w:ins w:id="366" w:author="Ülle Leht" w:date="2025-07-11T13:08:00Z">
              <w:r w:rsidRPr="00BB7ED8">
                <w:rPr>
                  <w:rFonts w:ascii="TimesNewRoman" w:eastAsia="TimesNewRoman" w:hAnsi="TimesNewRoman" w:cs="TimesNewRoman"/>
                  <w:color w:val="000000"/>
                  <w:szCs w:val="24"/>
                </w:rPr>
                <w:t>679</w:t>
              </w:r>
            </w:ins>
            <w:r w:rsidR="006D06B7">
              <w:rPr>
                <w:rFonts w:ascii="TimesNewRoman" w:eastAsia="TimesNewRoman" w:hAnsi="TimesNewRoman" w:cs="TimesNewRoman"/>
                <w:color w:val="000000"/>
                <w:szCs w:val="24"/>
              </w:rPr>
              <w:t>,</w:t>
            </w:r>
            <w:ins w:id="367" w:author="Ülle Leht" w:date="2025-07-11T13:08:00Z">
              <w:r w:rsidRPr="00BB7ED8">
                <w:rPr>
                  <w:rFonts w:ascii="TimesNewRoman" w:eastAsia="TimesNewRoman" w:hAnsi="TimesNewRoman" w:cs="TimesNewRoman"/>
                  <w:color w:val="000000"/>
                  <w:szCs w:val="24"/>
                </w:rPr>
                <w:t>81</w:t>
              </w:r>
            </w:ins>
            <w:del w:id="368" w:author="Ülle Leht" w:date="2025-07-11T13:08:00Z">
              <w:r w:rsidRPr="00BB7ED8" w:rsidDel="00DA7F99">
                <w:rPr>
                  <w:color w:val="000000"/>
                  <w:szCs w:val="24"/>
                </w:rPr>
                <w:delText>16 166 074,31</w:delText>
              </w:r>
            </w:del>
          </w:p>
          <w:p w14:paraId="7734D114" w14:textId="77777777" w:rsidR="004044ED" w:rsidRPr="00BB7ED8" w:rsidRDefault="004044ED" w:rsidP="004044ED">
            <w:pPr>
              <w:rPr>
                <w:noProof/>
                <w:szCs w:val="24"/>
              </w:rPr>
            </w:pPr>
          </w:p>
        </w:tc>
        <w:tc>
          <w:tcPr>
            <w:tcW w:w="1667" w:type="dxa"/>
            <w:shd w:val="clear" w:color="auto" w:fill="D9D9D9" w:themeFill="background1" w:themeFillShade="D9"/>
            <w:tcPrChange w:id="369" w:author="Ülle Leht" w:date="2025-07-11T13:08:00Z">
              <w:tcPr>
                <w:tcW w:w="1667" w:type="dxa"/>
                <w:shd w:val="clear" w:color="auto" w:fill="D9D9D9" w:themeFill="background1" w:themeFillShade="D9"/>
              </w:tcPr>
            </w:tcPrChange>
          </w:tcPr>
          <w:p w14:paraId="4045E6C6" w14:textId="2B045D07" w:rsidR="004044ED" w:rsidRPr="00BD6BE9" w:rsidRDefault="004044ED" w:rsidP="004044ED">
            <w:pPr>
              <w:rPr>
                <w:noProof/>
                <w:sz w:val="20"/>
              </w:rPr>
            </w:pPr>
          </w:p>
        </w:tc>
      </w:tr>
      <w:tr w:rsidR="00365233" w:rsidRPr="00845A73" w14:paraId="61C9969F" w14:textId="77777777" w:rsidTr="002629FA">
        <w:tblPrEx>
          <w:tblW w:w="15696" w:type="dxa"/>
          <w:jc w:val="center"/>
          <w:tblLayout w:type="fixed"/>
          <w:tblPrExChange w:id="370" w:author="Ülle Leht" w:date="2025-07-11T13:10:00Z">
            <w:tblPrEx>
              <w:tblW w:w="15696" w:type="dxa"/>
              <w:jc w:val="center"/>
              <w:tblLayout w:type="fixed"/>
            </w:tblPrEx>
          </w:tblPrExChange>
        </w:tblPrEx>
        <w:trPr>
          <w:jc w:val="center"/>
          <w:trPrChange w:id="371" w:author="Ülle Leht" w:date="2025-07-11T13:10:00Z">
            <w:trPr>
              <w:jc w:val="center"/>
            </w:trPr>
          </w:trPrChange>
        </w:trPr>
        <w:tc>
          <w:tcPr>
            <w:tcW w:w="1413" w:type="dxa"/>
            <w:gridSpan w:val="2"/>
            <w:tcPrChange w:id="372" w:author="Ülle Leht" w:date="2025-07-11T13:10:00Z">
              <w:tcPr>
                <w:tcW w:w="1413" w:type="dxa"/>
                <w:gridSpan w:val="2"/>
              </w:tcPr>
            </w:tcPrChange>
          </w:tcPr>
          <w:p w14:paraId="0458D253" w14:textId="3595232A" w:rsidR="00365233" w:rsidRPr="00BD6BE9" w:rsidRDefault="00365233" w:rsidP="00365233">
            <w:pPr>
              <w:rPr>
                <w:noProof/>
                <w:sz w:val="20"/>
              </w:rPr>
            </w:pPr>
            <w:bookmarkStart w:id="373" w:name="_Hlk88041617"/>
            <w:r w:rsidRPr="00BD6BE9">
              <w:rPr>
                <w:noProof/>
                <w:sz w:val="20"/>
              </w:rPr>
              <w:lastRenderedPageBreak/>
              <w:t>Erieesmärk 2</w:t>
            </w:r>
          </w:p>
        </w:tc>
        <w:tc>
          <w:tcPr>
            <w:tcW w:w="2410" w:type="dxa"/>
            <w:tcPrChange w:id="374" w:author="Ülle Leht" w:date="2025-07-11T13:10:00Z">
              <w:tcPr>
                <w:tcW w:w="2410" w:type="dxa"/>
              </w:tcPr>
            </w:tcPrChange>
          </w:tcPr>
          <w:p w14:paraId="5E89769E" w14:textId="7EFF8244" w:rsidR="00365233" w:rsidRPr="00BD6BE9" w:rsidRDefault="00365233" w:rsidP="00365233">
            <w:pPr>
              <w:jc w:val="left"/>
              <w:rPr>
                <w:i/>
                <w:noProof/>
                <w:sz w:val="20"/>
              </w:rPr>
            </w:pPr>
            <w:r>
              <w:rPr>
                <w:sz w:val="20"/>
              </w:rPr>
              <w:t>Tavategevused</w:t>
            </w:r>
          </w:p>
        </w:tc>
        <w:tc>
          <w:tcPr>
            <w:tcW w:w="2126" w:type="dxa"/>
            <w:tcPrChange w:id="375" w:author="Ülle Leht" w:date="2025-07-11T13:10:00Z">
              <w:tcPr>
                <w:tcW w:w="2126" w:type="dxa"/>
              </w:tcPr>
            </w:tcPrChange>
          </w:tcPr>
          <w:p w14:paraId="5A987BA4" w14:textId="2417E531" w:rsidR="00365233" w:rsidRPr="00BD6BE9" w:rsidRDefault="00365233" w:rsidP="00365233">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376" w:author="Ülle Leht" w:date="2025-07-11T13:10:00Z">
              <w:tcPr>
                <w:tcW w:w="1843" w:type="dxa"/>
              </w:tcPr>
            </w:tcPrChange>
          </w:tcPr>
          <w:p w14:paraId="017F59E2" w14:textId="379749F7" w:rsidR="00365233" w:rsidRPr="00BB7ED8" w:rsidDel="0099739C" w:rsidRDefault="00365233" w:rsidP="00365233">
            <w:pPr>
              <w:spacing w:after="0"/>
              <w:rPr>
                <w:del w:id="377" w:author="Ülle Leht" w:date="2025-07-11T13:10:00Z"/>
                <w:rFonts w:eastAsia="Times New Roman"/>
                <w:color w:val="000000"/>
                <w:szCs w:val="24"/>
                <w:lang w:eastAsia="et-EE"/>
              </w:rPr>
            </w:pPr>
            <w:ins w:id="378" w:author="Ülle Leht" w:date="2025-07-11T13:10:00Z">
              <w:r w:rsidRPr="00BB7ED8">
                <w:rPr>
                  <w:rFonts w:ascii="TimesNewRoman" w:eastAsia="TimesNewRoman" w:hAnsi="TimesNewRoman" w:cs="TimesNewRoman"/>
                  <w:color w:val="000000"/>
                  <w:szCs w:val="24"/>
                </w:rPr>
                <w:t>1</w:t>
              </w:r>
            </w:ins>
            <w:r w:rsidR="00CA3E24">
              <w:rPr>
                <w:rFonts w:ascii="TimesNewRoman" w:eastAsia="TimesNewRoman" w:hAnsi="TimesNewRoman" w:cs="TimesNewRoman"/>
                <w:color w:val="000000"/>
                <w:szCs w:val="24"/>
              </w:rPr>
              <w:t> </w:t>
            </w:r>
            <w:ins w:id="379" w:author="Ülle Leht" w:date="2025-07-11T13:10:00Z">
              <w:r w:rsidRPr="00BB7ED8">
                <w:rPr>
                  <w:rFonts w:ascii="TimesNewRoman" w:eastAsia="TimesNewRoman" w:hAnsi="TimesNewRoman" w:cs="TimesNewRoman"/>
                  <w:color w:val="000000"/>
                  <w:szCs w:val="24"/>
                </w:rPr>
                <w:t>327</w:t>
              </w:r>
            </w:ins>
            <w:r w:rsidR="00CA3E24">
              <w:rPr>
                <w:rFonts w:ascii="TimesNewRoman" w:eastAsia="TimesNewRoman" w:hAnsi="TimesNewRoman" w:cs="TimesNewRoman"/>
                <w:color w:val="000000"/>
                <w:szCs w:val="24"/>
              </w:rPr>
              <w:t> </w:t>
            </w:r>
            <w:ins w:id="380" w:author="Ülle Leht" w:date="2025-07-11T13:10:00Z">
              <w:r w:rsidRPr="00BB7ED8">
                <w:rPr>
                  <w:rFonts w:ascii="TimesNewRoman" w:eastAsia="TimesNewRoman" w:hAnsi="TimesNewRoman" w:cs="TimesNewRoman"/>
                  <w:color w:val="000000"/>
                  <w:szCs w:val="24"/>
                </w:rPr>
                <w:t>500</w:t>
              </w:r>
            </w:ins>
            <w:r w:rsidR="00CA3E24">
              <w:rPr>
                <w:rFonts w:ascii="TimesNewRoman" w:eastAsia="TimesNewRoman" w:hAnsi="TimesNewRoman" w:cs="TimesNewRoman"/>
                <w:color w:val="000000"/>
                <w:szCs w:val="24"/>
              </w:rPr>
              <w:t>,</w:t>
            </w:r>
            <w:ins w:id="381" w:author="Ülle Leht" w:date="2025-07-11T13:10:00Z">
              <w:r w:rsidRPr="00BB7ED8">
                <w:rPr>
                  <w:rFonts w:ascii="TimesNewRoman" w:eastAsia="TimesNewRoman" w:hAnsi="TimesNewRoman" w:cs="TimesNewRoman"/>
                  <w:color w:val="000000"/>
                  <w:szCs w:val="24"/>
                </w:rPr>
                <w:t>00</w:t>
              </w:r>
            </w:ins>
            <w:del w:id="382" w:author="Ülle Leht" w:date="2025-07-11T13:10:00Z">
              <w:r w:rsidRPr="00BB7ED8" w:rsidDel="0099739C">
                <w:rPr>
                  <w:color w:val="000000"/>
                  <w:szCs w:val="24"/>
                </w:rPr>
                <w:delText>1 327 500</w:delText>
              </w:r>
            </w:del>
          </w:p>
          <w:p w14:paraId="208EDF24" w14:textId="77777777" w:rsidR="00365233" w:rsidRPr="00BB7ED8" w:rsidRDefault="00365233" w:rsidP="00365233">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383" w:author="Ülle Leht" w:date="2025-07-11T13:10:00Z">
              <w:tcPr>
                <w:tcW w:w="1842" w:type="dxa"/>
              </w:tcPr>
            </w:tcPrChange>
          </w:tcPr>
          <w:p w14:paraId="4CF443EF" w14:textId="649AD91A" w:rsidR="00365233" w:rsidRPr="00BB7ED8" w:rsidDel="0099739C" w:rsidRDefault="00365233" w:rsidP="00365233">
            <w:pPr>
              <w:spacing w:after="0"/>
              <w:rPr>
                <w:del w:id="384" w:author="Ülle Leht" w:date="2025-07-11T13:10:00Z"/>
                <w:rFonts w:eastAsia="Times New Roman"/>
                <w:color w:val="000000"/>
                <w:szCs w:val="24"/>
                <w:lang w:eastAsia="et-EE"/>
              </w:rPr>
            </w:pPr>
            <w:ins w:id="385" w:author="Ülle Leht" w:date="2025-07-11T13:10:00Z">
              <w:r w:rsidRPr="00BB7ED8">
                <w:rPr>
                  <w:rFonts w:ascii="TimesNewRoman" w:eastAsia="TimesNewRoman" w:hAnsi="TimesNewRoman" w:cs="TimesNewRoman"/>
                  <w:color w:val="000000"/>
                  <w:szCs w:val="24"/>
                </w:rPr>
                <w:t>442</w:t>
              </w:r>
            </w:ins>
            <w:r w:rsidR="00D0267B">
              <w:rPr>
                <w:rFonts w:ascii="TimesNewRoman" w:eastAsia="TimesNewRoman" w:hAnsi="TimesNewRoman" w:cs="TimesNewRoman"/>
                <w:color w:val="000000"/>
                <w:szCs w:val="24"/>
              </w:rPr>
              <w:t> </w:t>
            </w:r>
            <w:ins w:id="386" w:author="Ülle Leht" w:date="2025-07-11T13:10:00Z">
              <w:r w:rsidRPr="00BB7ED8">
                <w:rPr>
                  <w:rFonts w:ascii="TimesNewRoman" w:eastAsia="TimesNewRoman" w:hAnsi="TimesNewRoman" w:cs="TimesNewRoman"/>
                  <w:color w:val="000000"/>
                  <w:szCs w:val="24"/>
                </w:rPr>
                <w:t>500</w:t>
              </w:r>
            </w:ins>
            <w:r w:rsidR="00D0267B">
              <w:rPr>
                <w:rFonts w:ascii="TimesNewRoman" w:eastAsia="TimesNewRoman" w:hAnsi="TimesNewRoman" w:cs="TimesNewRoman"/>
                <w:color w:val="000000"/>
                <w:szCs w:val="24"/>
              </w:rPr>
              <w:t>,</w:t>
            </w:r>
            <w:ins w:id="387" w:author="Ülle Leht" w:date="2025-07-11T13:10:00Z">
              <w:r w:rsidRPr="00BB7ED8">
                <w:rPr>
                  <w:rFonts w:ascii="TimesNewRoman" w:eastAsia="TimesNewRoman" w:hAnsi="TimesNewRoman" w:cs="TimesNewRoman"/>
                  <w:color w:val="000000"/>
                  <w:szCs w:val="24"/>
                </w:rPr>
                <w:t>00</w:t>
              </w:r>
            </w:ins>
            <w:del w:id="388" w:author="Ülle Leht" w:date="2025-07-11T13:10:00Z">
              <w:r w:rsidRPr="00BB7ED8" w:rsidDel="0099739C">
                <w:rPr>
                  <w:color w:val="000000"/>
                  <w:szCs w:val="24"/>
                </w:rPr>
                <w:delText>442 500</w:delText>
              </w:r>
            </w:del>
          </w:p>
          <w:p w14:paraId="26CC202A" w14:textId="4029D9A1" w:rsidR="00365233" w:rsidRPr="00BB7ED8" w:rsidRDefault="00365233" w:rsidP="00365233">
            <w:pPr>
              <w:spacing w:before="0" w:after="0"/>
              <w:rPr>
                <w:noProof/>
                <w:szCs w:val="24"/>
              </w:rPr>
            </w:pPr>
          </w:p>
        </w:tc>
        <w:tc>
          <w:tcPr>
            <w:tcW w:w="1985" w:type="dxa"/>
            <w:tcBorders>
              <w:top w:val="single" w:sz="4" w:space="0" w:color="000000"/>
              <w:left w:val="single" w:sz="4" w:space="0" w:color="000000"/>
              <w:bottom w:val="single" w:sz="4" w:space="0" w:color="000000"/>
              <w:right w:val="single" w:sz="4" w:space="0" w:color="000000"/>
            </w:tcBorders>
            <w:tcPrChange w:id="389" w:author="Ülle Leht" w:date="2025-07-11T13:10:00Z">
              <w:tcPr>
                <w:tcW w:w="1985" w:type="dxa"/>
              </w:tcPr>
            </w:tcPrChange>
          </w:tcPr>
          <w:p w14:paraId="6BF43B27" w14:textId="79680260" w:rsidR="00365233" w:rsidRPr="00BB7ED8" w:rsidDel="0099739C" w:rsidRDefault="00365233" w:rsidP="00365233">
            <w:pPr>
              <w:spacing w:after="0"/>
              <w:rPr>
                <w:del w:id="390" w:author="Ülle Leht" w:date="2025-07-11T13:10:00Z"/>
                <w:rFonts w:eastAsia="Times New Roman"/>
                <w:color w:val="000000"/>
                <w:szCs w:val="24"/>
                <w:lang w:eastAsia="et-EE"/>
              </w:rPr>
            </w:pPr>
            <w:ins w:id="391" w:author="Ülle Leht" w:date="2025-07-11T13:10:00Z">
              <w:r w:rsidRPr="00BB7ED8">
                <w:rPr>
                  <w:rFonts w:ascii="TimesNewRoman" w:eastAsia="TimesNewRoman" w:hAnsi="TimesNewRoman" w:cs="TimesNewRoman"/>
                  <w:color w:val="000000"/>
                  <w:szCs w:val="24"/>
                </w:rPr>
                <w:t>442</w:t>
              </w:r>
            </w:ins>
            <w:r w:rsidR="00D0267B">
              <w:rPr>
                <w:rFonts w:ascii="TimesNewRoman" w:eastAsia="TimesNewRoman" w:hAnsi="TimesNewRoman" w:cs="TimesNewRoman"/>
                <w:color w:val="000000"/>
                <w:szCs w:val="24"/>
              </w:rPr>
              <w:t> </w:t>
            </w:r>
            <w:ins w:id="392" w:author="Ülle Leht" w:date="2025-07-11T13:10:00Z">
              <w:r w:rsidRPr="00BB7ED8">
                <w:rPr>
                  <w:rFonts w:ascii="TimesNewRoman" w:eastAsia="TimesNewRoman" w:hAnsi="TimesNewRoman" w:cs="TimesNewRoman"/>
                  <w:color w:val="000000"/>
                  <w:szCs w:val="24"/>
                </w:rPr>
                <w:t>500</w:t>
              </w:r>
            </w:ins>
            <w:r w:rsidR="00D0267B">
              <w:rPr>
                <w:rFonts w:ascii="TimesNewRoman" w:eastAsia="TimesNewRoman" w:hAnsi="TimesNewRoman" w:cs="TimesNewRoman"/>
                <w:color w:val="000000"/>
                <w:szCs w:val="24"/>
              </w:rPr>
              <w:t>,</w:t>
            </w:r>
            <w:ins w:id="393" w:author="Ülle Leht" w:date="2025-07-11T13:10:00Z">
              <w:r w:rsidRPr="00BB7ED8">
                <w:rPr>
                  <w:rFonts w:ascii="TimesNewRoman" w:eastAsia="TimesNewRoman" w:hAnsi="TimesNewRoman" w:cs="TimesNewRoman"/>
                  <w:color w:val="000000"/>
                  <w:szCs w:val="24"/>
                </w:rPr>
                <w:t>00</w:t>
              </w:r>
            </w:ins>
            <w:del w:id="394" w:author="Ülle Leht" w:date="2025-07-11T13:10:00Z">
              <w:r w:rsidRPr="00BB7ED8" w:rsidDel="0099739C">
                <w:rPr>
                  <w:color w:val="000000"/>
                  <w:szCs w:val="24"/>
                </w:rPr>
                <w:delText>442 500</w:delText>
              </w:r>
            </w:del>
          </w:p>
          <w:p w14:paraId="464B2FCF" w14:textId="4566DF0B" w:rsidR="00365233" w:rsidRPr="00BB7ED8" w:rsidDel="0099739C" w:rsidRDefault="00365233" w:rsidP="00365233">
            <w:pPr>
              <w:spacing w:before="0" w:after="0"/>
              <w:rPr>
                <w:del w:id="395" w:author="Ülle Leht" w:date="2025-07-11T13:10:00Z"/>
                <w:rFonts w:eastAsia="Times New Roman"/>
                <w:color w:val="000000"/>
                <w:szCs w:val="24"/>
                <w:lang w:eastAsia="et-EE"/>
              </w:rPr>
            </w:pPr>
          </w:p>
          <w:p w14:paraId="7FFAC013" w14:textId="77777777" w:rsidR="00365233" w:rsidRPr="00BB7ED8" w:rsidRDefault="00365233" w:rsidP="00365233">
            <w:pPr>
              <w:rPr>
                <w:noProof/>
                <w:szCs w:val="24"/>
              </w:rPr>
            </w:pPr>
          </w:p>
        </w:tc>
        <w:tc>
          <w:tcPr>
            <w:tcW w:w="850" w:type="dxa"/>
            <w:tcBorders>
              <w:top w:val="single" w:sz="4" w:space="0" w:color="000000"/>
              <w:left w:val="single" w:sz="4" w:space="0" w:color="000000"/>
              <w:bottom w:val="single" w:sz="4" w:space="0" w:color="000000"/>
              <w:right w:val="single" w:sz="4" w:space="0" w:color="000000"/>
            </w:tcBorders>
            <w:tcPrChange w:id="396" w:author="Ülle Leht" w:date="2025-07-11T13:10:00Z">
              <w:tcPr>
                <w:tcW w:w="850" w:type="dxa"/>
              </w:tcPr>
            </w:tcPrChange>
          </w:tcPr>
          <w:p w14:paraId="51A78A6B" w14:textId="107FAC3E" w:rsidR="00365233" w:rsidRPr="00BB7ED8" w:rsidRDefault="00D0267B"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397" w:author="Ülle Leht" w:date="2025-07-11T13:10:00Z">
              <w:tcPr>
                <w:tcW w:w="1560" w:type="dxa"/>
              </w:tcPr>
            </w:tcPrChange>
          </w:tcPr>
          <w:p w14:paraId="5E3B8E23" w14:textId="38EE1B52" w:rsidR="00365233" w:rsidRPr="00BB7ED8" w:rsidDel="0099739C" w:rsidRDefault="00365233" w:rsidP="00365233">
            <w:pPr>
              <w:spacing w:after="0"/>
              <w:rPr>
                <w:del w:id="398" w:author="Ülle Leht" w:date="2025-07-11T13:10:00Z"/>
                <w:rFonts w:eastAsia="Times New Roman"/>
                <w:color w:val="000000"/>
                <w:szCs w:val="24"/>
                <w:lang w:eastAsia="et-EE"/>
              </w:rPr>
            </w:pPr>
            <w:ins w:id="399" w:author="Ülle Leht" w:date="2025-07-11T13:10:00Z">
              <w:r w:rsidRPr="00BB7ED8">
                <w:rPr>
                  <w:rFonts w:ascii="TimesNewRoman" w:eastAsia="TimesNewRoman" w:hAnsi="TimesNewRoman" w:cs="TimesNewRoman"/>
                  <w:color w:val="000000"/>
                  <w:szCs w:val="24"/>
                </w:rPr>
                <w:t>1</w:t>
              </w:r>
            </w:ins>
            <w:r w:rsidR="00D0267B">
              <w:rPr>
                <w:rFonts w:ascii="TimesNewRoman" w:eastAsia="TimesNewRoman" w:hAnsi="TimesNewRoman" w:cs="TimesNewRoman"/>
                <w:color w:val="000000"/>
                <w:szCs w:val="24"/>
              </w:rPr>
              <w:t> </w:t>
            </w:r>
            <w:ins w:id="400" w:author="Ülle Leht" w:date="2025-07-11T13:10:00Z">
              <w:r w:rsidRPr="00BB7ED8">
                <w:rPr>
                  <w:rFonts w:ascii="TimesNewRoman" w:eastAsia="TimesNewRoman" w:hAnsi="TimesNewRoman" w:cs="TimesNewRoman"/>
                  <w:color w:val="000000"/>
                  <w:szCs w:val="24"/>
                </w:rPr>
                <w:t>770</w:t>
              </w:r>
            </w:ins>
            <w:r w:rsidR="00D0267B">
              <w:rPr>
                <w:rFonts w:ascii="TimesNewRoman" w:eastAsia="TimesNewRoman" w:hAnsi="TimesNewRoman" w:cs="TimesNewRoman"/>
                <w:color w:val="000000"/>
                <w:szCs w:val="24"/>
              </w:rPr>
              <w:t> </w:t>
            </w:r>
            <w:ins w:id="401" w:author="Ülle Leht" w:date="2025-07-11T13:10:00Z">
              <w:r w:rsidRPr="00BB7ED8">
                <w:rPr>
                  <w:rFonts w:ascii="TimesNewRoman" w:eastAsia="TimesNewRoman" w:hAnsi="TimesNewRoman" w:cs="TimesNewRoman"/>
                  <w:color w:val="000000"/>
                  <w:szCs w:val="24"/>
                </w:rPr>
                <w:t>000</w:t>
              </w:r>
            </w:ins>
            <w:r w:rsidR="00D0267B">
              <w:rPr>
                <w:rFonts w:ascii="TimesNewRoman" w:eastAsia="TimesNewRoman" w:hAnsi="TimesNewRoman" w:cs="TimesNewRoman"/>
                <w:color w:val="000000"/>
                <w:szCs w:val="24"/>
              </w:rPr>
              <w:t>,</w:t>
            </w:r>
            <w:ins w:id="402" w:author="Ülle Leht" w:date="2025-07-11T13:10:00Z">
              <w:r w:rsidRPr="00BB7ED8">
                <w:rPr>
                  <w:rFonts w:ascii="TimesNewRoman" w:eastAsia="TimesNewRoman" w:hAnsi="TimesNewRoman" w:cs="TimesNewRoman"/>
                  <w:color w:val="000000"/>
                  <w:szCs w:val="24"/>
                </w:rPr>
                <w:t>00</w:t>
              </w:r>
            </w:ins>
            <w:del w:id="403" w:author="Ülle Leht" w:date="2025-07-11T13:10:00Z">
              <w:r w:rsidRPr="00BB7ED8" w:rsidDel="0099739C">
                <w:rPr>
                  <w:color w:val="000000"/>
                  <w:szCs w:val="24"/>
                </w:rPr>
                <w:delText>1 770 000</w:delText>
              </w:r>
            </w:del>
          </w:p>
          <w:p w14:paraId="02B37F61" w14:textId="77777777" w:rsidR="00365233" w:rsidRPr="00BB7ED8" w:rsidRDefault="00365233" w:rsidP="00365233">
            <w:pPr>
              <w:rPr>
                <w:noProof/>
                <w:szCs w:val="24"/>
              </w:rPr>
            </w:pPr>
          </w:p>
        </w:tc>
        <w:tc>
          <w:tcPr>
            <w:tcW w:w="1667" w:type="dxa"/>
            <w:tcPrChange w:id="404" w:author="Ülle Leht" w:date="2025-07-11T13:10:00Z">
              <w:tcPr>
                <w:tcW w:w="1667" w:type="dxa"/>
              </w:tcPr>
            </w:tcPrChange>
          </w:tcPr>
          <w:p w14:paraId="3B2A5347" w14:textId="378580D7" w:rsidR="00365233" w:rsidRPr="00BD6BE9" w:rsidRDefault="00365233" w:rsidP="00365233">
            <w:pPr>
              <w:rPr>
                <w:noProof/>
                <w:sz w:val="20"/>
              </w:rPr>
            </w:pPr>
            <w:r w:rsidRPr="00BD6BE9">
              <w:rPr>
                <w:noProof/>
                <w:sz w:val="20"/>
              </w:rPr>
              <w:t>75</w:t>
            </w:r>
          </w:p>
        </w:tc>
      </w:tr>
      <w:tr w:rsidR="00365233" w:rsidRPr="00845A73" w14:paraId="4BE1C915" w14:textId="77777777" w:rsidTr="002629FA">
        <w:tblPrEx>
          <w:tblW w:w="15696" w:type="dxa"/>
          <w:jc w:val="center"/>
          <w:tblLayout w:type="fixed"/>
          <w:tblPrExChange w:id="405" w:author="Ülle Leht" w:date="2025-07-11T13:10:00Z">
            <w:tblPrEx>
              <w:tblW w:w="15696" w:type="dxa"/>
              <w:jc w:val="center"/>
              <w:tblLayout w:type="fixed"/>
            </w:tblPrEx>
          </w:tblPrExChange>
        </w:tblPrEx>
        <w:trPr>
          <w:trHeight w:val="787"/>
          <w:jc w:val="center"/>
          <w:trPrChange w:id="406" w:author="Ülle Leht" w:date="2025-07-11T13:10:00Z">
            <w:trPr>
              <w:trHeight w:val="787"/>
              <w:jc w:val="center"/>
            </w:trPr>
          </w:trPrChange>
        </w:trPr>
        <w:tc>
          <w:tcPr>
            <w:tcW w:w="1413" w:type="dxa"/>
            <w:gridSpan w:val="2"/>
            <w:tcPrChange w:id="407" w:author="Ülle Leht" w:date="2025-07-11T13:10:00Z">
              <w:tcPr>
                <w:tcW w:w="1413" w:type="dxa"/>
                <w:gridSpan w:val="2"/>
              </w:tcPr>
            </w:tcPrChange>
          </w:tcPr>
          <w:p w14:paraId="0DA43BB7" w14:textId="77777777" w:rsidR="00365233" w:rsidRPr="00BD6BE9" w:rsidRDefault="00365233" w:rsidP="00365233">
            <w:pPr>
              <w:rPr>
                <w:noProof/>
                <w:sz w:val="20"/>
              </w:rPr>
            </w:pPr>
          </w:p>
        </w:tc>
        <w:tc>
          <w:tcPr>
            <w:tcW w:w="2410" w:type="dxa"/>
            <w:tcPrChange w:id="408" w:author="Ülle Leht" w:date="2025-07-11T13:10:00Z">
              <w:tcPr>
                <w:tcW w:w="2410" w:type="dxa"/>
              </w:tcPr>
            </w:tcPrChange>
          </w:tcPr>
          <w:p w14:paraId="709388CF" w14:textId="5EB755F0" w:rsidR="00365233" w:rsidRPr="00BD6BE9" w:rsidRDefault="00365233" w:rsidP="00365233">
            <w:pPr>
              <w:jc w:val="left"/>
              <w:rPr>
                <w:i/>
                <w:noProof/>
                <w:sz w:val="20"/>
              </w:rPr>
            </w:pPr>
            <w:r>
              <w:rPr>
                <w:sz w:val="20"/>
              </w:rPr>
              <w:t>Erimeetme projektid</w:t>
            </w:r>
          </w:p>
        </w:tc>
        <w:tc>
          <w:tcPr>
            <w:tcW w:w="2126" w:type="dxa"/>
            <w:tcPrChange w:id="409" w:author="Ülle Leht" w:date="2025-07-11T13:10:00Z">
              <w:tcPr>
                <w:tcW w:w="2126" w:type="dxa"/>
              </w:tcPr>
            </w:tcPrChange>
          </w:tcPr>
          <w:p w14:paraId="66F46947" w14:textId="5D9BDD2C" w:rsidR="00365233" w:rsidRPr="00BD6BE9" w:rsidRDefault="00365233" w:rsidP="00365233">
            <w:pPr>
              <w:rPr>
                <w:noProof/>
                <w:sz w:val="20"/>
              </w:rPr>
            </w:pPr>
            <w:r w:rsidRPr="00BD6BE9">
              <w:rPr>
                <w:noProof/>
                <w:sz w:val="20"/>
              </w:rPr>
              <w:t>-</w:t>
            </w:r>
          </w:p>
        </w:tc>
        <w:tc>
          <w:tcPr>
            <w:tcW w:w="1843" w:type="dxa"/>
            <w:tcBorders>
              <w:top w:val="single" w:sz="4" w:space="0" w:color="000000"/>
              <w:left w:val="single" w:sz="4" w:space="0" w:color="000000"/>
              <w:bottom w:val="single" w:sz="4" w:space="0" w:color="000000"/>
              <w:right w:val="single" w:sz="4" w:space="0" w:color="000000"/>
            </w:tcBorders>
            <w:tcPrChange w:id="410" w:author="Ülle Leht" w:date="2025-07-11T13:10:00Z">
              <w:tcPr>
                <w:tcW w:w="1843" w:type="dxa"/>
              </w:tcPr>
            </w:tcPrChange>
          </w:tcPr>
          <w:p w14:paraId="4977C134" w14:textId="6E2E2537" w:rsidR="00365233" w:rsidRPr="00BB7ED8" w:rsidRDefault="00365233" w:rsidP="00365233">
            <w:pPr>
              <w:rPr>
                <w:noProof/>
                <w:szCs w:val="24"/>
              </w:rPr>
            </w:pPr>
            <w:ins w:id="411" w:author="Ülle Leht" w:date="2025-07-11T13:10:00Z">
              <w:r w:rsidRPr="00BB7ED8">
                <w:rPr>
                  <w:rFonts w:ascii="TimesNewRoman" w:eastAsia="TimesNewRoman" w:hAnsi="TimesNewRoman" w:cs="TimesNewRoman"/>
                  <w:color w:val="000000"/>
                  <w:szCs w:val="24"/>
                </w:rPr>
                <w:t>429</w:t>
              </w:r>
            </w:ins>
            <w:r w:rsidR="00D0267B">
              <w:rPr>
                <w:rFonts w:ascii="TimesNewRoman" w:eastAsia="TimesNewRoman" w:hAnsi="TimesNewRoman" w:cs="TimesNewRoman"/>
                <w:color w:val="000000"/>
                <w:szCs w:val="24"/>
              </w:rPr>
              <w:t> </w:t>
            </w:r>
            <w:ins w:id="412" w:author="Ülle Leht" w:date="2025-07-11T13:10:00Z">
              <w:r w:rsidRPr="00BB7ED8">
                <w:rPr>
                  <w:rFonts w:ascii="TimesNewRoman" w:eastAsia="TimesNewRoman" w:hAnsi="TimesNewRoman" w:cs="TimesNewRoman"/>
                  <w:color w:val="000000"/>
                  <w:szCs w:val="24"/>
                </w:rPr>
                <w:t>901</w:t>
              </w:r>
            </w:ins>
            <w:r w:rsidR="00D0267B">
              <w:rPr>
                <w:rFonts w:ascii="TimesNewRoman" w:eastAsia="TimesNewRoman" w:hAnsi="TimesNewRoman" w:cs="TimesNewRoman"/>
                <w:color w:val="000000"/>
                <w:szCs w:val="24"/>
              </w:rPr>
              <w:t>,</w:t>
            </w:r>
            <w:ins w:id="413" w:author="Ülle Leht" w:date="2025-07-11T13:10:00Z">
              <w:r w:rsidRPr="00BB7ED8">
                <w:rPr>
                  <w:rFonts w:ascii="TimesNewRoman" w:eastAsia="TimesNewRoman" w:hAnsi="TimesNewRoman" w:cs="TimesNewRoman"/>
                  <w:color w:val="000000"/>
                  <w:szCs w:val="24"/>
                </w:rPr>
                <w:t>20</w:t>
              </w:r>
            </w:ins>
            <w:del w:id="414" w:author="Ülle Leht" w:date="2025-07-11T13:10:00Z">
              <w:r w:rsidRPr="00BB7ED8" w:rsidDel="0099739C">
                <w:rPr>
                  <w:noProof/>
                  <w:szCs w:val="24"/>
                </w:rPr>
                <w:delText>429 901,2</w:delText>
              </w:r>
            </w:del>
          </w:p>
        </w:tc>
        <w:tc>
          <w:tcPr>
            <w:tcW w:w="1842" w:type="dxa"/>
            <w:tcBorders>
              <w:top w:val="single" w:sz="4" w:space="0" w:color="000000"/>
              <w:left w:val="single" w:sz="4" w:space="0" w:color="000000"/>
              <w:bottom w:val="single" w:sz="4" w:space="0" w:color="000000"/>
              <w:right w:val="single" w:sz="4" w:space="0" w:color="000000"/>
            </w:tcBorders>
            <w:tcPrChange w:id="415" w:author="Ülle Leht" w:date="2025-07-11T13:10:00Z">
              <w:tcPr>
                <w:tcW w:w="1842" w:type="dxa"/>
              </w:tcPr>
            </w:tcPrChange>
          </w:tcPr>
          <w:p w14:paraId="123BBDC3" w14:textId="587246D3" w:rsidR="00365233" w:rsidRPr="00BB7ED8" w:rsidRDefault="00365233" w:rsidP="00365233">
            <w:pPr>
              <w:rPr>
                <w:noProof/>
                <w:szCs w:val="24"/>
              </w:rPr>
            </w:pPr>
            <w:ins w:id="416" w:author="Ülle Leht" w:date="2025-07-11T13:10:00Z">
              <w:r w:rsidRPr="00BB7ED8">
                <w:rPr>
                  <w:rFonts w:ascii="TimesNewRoman" w:eastAsia="TimesNewRoman" w:hAnsi="TimesNewRoman" w:cs="TimesNewRoman"/>
                  <w:color w:val="000000"/>
                  <w:szCs w:val="24"/>
                </w:rPr>
                <w:t>47</w:t>
              </w:r>
            </w:ins>
            <w:r w:rsidR="00D0267B">
              <w:rPr>
                <w:rFonts w:ascii="TimesNewRoman" w:eastAsia="TimesNewRoman" w:hAnsi="TimesNewRoman" w:cs="TimesNewRoman"/>
                <w:color w:val="000000"/>
                <w:szCs w:val="24"/>
              </w:rPr>
              <w:t> </w:t>
            </w:r>
            <w:ins w:id="417" w:author="Ülle Leht" w:date="2025-07-11T13:10:00Z">
              <w:r w:rsidRPr="00BB7ED8">
                <w:rPr>
                  <w:rFonts w:ascii="TimesNewRoman" w:eastAsia="TimesNewRoman" w:hAnsi="TimesNewRoman" w:cs="TimesNewRoman"/>
                  <w:color w:val="000000"/>
                  <w:szCs w:val="24"/>
                </w:rPr>
                <w:t>766</w:t>
              </w:r>
            </w:ins>
            <w:r w:rsidR="00D0267B">
              <w:rPr>
                <w:rFonts w:ascii="TimesNewRoman" w:eastAsia="TimesNewRoman" w:hAnsi="TimesNewRoman" w:cs="TimesNewRoman"/>
                <w:color w:val="000000"/>
                <w:szCs w:val="24"/>
              </w:rPr>
              <w:t>,</w:t>
            </w:r>
            <w:ins w:id="418" w:author="Ülle Leht" w:date="2025-07-11T13:10:00Z">
              <w:r w:rsidRPr="00BB7ED8">
                <w:rPr>
                  <w:rFonts w:ascii="TimesNewRoman" w:eastAsia="TimesNewRoman" w:hAnsi="TimesNewRoman" w:cs="TimesNewRoman"/>
                  <w:color w:val="000000"/>
                  <w:szCs w:val="24"/>
                </w:rPr>
                <w:t>80</w:t>
              </w:r>
            </w:ins>
            <w:del w:id="419" w:author="Ülle Leht" w:date="2025-07-11T13:10:00Z">
              <w:r w:rsidRPr="00BB7ED8" w:rsidDel="0099739C">
                <w:rPr>
                  <w:noProof/>
                  <w:szCs w:val="24"/>
                </w:rPr>
                <w:delText>47 766,8</w:delText>
              </w:r>
            </w:del>
          </w:p>
        </w:tc>
        <w:tc>
          <w:tcPr>
            <w:tcW w:w="1985" w:type="dxa"/>
            <w:tcBorders>
              <w:top w:val="single" w:sz="4" w:space="0" w:color="000000"/>
              <w:left w:val="single" w:sz="4" w:space="0" w:color="000000"/>
              <w:bottom w:val="single" w:sz="4" w:space="0" w:color="000000"/>
              <w:right w:val="single" w:sz="4" w:space="0" w:color="000000"/>
            </w:tcBorders>
            <w:tcPrChange w:id="420" w:author="Ülle Leht" w:date="2025-07-11T13:10:00Z">
              <w:tcPr>
                <w:tcW w:w="1985" w:type="dxa"/>
              </w:tcPr>
            </w:tcPrChange>
          </w:tcPr>
          <w:p w14:paraId="18EB9B76" w14:textId="44B74A95" w:rsidR="00365233" w:rsidRPr="00BB7ED8" w:rsidRDefault="00365233" w:rsidP="00365233">
            <w:pPr>
              <w:rPr>
                <w:noProof/>
                <w:szCs w:val="24"/>
              </w:rPr>
            </w:pPr>
            <w:ins w:id="421" w:author="Ülle Leht" w:date="2025-07-11T13:10:00Z">
              <w:r w:rsidRPr="00BB7ED8">
                <w:rPr>
                  <w:rFonts w:ascii="TimesNewRoman" w:eastAsia="TimesNewRoman" w:hAnsi="TimesNewRoman" w:cs="TimesNewRoman"/>
                  <w:color w:val="000000"/>
                  <w:szCs w:val="24"/>
                </w:rPr>
                <w:t>47</w:t>
              </w:r>
            </w:ins>
            <w:r w:rsidR="00D0267B">
              <w:rPr>
                <w:rFonts w:ascii="TimesNewRoman" w:eastAsia="TimesNewRoman" w:hAnsi="TimesNewRoman" w:cs="TimesNewRoman"/>
                <w:color w:val="000000"/>
                <w:szCs w:val="24"/>
              </w:rPr>
              <w:t> </w:t>
            </w:r>
            <w:ins w:id="422" w:author="Ülle Leht" w:date="2025-07-11T13:10:00Z">
              <w:r w:rsidRPr="00BB7ED8">
                <w:rPr>
                  <w:rFonts w:ascii="TimesNewRoman" w:eastAsia="TimesNewRoman" w:hAnsi="TimesNewRoman" w:cs="TimesNewRoman"/>
                  <w:color w:val="000000"/>
                  <w:szCs w:val="24"/>
                </w:rPr>
                <w:t>766</w:t>
              </w:r>
            </w:ins>
            <w:r w:rsidR="00D0267B">
              <w:rPr>
                <w:rFonts w:ascii="TimesNewRoman" w:eastAsia="TimesNewRoman" w:hAnsi="TimesNewRoman" w:cs="TimesNewRoman"/>
                <w:color w:val="000000"/>
                <w:szCs w:val="24"/>
              </w:rPr>
              <w:t>,</w:t>
            </w:r>
            <w:ins w:id="423" w:author="Ülle Leht" w:date="2025-07-11T13:10:00Z">
              <w:r w:rsidRPr="00BB7ED8">
                <w:rPr>
                  <w:rFonts w:ascii="TimesNewRoman" w:eastAsia="TimesNewRoman" w:hAnsi="TimesNewRoman" w:cs="TimesNewRoman"/>
                  <w:color w:val="000000"/>
                  <w:szCs w:val="24"/>
                </w:rPr>
                <w:t>80</w:t>
              </w:r>
            </w:ins>
            <w:del w:id="424" w:author="Ülle Leht" w:date="2025-07-11T13:10:00Z">
              <w:r w:rsidRPr="00BB7ED8" w:rsidDel="0099739C">
                <w:rPr>
                  <w:noProof/>
                  <w:szCs w:val="24"/>
                </w:rPr>
                <w:delText>47 766,8</w:delText>
              </w:r>
            </w:del>
          </w:p>
        </w:tc>
        <w:tc>
          <w:tcPr>
            <w:tcW w:w="850" w:type="dxa"/>
            <w:tcBorders>
              <w:top w:val="single" w:sz="4" w:space="0" w:color="000000"/>
              <w:left w:val="single" w:sz="4" w:space="0" w:color="000000"/>
              <w:bottom w:val="single" w:sz="4" w:space="0" w:color="000000"/>
              <w:right w:val="single" w:sz="4" w:space="0" w:color="000000"/>
            </w:tcBorders>
            <w:tcPrChange w:id="425" w:author="Ülle Leht" w:date="2025-07-11T13:10:00Z">
              <w:tcPr>
                <w:tcW w:w="850" w:type="dxa"/>
              </w:tcPr>
            </w:tcPrChange>
          </w:tcPr>
          <w:p w14:paraId="21B7CB7F" w14:textId="41C6EEDA" w:rsidR="00365233" w:rsidRPr="00BB7ED8" w:rsidRDefault="00D0267B"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426" w:author="Ülle Leht" w:date="2025-07-11T13:10:00Z">
              <w:tcPr>
                <w:tcW w:w="1560" w:type="dxa"/>
              </w:tcPr>
            </w:tcPrChange>
          </w:tcPr>
          <w:p w14:paraId="23068182" w14:textId="36655738" w:rsidR="00365233" w:rsidRPr="00BB7ED8" w:rsidRDefault="00365233" w:rsidP="00365233">
            <w:pPr>
              <w:rPr>
                <w:noProof/>
                <w:szCs w:val="24"/>
              </w:rPr>
            </w:pPr>
            <w:ins w:id="427" w:author="Ülle Leht" w:date="2025-07-11T13:10:00Z">
              <w:r w:rsidRPr="00BB7ED8">
                <w:rPr>
                  <w:rFonts w:ascii="TimesNewRoman" w:eastAsia="TimesNewRoman" w:hAnsi="TimesNewRoman" w:cs="TimesNewRoman"/>
                  <w:color w:val="000000"/>
                  <w:szCs w:val="24"/>
                </w:rPr>
                <w:t>477</w:t>
              </w:r>
            </w:ins>
            <w:r w:rsidR="00D0267B">
              <w:rPr>
                <w:rFonts w:ascii="TimesNewRoman" w:eastAsia="TimesNewRoman" w:hAnsi="TimesNewRoman" w:cs="TimesNewRoman"/>
                <w:color w:val="000000"/>
                <w:szCs w:val="24"/>
              </w:rPr>
              <w:t> </w:t>
            </w:r>
            <w:ins w:id="428" w:author="Ülle Leht" w:date="2025-07-11T13:10:00Z">
              <w:r w:rsidRPr="00BB7ED8">
                <w:rPr>
                  <w:rFonts w:ascii="TimesNewRoman" w:eastAsia="TimesNewRoman" w:hAnsi="TimesNewRoman" w:cs="TimesNewRoman"/>
                  <w:color w:val="000000"/>
                  <w:szCs w:val="24"/>
                </w:rPr>
                <w:t>668</w:t>
              </w:r>
            </w:ins>
            <w:r w:rsidR="00D0267B">
              <w:rPr>
                <w:rFonts w:ascii="TimesNewRoman" w:eastAsia="TimesNewRoman" w:hAnsi="TimesNewRoman" w:cs="TimesNewRoman"/>
                <w:color w:val="000000"/>
                <w:szCs w:val="24"/>
              </w:rPr>
              <w:t>,</w:t>
            </w:r>
            <w:ins w:id="429" w:author="Ülle Leht" w:date="2025-07-11T13:10:00Z">
              <w:r w:rsidRPr="00BB7ED8">
                <w:rPr>
                  <w:rFonts w:ascii="TimesNewRoman" w:eastAsia="TimesNewRoman" w:hAnsi="TimesNewRoman" w:cs="TimesNewRoman"/>
                  <w:color w:val="000000"/>
                  <w:szCs w:val="24"/>
                </w:rPr>
                <w:t>00</w:t>
              </w:r>
            </w:ins>
            <w:del w:id="430" w:author="Ülle Leht" w:date="2025-07-11T13:10:00Z">
              <w:r w:rsidRPr="00BB7ED8" w:rsidDel="0099739C">
                <w:rPr>
                  <w:noProof/>
                  <w:szCs w:val="24"/>
                </w:rPr>
                <w:delText>477 668</w:delText>
              </w:r>
            </w:del>
          </w:p>
        </w:tc>
        <w:tc>
          <w:tcPr>
            <w:tcW w:w="1667" w:type="dxa"/>
            <w:tcPrChange w:id="431" w:author="Ülle Leht" w:date="2025-07-11T13:10:00Z">
              <w:tcPr>
                <w:tcW w:w="1667" w:type="dxa"/>
              </w:tcPr>
            </w:tcPrChange>
          </w:tcPr>
          <w:p w14:paraId="4BA31ECF" w14:textId="58AC93C5" w:rsidR="00365233" w:rsidRPr="00BD6BE9" w:rsidRDefault="00365233" w:rsidP="00365233">
            <w:pPr>
              <w:rPr>
                <w:noProof/>
                <w:sz w:val="20"/>
              </w:rPr>
            </w:pPr>
            <w:r>
              <w:rPr>
                <w:noProof/>
                <w:sz w:val="20"/>
              </w:rPr>
              <w:t>90</w:t>
            </w:r>
          </w:p>
        </w:tc>
      </w:tr>
      <w:bookmarkEnd w:id="373"/>
      <w:tr w:rsidR="00365233" w:rsidRPr="00845A73" w14:paraId="330A6045" w14:textId="77777777" w:rsidTr="002629FA">
        <w:tblPrEx>
          <w:tblW w:w="15696" w:type="dxa"/>
          <w:jc w:val="center"/>
          <w:tblLayout w:type="fixed"/>
          <w:tblPrExChange w:id="432" w:author="Ülle Leht" w:date="2025-07-11T13:10:00Z">
            <w:tblPrEx>
              <w:tblW w:w="15696" w:type="dxa"/>
              <w:jc w:val="center"/>
              <w:tblLayout w:type="fixed"/>
            </w:tblPrEx>
          </w:tblPrExChange>
        </w:tblPrEx>
        <w:trPr>
          <w:jc w:val="center"/>
          <w:trPrChange w:id="433" w:author="Ülle Leht" w:date="2025-07-11T13:10:00Z">
            <w:trPr>
              <w:jc w:val="center"/>
            </w:trPr>
          </w:trPrChange>
        </w:trPr>
        <w:tc>
          <w:tcPr>
            <w:tcW w:w="1413" w:type="dxa"/>
            <w:gridSpan w:val="2"/>
            <w:tcPrChange w:id="434" w:author="Ülle Leht" w:date="2025-07-11T13:10:00Z">
              <w:tcPr>
                <w:tcW w:w="1413" w:type="dxa"/>
                <w:gridSpan w:val="2"/>
              </w:tcPr>
            </w:tcPrChange>
          </w:tcPr>
          <w:p w14:paraId="2FEC1B53" w14:textId="77777777" w:rsidR="00365233" w:rsidRPr="00BD6BE9" w:rsidRDefault="00365233" w:rsidP="00365233">
            <w:pPr>
              <w:rPr>
                <w:noProof/>
                <w:sz w:val="20"/>
              </w:rPr>
            </w:pPr>
          </w:p>
        </w:tc>
        <w:tc>
          <w:tcPr>
            <w:tcW w:w="2410" w:type="dxa"/>
            <w:tcPrChange w:id="435" w:author="Ülle Leht" w:date="2025-07-11T13:10:00Z">
              <w:tcPr>
                <w:tcW w:w="2410" w:type="dxa"/>
              </w:tcPr>
            </w:tcPrChange>
          </w:tcPr>
          <w:p w14:paraId="0FE0F9D3" w14:textId="2B69E709" w:rsidR="00365233" w:rsidRPr="00BD6BE9" w:rsidRDefault="00365233" w:rsidP="00365233">
            <w:pPr>
              <w:jc w:val="left"/>
              <w:rPr>
                <w:i/>
                <w:noProof/>
                <w:sz w:val="20"/>
              </w:rPr>
            </w:pPr>
            <w:r>
              <w:rPr>
                <w:sz w:val="20"/>
              </w:rPr>
              <w:t>Lisa IV tegevused</w:t>
            </w:r>
          </w:p>
        </w:tc>
        <w:tc>
          <w:tcPr>
            <w:tcW w:w="2126" w:type="dxa"/>
            <w:tcPrChange w:id="436" w:author="Ülle Leht" w:date="2025-07-11T13:10:00Z">
              <w:tcPr>
                <w:tcW w:w="2126" w:type="dxa"/>
              </w:tcPr>
            </w:tcPrChange>
          </w:tcPr>
          <w:p w14:paraId="44DCCFBF" w14:textId="428D192E" w:rsidR="00365233" w:rsidRPr="00BD6BE9" w:rsidRDefault="00365233" w:rsidP="00365233">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437" w:author="Ülle Leht" w:date="2025-07-11T13:10:00Z">
              <w:tcPr>
                <w:tcW w:w="1843" w:type="dxa"/>
              </w:tcPr>
            </w:tcPrChange>
          </w:tcPr>
          <w:p w14:paraId="661A9FC9" w14:textId="7669CFF8" w:rsidR="00365233" w:rsidRPr="00BB7ED8" w:rsidRDefault="00D0267B" w:rsidP="00365233">
            <w:pPr>
              <w:rPr>
                <w:noProof/>
                <w:szCs w:val="24"/>
              </w:rPr>
            </w:pPr>
            <w:r>
              <w:rPr>
                <w:rFonts w:ascii="TimesNewRoman" w:eastAsia="TimesNewRoman" w:hAnsi="TimesNewRoman" w:cs="TimesNewRoman"/>
                <w:color w:val="000000"/>
                <w:szCs w:val="24"/>
              </w:rPr>
              <w:t>0</w:t>
            </w:r>
          </w:p>
        </w:tc>
        <w:tc>
          <w:tcPr>
            <w:tcW w:w="1842" w:type="dxa"/>
            <w:tcBorders>
              <w:top w:val="single" w:sz="4" w:space="0" w:color="000000"/>
              <w:left w:val="single" w:sz="4" w:space="0" w:color="000000"/>
              <w:bottom w:val="single" w:sz="4" w:space="0" w:color="000000"/>
              <w:right w:val="single" w:sz="4" w:space="0" w:color="000000"/>
            </w:tcBorders>
            <w:tcPrChange w:id="438" w:author="Ülle Leht" w:date="2025-07-11T13:10:00Z">
              <w:tcPr>
                <w:tcW w:w="1842" w:type="dxa"/>
              </w:tcPr>
            </w:tcPrChange>
          </w:tcPr>
          <w:p w14:paraId="2670D436" w14:textId="741B3975" w:rsidR="00365233" w:rsidRPr="00BB7ED8" w:rsidRDefault="00D0267B" w:rsidP="00365233">
            <w:pPr>
              <w:rPr>
                <w:noProof/>
                <w:szCs w:val="24"/>
              </w:rPr>
            </w:pPr>
            <w:r>
              <w:rPr>
                <w:rFonts w:ascii="TimesNewRoman" w:eastAsia="TimesNewRoman" w:hAnsi="TimesNewRoman" w:cs="TimesNewRoman"/>
                <w:color w:val="000000"/>
                <w:szCs w:val="24"/>
              </w:rPr>
              <w:t>0</w:t>
            </w:r>
          </w:p>
        </w:tc>
        <w:tc>
          <w:tcPr>
            <w:tcW w:w="1985" w:type="dxa"/>
            <w:tcBorders>
              <w:top w:val="single" w:sz="4" w:space="0" w:color="000000"/>
              <w:left w:val="single" w:sz="4" w:space="0" w:color="000000"/>
              <w:bottom w:val="single" w:sz="4" w:space="0" w:color="000000"/>
              <w:right w:val="single" w:sz="4" w:space="0" w:color="000000"/>
            </w:tcBorders>
            <w:tcPrChange w:id="439" w:author="Ülle Leht" w:date="2025-07-11T13:10:00Z">
              <w:tcPr>
                <w:tcW w:w="1985" w:type="dxa"/>
              </w:tcPr>
            </w:tcPrChange>
          </w:tcPr>
          <w:p w14:paraId="5189EE90" w14:textId="45C1C7A3" w:rsidR="00365233" w:rsidRPr="00BB7ED8" w:rsidRDefault="00D0267B" w:rsidP="00365233">
            <w:pPr>
              <w:rPr>
                <w:noProof/>
                <w:szCs w:val="24"/>
              </w:rPr>
            </w:pPr>
            <w:r>
              <w:rPr>
                <w:rFonts w:ascii="TimesNewRoman" w:eastAsia="TimesNewRoman" w:hAnsi="TimesNewRoman" w:cs="TimesNewRoman"/>
                <w:color w:val="000000"/>
                <w:szCs w:val="24"/>
              </w:rPr>
              <w:t>0</w:t>
            </w:r>
          </w:p>
        </w:tc>
        <w:tc>
          <w:tcPr>
            <w:tcW w:w="850" w:type="dxa"/>
            <w:tcBorders>
              <w:top w:val="single" w:sz="4" w:space="0" w:color="000000"/>
              <w:left w:val="single" w:sz="4" w:space="0" w:color="000000"/>
              <w:bottom w:val="single" w:sz="4" w:space="0" w:color="000000"/>
              <w:right w:val="single" w:sz="4" w:space="0" w:color="000000"/>
            </w:tcBorders>
            <w:tcPrChange w:id="440" w:author="Ülle Leht" w:date="2025-07-11T13:10:00Z">
              <w:tcPr>
                <w:tcW w:w="850" w:type="dxa"/>
              </w:tcPr>
            </w:tcPrChange>
          </w:tcPr>
          <w:p w14:paraId="3391E713" w14:textId="4F790E3F" w:rsidR="00365233" w:rsidRPr="00BB7ED8" w:rsidRDefault="00D0267B"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441" w:author="Ülle Leht" w:date="2025-07-11T13:10:00Z">
              <w:tcPr>
                <w:tcW w:w="1560" w:type="dxa"/>
              </w:tcPr>
            </w:tcPrChange>
          </w:tcPr>
          <w:p w14:paraId="7F5A98CB" w14:textId="4F5C0770" w:rsidR="00365233" w:rsidRPr="00BB7ED8" w:rsidRDefault="00D0267B" w:rsidP="00365233">
            <w:pPr>
              <w:rPr>
                <w:noProof/>
                <w:szCs w:val="24"/>
              </w:rPr>
            </w:pPr>
            <w:r>
              <w:rPr>
                <w:rFonts w:ascii="TimesNewRoman" w:eastAsia="TimesNewRoman" w:hAnsi="TimesNewRoman" w:cs="TimesNewRoman"/>
                <w:color w:val="000000"/>
                <w:szCs w:val="24"/>
              </w:rPr>
              <w:t>0</w:t>
            </w:r>
          </w:p>
        </w:tc>
        <w:tc>
          <w:tcPr>
            <w:tcW w:w="1667" w:type="dxa"/>
            <w:tcPrChange w:id="442" w:author="Ülle Leht" w:date="2025-07-11T13:10:00Z">
              <w:tcPr>
                <w:tcW w:w="1667" w:type="dxa"/>
              </w:tcPr>
            </w:tcPrChange>
          </w:tcPr>
          <w:p w14:paraId="51A49C3B" w14:textId="28063DB7" w:rsidR="00365233" w:rsidRPr="00BD6BE9" w:rsidRDefault="00365233" w:rsidP="00365233">
            <w:pPr>
              <w:rPr>
                <w:noProof/>
                <w:sz w:val="20"/>
              </w:rPr>
            </w:pPr>
            <w:r w:rsidRPr="00BD6BE9">
              <w:rPr>
                <w:noProof/>
                <w:sz w:val="20"/>
              </w:rPr>
              <w:t>75</w:t>
            </w:r>
          </w:p>
        </w:tc>
      </w:tr>
      <w:tr w:rsidR="00365233" w:rsidRPr="00845A73" w14:paraId="05AC3404" w14:textId="77777777" w:rsidTr="002629FA">
        <w:tblPrEx>
          <w:tblW w:w="15696" w:type="dxa"/>
          <w:jc w:val="center"/>
          <w:tblLayout w:type="fixed"/>
          <w:tblPrExChange w:id="443" w:author="Ülle Leht" w:date="2025-07-11T13:10:00Z">
            <w:tblPrEx>
              <w:tblW w:w="15696" w:type="dxa"/>
              <w:jc w:val="center"/>
              <w:tblLayout w:type="fixed"/>
            </w:tblPrEx>
          </w:tblPrExChange>
        </w:tblPrEx>
        <w:trPr>
          <w:trHeight w:val="659"/>
          <w:jc w:val="center"/>
          <w:trPrChange w:id="444" w:author="Ülle Leht" w:date="2025-07-11T13:10:00Z">
            <w:trPr>
              <w:trHeight w:val="659"/>
              <w:jc w:val="center"/>
            </w:trPr>
          </w:trPrChange>
        </w:trPr>
        <w:tc>
          <w:tcPr>
            <w:tcW w:w="1413" w:type="dxa"/>
            <w:gridSpan w:val="2"/>
            <w:tcPrChange w:id="445" w:author="Ülle Leht" w:date="2025-07-11T13:10:00Z">
              <w:tcPr>
                <w:tcW w:w="1413" w:type="dxa"/>
                <w:gridSpan w:val="2"/>
              </w:tcPr>
            </w:tcPrChange>
          </w:tcPr>
          <w:p w14:paraId="324748A7" w14:textId="7E2929CB" w:rsidR="00365233" w:rsidRPr="00BD6BE9" w:rsidRDefault="00365233" w:rsidP="00365233">
            <w:pPr>
              <w:jc w:val="left"/>
              <w:rPr>
                <w:noProof/>
                <w:sz w:val="20"/>
              </w:rPr>
            </w:pPr>
            <w:r w:rsidRPr="00BD6BE9">
              <w:rPr>
                <w:noProof/>
                <w:sz w:val="20"/>
              </w:rPr>
              <w:t>Erieesmärk 2 kokku</w:t>
            </w:r>
          </w:p>
        </w:tc>
        <w:tc>
          <w:tcPr>
            <w:tcW w:w="2410" w:type="dxa"/>
            <w:tcPrChange w:id="446" w:author="Ülle Leht" w:date="2025-07-11T13:10:00Z">
              <w:tcPr>
                <w:tcW w:w="2410" w:type="dxa"/>
              </w:tcPr>
            </w:tcPrChange>
          </w:tcPr>
          <w:p w14:paraId="73BAFE77" w14:textId="3572C6AB" w:rsidR="00365233" w:rsidRPr="00BD6BE9" w:rsidRDefault="00365233" w:rsidP="00365233">
            <w:pPr>
              <w:rPr>
                <w:sz w:val="20"/>
              </w:rPr>
            </w:pPr>
          </w:p>
        </w:tc>
        <w:tc>
          <w:tcPr>
            <w:tcW w:w="2126" w:type="dxa"/>
            <w:tcPrChange w:id="447" w:author="Ülle Leht" w:date="2025-07-11T13:10:00Z">
              <w:tcPr>
                <w:tcW w:w="2126" w:type="dxa"/>
              </w:tcPr>
            </w:tcPrChange>
          </w:tcPr>
          <w:p w14:paraId="67C1063A" w14:textId="77777777" w:rsidR="00365233" w:rsidRPr="00BD6BE9" w:rsidRDefault="00365233" w:rsidP="00365233">
            <w:pPr>
              <w:rPr>
                <w:noProof/>
                <w:sz w:val="20"/>
              </w:rPr>
            </w:pPr>
          </w:p>
        </w:tc>
        <w:tc>
          <w:tcPr>
            <w:tcW w:w="1843" w:type="dxa"/>
            <w:tcBorders>
              <w:top w:val="single" w:sz="4" w:space="0" w:color="000000"/>
              <w:left w:val="single" w:sz="4" w:space="0" w:color="000000"/>
              <w:bottom w:val="single" w:sz="4" w:space="0" w:color="000000"/>
              <w:right w:val="single" w:sz="4" w:space="0" w:color="000000"/>
            </w:tcBorders>
            <w:tcPrChange w:id="448" w:author="Ülle Leht" w:date="2025-07-11T13:10:00Z">
              <w:tcPr>
                <w:tcW w:w="1843" w:type="dxa"/>
              </w:tcPr>
            </w:tcPrChange>
          </w:tcPr>
          <w:p w14:paraId="6D564E9F" w14:textId="06FA4F51" w:rsidR="00365233" w:rsidRPr="00BB7ED8" w:rsidDel="0099739C" w:rsidRDefault="00365233" w:rsidP="00365233">
            <w:pPr>
              <w:spacing w:after="0"/>
              <w:rPr>
                <w:del w:id="449" w:author="Ülle Leht" w:date="2025-07-11T13:10:00Z"/>
                <w:rFonts w:eastAsia="Times New Roman"/>
                <w:color w:val="000000"/>
                <w:szCs w:val="24"/>
                <w:lang w:eastAsia="et-EE"/>
              </w:rPr>
            </w:pPr>
            <w:ins w:id="450" w:author="Ülle Leht" w:date="2025-07-11T13:10:00Z">
              <w:r w:rsidRPr="00BB7ED8">
                <w:rPr>
                  <w:rFonts w:ascii="TimesNewRoman" w:eastAsia="TimesNewRoman" w:hAnsi="TimesNewRoman" w:cs="TimesNewRoman"/>
                  <w:color w:val="000000"/>
                  <w:szCs w:val="24"/>
                </w:rPr>
                <w:t>1</w:t>
              </w:r>
            </w:ins>
            <w:r w:rsidR="00D0267B">
              <w:rPr>
                <w:rFonts w:ascii="TimesNewRoman" w:eastAsia="TimesNewRoman" w:hAnsi="TimesNewRoman" w:cs="TimesNewRoman"/>
                <w:color w:val="000000"/>
                <w:szCs w:val="24"/>
              </w:rPr>
              <w:t> </w:t>
            </w:r>
            <w:ins w:id="451" w:author="Ülle Leht" w:date="2025-07-11T13:10:00Z">
              <w:r w:rsidRPr="00BB7ED8">
                <w:rPr>
                  <w:rFonts w:ascii="TimesNewRoman" w:eastAsia="TimesNewRoman" w:hAnsi="TimesNewRoman" w:cs="TimesNewRoman"/>
                  <w:color w:val="000000"/>
                  <w:szCs w:val="24"/>
                </w:rPr>
                <w:t>757</w:t>
              </w:r>
            </w:ins>
            <w:r w:rsidR="00D0267B">
              <w:rPr>
                <w:rFonts w:ascii="TimesNewRoman" w:eastAsia="TimesNewRoman" w:hAnsi="TimesNewRoman" w:cs="TimesNewRoman"/>
                <w:color w:val="000000"/>
                <w:szCs w:val="24"/>
              </w:rPr>
              <w:t> </w:t>
            </w:r>
            <w:ins w:id="452" w:author="Ülle Leht" w:date="2025-07-11T13:10:00Z">
              <w:r w:rsidRPr="00BB7ED8">
                <w:rPr>
                  <w:rFonts w:ascii="TimesNewRoman" w:eastAsia="TimesNewRoman" w:hAnsi="TimesNewRoman" w:cs="TimesNewRoman"/>
                  <w:color w:val="000000"/>
                  <w:szCs w:val="24"/>
                </w:rPr>
                <w:t>401</w:t>
              </w:r>
            </w:ins>
            <w:r w:rsidR="00D0267B">
              <w:rPr>
                <w:rFonts w:ascii="TimesNewRoman" w:eastAsia="TimesNewRoman" w:hAnsi="TimesNewRoman" w:cs="TimesNewRoman"/>
                <w:color w:val="000000"/>
                <w:szCs w:val="24"/>
              </w:rPr>
              <w:t>,</w:t>
            </w:r>
            <w:ins w:id="453" w:author="Ülle Leht" w:date="2025-07-11T13:10:00Z">
              <w:r w:rsidRPr="00BB7ED8">
                <w:rPr>
                  <w:rFonts w:ascii="TimesNewRoman" w:eastAsia="TimesNewRoman" w:hAnsi="TimesNewRoman" w:cs="TimesNewRoman"/>
                  <w:color w:val="000000"/>
                  <w:szCs w:val="24"/>
                </w:rPr>
                <w:t>20</w:t>
              </w:r>
            </w:ins>
            <w:del w:id="454" w:author="Ülle Leht" w:date="2025-07-11T13:10:00Z">
              <w:r w:rsidRPr="00BB7ED8" w:rsidDel="0099739C">
                <w:rPr>
                  <w:color w:val="000000"/>
                  <w:szCs w:val="24"/>
                </w:rPr>
                <w:delText>1 757 401,2</w:delText>
              </w:r>
            </w:del>
          </w:p>
          <w:p w14:paraId="7318C798" w14:textId="77777777" w:rsidR="00365233" w:rsidRPr="00BB7ED8" w:rsidRDefault="00365233" w:rsidP="00365233">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455" w:author="Ülle Leht" w:date="2025-07-11T13:10:00Z">
              <w:tcPr>
                <w:tcW w:w="1842" w:type="dxa"/>
              </w:tcPr>
            </w:tcPrChange>
          </w:tcPr>
          <w:p w14:paraId="23132ADE" w14:textId="58B6E5E7" w:rsidR="00365233" w:rsidRPr="00BB7ED8" w:rsidDel="0099739C" w:rsidRDefault="00365233" w:rsidP="00365233">
            <w:pPr>
              <w:spacing w:after="0"/>
              <w:rPr>
                <w:del w:id="456" w:author="Ülle Leht" w:date="2025-07-11T13:10:00Z"/>
                <w:rFonts w:eastAsia="Times New Roman"/>
                <w:color w:val="000000"/>
                <w:szCs w:val="24"/>
                <w:lang w:eastAsia="et-EE"/>
              </w:rPr>
            </w:pPr>
            <w:ins w:id="457" w:author="Ülle Leht" w:date="2025-07-11T13:10:00Z">
              <w:r w:rsidRPr="00BB7ED8">
                <w:rPr>
                  <w:rFonts w:ascii="TimesNewRoman" w:eastAsia="TimesNewRoman" w:hAnsi="TimesNewRoman" w:cs="TimesNewRoman"/>
                  <w:color w:val="000000"/>
                  <w:szCs w:val="24"/>
                </w:rPr>
                <w:t>490</w:t>
              </w:r>
            </w:ins>
            <w:r w:rsidR="00D0267B">
              <w:rPr>
                <w:rFonts w:ascii="TimesNewRoman" w:eastAsia="TimesNewRoman" w:hAnsi="TimesNewRoman" w:cs="TimesNewRoman"/>
                <w:color w:val="000000"/>
                <w:szCs w:val="24"/>
              </w:rPr>
              <w:t xml:space="preserve"> </w:t>
            </w:r>
            <w:ins w:id="458" w:author="Ülle Leht" w:date="2025-07-11T13:10:00Z">
              <w:r w:rsidRPr="00BB7ED8">
                <w:rPr>
                  <w:rFonts w:ascii="TimesNewRoman" w:eastAsia="TimesNewRoman" w:hAnsi="TimesNewRoman" w:cs="TimesNewRoman"/>
                  <w:color w:val="000000"/>
                  <w:szCs w:val="24"/>
                </w:rPr>
                <w:t>266</w:t>
              </w:r>
            </w:ins>
            <w:r w:rsidR="00D0267B">
              <w:rPr>
                <w:rFonts w:ascii="TimesNewRoman" w:eastAsia="TimesNewRoman" w:hAnsi="TimesNewRoman" w:cs="TimesNewRoman"/>
                <w:color w:val="000000"/>
                <w:szCs w:val="24"/>
              </w:rPr>
              <w:t>,</w:t>
            </w:r>
            <w:ins w:id="459" w:author="Ülle Leht" w:date="2025-07-11T13:10:00Z">
              <w:r w:rsidRPr="00BB7ED8">
                <w:rPr>
                  <w:rFonts w:ascii="TimesNewRoman" w:eastAsia="TimesNewRoman" w:hAnsi="TimesNewRoman" w:cs="TimesNewRoman"/>
                  <w:color w:val="000000"/>
                  <w:szCs w:val="24"/>
                </w:rPr>
                <w:t>80</w:t>
              </w:r>
            </w:ins>
            <w:r w:rsidR="00D0267B">
              <w:rPr>
                <w:rFonts w:ascii="TimesNewRoman" w:eastAsia="TimesNewRoman" w:hAnsi="TimesNewRoman" w:cs="TimesNewRoman"/>
                <w:color w:val="000000"/>
                <w:szCs w:val="24"/>
              </w:rPr>
              <w:t xml:space="preserve"> </w:t>
            </w:r>
            <w:del w:id="460" w:author="Ülle Leht" w:date="2025-07-11T13:10:00Z">
              <w:r w:rsidRPr="00BB7ED8" w:rsidDel="0099739C">
                <w:rPr>
                  <w:color w:val="000000"/>
                  <w:szCs w:val="24"/>
                </w:rPr>
                <w:delText>490 266,8</w:delText>
              </w:r>
            </w:del>
          </w:p>
          <w:p w14:paraId="18ADFAF9" w14:textId="77777777" w:rsidR="00365233" w:rsidRPr="00BB7ED8" w:rsidRDefault="00365233" w:rsidP="00365233">
            <w:pPr>
              <w:rPr>
                <w:noProof/>
                <w:szCs w:val="24"/>
              </w:rPr>
            </w:pPr>
          </w:p>
        </w:tc>
        <w:tc>
          <w:tcPr>
            <w:tcW w:w="1985" w:type="dxa"/>
            <w:tcBorders>
              <w:top w:val="single" w:sz="4" w:space="0" w:color="000000"/>
              <w:left w:val="single" w:sz="4" w:space="0" w:color="000000"/>
              <w:bottom w:val="single" w:sz="4" w:space="0" w:color="000000"/>
              <w:right w:val="single" w:sz="4" w:space="0" w:color="000000"/>
            </w:tcBorders>
            <w:tcPrChange w:id="461" w:author="Ülle Leht" w:date="2025-07-11T13:10:00Z">
              <w:tcPr>
                <w:tcW w:w="1985" w:type="dxa"/>
              </w:tcPr>
            </w:tcPrChange>
          </w:tcPr>
          <w:p w14:paraId="316038ED" w14:textId="4924B182" w:rsidR="00365233" w:rsidRPr="00BB7ED8" w:rsidDel="0099739C" w:rsidRDefault="00365233" w:rsidP="00365233">
            <w:pPr>
              <w:spacing w:after="0"/>
              <w:rPr>
                <w:del w:id="462" w:author="Ülle Leht" w:date="2025-07-11T13:10:00Z"/>
                <w:rFonts w:eastAsia="Times New Roman"/>
                <w:color w:val="000000"/>
                <w:szCs w:val="24"/>
                <w:lang w:eastAsia="et-EE"/>
              </w:rPr>
            </w:pPr>
            <w:ins w:id="463" w:author="Ülle Leht" w:date="2025-07-11T13:10:00Z">
              <w:r w:rsidRPr="00BB7ED8">
                <w:rPr>
                  <w:rFonts w:ascii="TimesNewRoman" w:eastAsia="TimesNewRoman" w:hAnsi="TimesNewRoman" w:cs="TimesNewRoman"/>
                  <w:color w:val="000000"/>
                  <w:szCs w:val="24"/>
                </w:rPr>
                <w:t>490</w:t>
              </w:r>
            </w:ins>
            <w:r w:rsidR="00D0267B">
              <w:rPr>
                <w:rFonts w:ascii="TimesNewRoman" w:eastAsia="TimesNewRoman" w:hAnsi="TimesNewRoman" w:cs="TimesNewRoman"/>
                <w:color w:val="000000"/>
                <w:szCs w:val="24"/>
              </w:rPr>
              <w:t> </w:t>
            </w:r>
            <w:ins w:id="464" w:author="Ülle Leht" w:date="2025-07-11T13:10:00Z">
              <w:r w:rsidRPr="00BB7ED8">
                <w:rPr>
                  <w:rFonts w:ascii="TimesNewRoman" w:eastAsia="TimesNewRoman" w:hAnsi="TimesNewRoman" w:cs="TimesNewRoman"/>
                  <w:color w:val="000000"/>
                  <w:szCs w:val="24"/>
                </w:rPr>
                <w:t>266</w:t>
              </w:r>
            </w:ins>
            <w:r w:rsidR="00D0267B">
              <w:rPr>
                <w:rFonts w:ascii="TimesNewRoman" w:eastAsia="TimesNewRoman" w:hAnsi="TimesNewRoman" w:cs="TimesNewRoman"/>
                <w:color w:val="000000"/>
                <w:szCs w:val="24"/>
              </w:rPr>
              <w:t>,</w:t>
            </w:r>
            <w:ins w:id="465" w:author="Ülle Leht" w:date="2025-07-11T13:10:00Z">
              <w:r w:rsidRPr="00BB7ED8">
                <w:rPr>
                  <w:rFonts w:ascii="TimesNewRoman" w:eastAsia="TimesNewRoman" w:hAnsi="TimesNewRoman" w:cs="TimesNewRoman"/>
                  <w:color w:val="000000"/>
                  <w:szCs w:val="24"/>
                </w:rPr>
                <w:t>80</w:t>
              </w:r>
            </w:ins>
            <w:del w:id="466" w:author="Ülle Leht" w:date="2025-07-11T13:10:00Z">
              <w:r w:rsidRPr="00BB7ED8" w:rsidDel="0099739C">
                <w:rPr>
                  <w:color w:val="000000"/>
                  <w:szCs w:val="24"/>
                </w:rPr>
                <w:delText>490 266,8</w:delText>
              </w:r>
            </w:del>
          </w:p>
          <w:p w14:paraId="5374B15D" w14:textId="3C9C738E" w:rsidR="00365233" w:rsidRPr="00BB7ED8" w:rsidDel="0099739C" w:rsidRDefault="00365233" w:rsidP="00365233">
            <w:pPr>
              <w:spacing w:before="0" w:after="0"/>
              <w:rPr>
                <w:del w:id="467" w:author="Ülle Leht" w:date="2025-07-11T13:10:00Z"/>
                <w:rFonts w:eastAsia="Times New Roman"/>
                <w:color w:val="000000"/>
                <w:szCs w:val="24"/>
                <w:lang w:eastAsia="et-EE"/>
              </w:rPr>
            </w:pPr>
          </w:p>
          <w:p w14:paraId="6581D388" w14:textId="77777777" w:rsidR="00365233" w:rsidRPr="00BB7ED8" w:rsidRDefault="00365233" w:rsidP="00365233">
            <w:pPr>
              <w:rPr>
                <w:noProof/>
                <w:szCs w:val="24"/>
              </w:rPr>
            </w:pPr>
          </w:p>
        </w:tc>
        <w:tc>
          <w:tcPr>
            <w:tcW w:w="850" w:type="dxa"/>
            <w:tcBorders>
              <w:top w:val="single" w:sz="4" w:space="0" w:color="000000"/>
              <w:left w:val="single" w:sz="4" w:space="0" w:color="000000"/>
              <w:bottom w:val="single" w:sz="4" w:space="0" w:color="000000"/>
              <w:right w:val="single" w:sz="4" w:space="0" w:color="000000"/>
            </w:tcBorders>
            <w:tcPrChange w:id="468" w:author="Ülle Leht" w:date="2025-07-11T13:10:00Z">
              <w:tcPr>
                <w:tcW w:w="850" w:type="dxa"/>
              </w:tcPr>
            </w:tcPrChange>
          </w:tcPr>
          <w:p w14:paraId="409D07A3" w14:textId="77C7FAF0" w:rsidR="00365233" w:rsidRPr="00BB7ED8" w:rsidRDefault="00D0267B"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469" w:author="Ülle Leht" w:date="2025-07-11T13:10:00Z">
              <w:tcPr>
                <w:tcW w:w="1560" w:type="dxa"/>
              </w:tcPr>
            </w:tcPrChange>
          </w:tcPr>
          <w:p w14:paraId="2E125AFB" w14:textId="2C533AA8" w:rsidR="00365233" w:rsidRPr="00BB7ED8" w:rsidDel="0099739C" w:rsidRDefault="00365233" w:rsidP="00365233">
            <w:pPr>
              <w:spacing w:after="0"/>
              <w:rPr>
                <w:del w:id="470" w:author="Ülle Leht" w:date="2025-07-11T13:10:00Z"/>
                <w:rFonts w:eastAsia="Times New Roman"/>
                <w:color w:val="000000"/>
                <w:szCs w:val="24"/>
                <w:lang w:eastAsia="et-EE"/>
              </w:rPr>
            </w:pPr>
            <w:ins w:id="471" w:author="Ülle Leht" w:date="2025-07-11T13:10:00Z">
              <w:r w:rsidRPr="00BB7ED8">
                <w:rPr>
                  <w:rFonts w:ascii="TimesNewRoman" w:eastAsia="TimesNewRoman" w:hAnsi="TimesNewRoman" w:cs="TimesNewRoman"/>
                  <w:color w:val="000000"/>
                  <w:szCs w:val="24"/>
                </w:rPr>
                <w:t>2</w:t>
              </w:r>
            </w:ins>
            <w:r w:rsidR="00D0267B">
              <w:rPr>
                <w:rFonts w:ascii="TimesNewRoman" w:eastAsia="TimesNewRoman" w:hAnsi="TimesNewRoman" w:cs="TimesNewRoman"/>
                <w:color w:val="000000"/>
                <w:szCs w:val="24"/>
              </w:rPr>
              <w:t> </w:t>
            </w:r>
            <w:ins w:id="472" w:author="Ülle Leht" w:date="2025-07-11T13:10:00Z">
              <w:r w:rsidRPr="00BB7ED8">
                <w:rPr>
                  <w:rFonts w:ascii="TimesNewRoman" w:eastAsia="TimesNewRoman" w:hAnsi="TimesNewRoman" w:cs="TimesNewRoman"/>
                  <w:color w:val="000000"/>
                  <w:szCs w:val="24"/>
                </w:rPr>
                <w:t>247</w:t>
              </w:r>
            </w:ins>
            <w:r w:rsidR="00D0267B">
              <w:rPr>
                <w:rFonts w:ascii="TimesNewRoman" w:eastAsia="TimesNewRoman" w:hAnsi="TimesNewRoman" w:cs="TimesNewRoman"/>
                <w:color w:val="000000"/>
                <w:szCs w:val="24"/>
              </w:rPr>
              <w:t> </w:t>
            </w:r>
            <w:ins w:id="473" w:author="Ülle Leht" w:date="2025-07-11T13:10:00Z">
              <w:r w:rsidRPr="00BB7ED8">
                <w:rPr>
                  <w:rFonts w:ascii="TimesNewRoman" w:eastAsia="TimesNewRoman" w:hAnsi="TimesNewRoman" w:cs="TimesNewRoman"/>
                  <w:color w:val="000000"/>
                  <w:szCs w:val="24"/>
                </w:rPr>
                <w:t>668</w:t>
              </w:r>
            </w:ins>
            <w:r w:rsidR="00D0267B">
              <w:rPr>
                <w:rFonts w:ascii="TimesNewRoman" w:eastAsia="TimesNewRoman" w:hAnsi="TimesNewRoman" w:cs="TimesNewRoman"/>
                <w:color w:val="000000"/>
                <w:szCs w:val="24"/>
              </w:rPr>
              <w:t>,</w:t>
            </w:r>
            <w:ins w:id="474" w:author="Ülle Leht" w:date="2025-07-11T13:10:00Z">
              <w:r w:rsidRPr="00BB7ED8">
                <w:rPr>
                  <w:rFonts w:ascii="TimesNewRoman" w:eastAsia="TimesNewRoman" w:hAnsi="TimesNewRoman" w:cs="TimesNewRoman"/>
                  <w:color w:val="000000"/>
                  <w:szCs w:val="24"/>
                </w:rPr>
                <w:t>00</w:t>
              </w:r>
            </w:ins>
            <w:del w:id="475" w:author="Ülle Leht" w:date="2025-07-11T13:10:00Z">
              <w:r w:rsidRPr="00BB7ED8" w:rsidDel="0099739C">
                <w:rPr>
                  <w:color w:val="000000"/>
                  <w:szCs w:val="24"/>
                </w:rPr>
                <w:delText>2 247 668</w:delText>
              </w:r>
            </w:del>
          </w:p>
          <w:p w14:paraId="633ABC06" w14:textId="77777777" w:rsidR="00365233" w:rsidRPr="00BB7ED8" w:rsidRDefault="00365233" w:rsidP="00365233">
            <w:pPr>
              <w:rPr>
                <w:noProof/>
                <w:szCs w:val="24"/>
              </w:rPr>
            </w:pPr>
          </w:p>
        </w:tc>
        <w:tc>
          <w:tcPr>
            <w:tcW w:w="1667" w:type="dxa"/>
            <w:tcPrChange w:id="476" w:author="Ülle Leht" w:date="2025-07-11T13:10:00Z">
              <w:tcPr>
                <w:tcW w:w="1667" w:type="dxa"/>
              </w:tcPr>
            </w:tcPrChange>
          </w:tcPr>
          <w:p w14:paraId="5F4C1AC7" w14:textId="77777777" w:rsidR="00365233" w:rsidRPr="00BD6BE9" w:rsidRDefault="00365233" w:rsidP="00365233">
            <w:pPr>
              <w:rPr>
                <w:noProof/>
                <w:sz w:val="20"/>
              </w:rPr>
            </w:pPr>
          </w:p>
        </w:tc>
      </w:tr>
      <w:tr w:rsidR="00365233" w:rsidRPr="00845A73" w14:paraId="146F9E9E" w14:textId="77777777" w:rsidTr="002629FA">
        <w:tblPrEx>
          <w:tblW w:w="15696" w:type="dxa"/>
          <w:jc w:val="center"/>
          <w:tblLayout w:type="fixed"/>
          <w:tblPrExChange w:id="477" w:author="Ülle Leht" w:date="2025-07-11T13:10:00Z">
            <w:tblPrEx>
              <w:tblW w:w="15696" w:type="dxa"/>
              <w:jc w:val="center"/>
              <w:tblLayout w:type="fixed"/>
            </w:tblPrEx>
          </w:tblPrExChange>
        </w:tblPrEx>
        <w:trPr>
          <w:jc w:val="center"/>
          <w:trPrChange w:id="478" w:author="Ülle Leht" w:date="2025-07-11T13:10:00Z">
            <w:trPr>
              <w:jc w:val="center"/>
            </w:trPr>
          </w:trPrChange>
        </w:trPr>
        <w:tc>
          <w:tcPr>
            <w:tcW w:w="1413" w:type="dxa"/>
            <w:gridSpan w:val="2"/>
            <w:tcPrChange w:id="479" w:author="Ülle Leht" w:date="2025-07-11T13:10:00Z">
              <w:tcPr>
                <w:tcW w:w="1413" w:type="dxa"/>
                <w:gridSpan w:val="2"/>
              </w:tcPr>
            </w:tcPrChange>
          </w:tcPr>
          <w:p w14:paraId="466400C9" w14:textId="547293E8" w:rsidR="00365233" w:rsidRPr="00BD6BE9" w:rsidRDefault="00365233" w:rsidP="00365233">
            <w:pPr>
              <w:rPr>
                <w:noProof/>
                <w:sz w:val="20"/>
              </w:rPr>
            </w:pPr>
            <w:r w:rsidRPr="00BD6BE9">
              <w:rPr>
                <w:noProof/>
                <w:sz w:val="20"/>
              </w:rPr>
              <w:t>Erieesmärk 3</w:t>
            </w:r>
          </w:p>
        </w:tc>
        <w:tc>
          <w:tcPr>
            <w:tcW w:w="2410" w:type="dxa"/>
            <w:tcPrChange w:id="480" w:author="Ülle Leht" w:date="2025-07-11T13:10:00Z">
              <w:tcPr>
                <w:tcW w:w="2410" w:type="dxa"/>
              </w:tcPr>
            </w:tcPrChange>
          </w:tcPr>
          <w:p w14:paraId="057EF724" w14:textId="7C62621B" w:rsidR="00365233" w:rsidRPr="00BD6BE9" w:rsidRDefault="00365233" w:rsidP="00365233">
            <w:pPr>
              <w:jc w:val="left"/>
              <w:rPr>
                <w:i/>
                <w:noProof/>
                <w:sz w:val="20"/>
              </w:rPr>
            </w:pPr>
            <w:r>
              <w:rPr>
                <w:sz w:val="20"/>
              </w:rPr>
              <w:t>Tavategevused</w:t>
            </w:r>
          </w:p>
        </w:tc>
        <w:tc>
          <w:tcPr>
            <w:tcW w:w="2126" w:type="dxa"/>
            <w:tcPrChange w:id="481" w:author="Ülle Leht" w:date="2025-07-11T13:10:00Z">
              <w:tcPr>
                <w:tcW w:w="2126" w:type="dxa"/>
              </w:tcPr>
            </w:tcPrChange>
          </w:tcPr>
          <w:p w14:paraId="72DBC491" w14:textId="030AA3D4" w:rsidR="00365233" w:rsidRPr="00BD6BE9" w:rsidRDefault="00365233" w:rsidP="00365233">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482" w:author="Ülle Leht" w:date="2025-07-11T13:10:00Z">
              <w:tcPr>
                <w:tcW w:w="1843" w:type="dxa"/>
              </w:tcPr>
            </w:tcPrChange>
          </w:tcPr>
          <w:p w14:paraId="5C201AD5" w14:textId="463BAAF1" w:rsidR="00365233" w:rsidRPr="00BB7ED8" w:rsidDel="00E1216B" w:rsidRDefault="00365233" w:rsidP="00365233">
            <w:pPr>
              <w:spacing w:after="0"/>
              <w:rPr>
                <w:del w:id="483" w:author="Ülle Leht" w:date="2025-07-11T13:10:00Z"/>
                <w:rFonts w:eastAsia="Times New Roman"/>
                <w:color w:val="000000"/>
                <w:szCs w:val="24"/>
                <w:lang w:eastAsia="et-EE"/>
              </w:rPr>
            </w:pPr>
            <w:ins w:id="484" w:author="Ülle Leht" w:date="2025-07-11T13:10:00Z">
              <w:r w:rsidRPr="00BB7ED8">
                <w:rPr>
                  <w:rFonts w:ascii="TimesNewRoman" w:eastAsia="TimesNewRoman" w:hAnsi="TimesNewRoman" w:cs="TimesNewRoman"/>
                  <w:color w:val="000000"/>
                  <w:szCs w:val="24"/>
                </w:rPr>
                <w:t>9</w:t>
              </w:r>
            </w:ins>
            <w:r w:rsidR="00D0267B">
              <w:rPr>
                <w:rFonts w:ascii="TimesNewRoman" w:eastAsia="TimesNewRoman" w:hAnsi="TimesNewRoman" w:cs="TimesNewRoman"/>
                <w:color w:val="000000"/>
                <w:szCs w:val="24"/>
              </w:rPr>
              <w:t> </w:t>
            </w:r>
            <w:ins w:id="485" w:author="Ülle Leht" w:date="2025-07-11T13:10:00Z">
              <w:r w:rsidRPr="00BB7ED8">
                <w:rPr>
                  <w:rFonts w:ascii="TimesNewRoman" w:eastAsia="TimesNewRoman" w:hAnsi="TimesNewRoman" w:cs="TimesNewRoman"/>
                  <w:color w:val="000000"/>
                  <w:szCs w:val="24"/>
                </w:rPr>
                <w:t>922</w:t>
              </w:r>
            </w:ins>
            <w:r w:rsidR="00D0267B">
              <w:rPr>
                <w:rFonts w:ascii="TimesNewRoman" w:eastAsia="TimesNewRoman" w:hAnsi="TimesNewRoman" w:cs="TimesNewRoman"/>
                <w:color w:val="000000"/>
                <w:szCs w:val="24"/>
              </w:rPr>
              <w:t> </w:t>
            </w:r>
            <w:ins w:id="486" w:author="Ülle Leht" w:date="2025-07-11T13:10:00Z">
              <w:r w:rsidRPr="00BB7ED8">
                <w:rPr>
                  <w:rFonts w:ascii="TimesNewRoman" w:eastAsia="TimesNewRoman" w:hAnsi="TimesNewRoman" w:cs="TimesNewRoman"/>
                  <w:color w:val="000000"/>
                  <w:szCs w:val="24"/>
                </w:rPr>
                <w:t>867</w:t>
              </w:r>
            </w:ins>
            <w:r w:rsidR="00D0267B">
              <w:rPr>
                <w:rFonts w:ascii="TimesNewRoman" w:eastAsia="TimesNewRoman" w:hAnsi="TimesNewRoman" w:cs="TimesNewRoman"/>
                <w:color w:val="000000"/>
                <w:szCs w:val="24"/>
              </w:rPr>
              <w:t>,</w:t>
            </w:r>
            <w:ins w:id="487" w:author="Ülle Leht" w:date="2025-07-11T13:10:00Z">
              <w:r w:rsidRPr="00BB7ED8">
                <w:rPr>
                  <w:rFonts w:ascii="TimesNewRoman" w:eastAsia="TimesNewRoman" w:hAnsi="TimesNewRoman" w:cs="TimesNewRoman"/>
                  <w:color w:val="000000"/>
                  <w:szCs w:val="24"/>
                </w:rPr>
                <w:t>50</w:t>
              </w:r>
            </w:ins>
            <w:del w:id="488" w:author="Ülle Leht" w:date="2025-07-11T13:10:00Z">
              <w:r w:rsidRPr="00BB7ED8" w:rsidDel="00E1216B">
                <w:rPr>
                  <w:color w:val="000000"/>
                  <w:szCs w:val="24"/>
                </w:rPr>
                <w:delText>9 834 000</w:delText>
              </w:r>
            </w:del>
          </w:p>
          <w:p w14:paraId="7410DA1F" w14:textId="77777777" w:rsidR="00365233" w:rsidRPr="00BB7ED8" w:rsidRDefault="00365233" w:rsidP="00365233">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489" w:author="Ülle Leht" w:date="2025-07-11T13:10:00Z">
              <w:tcPr>
                <w:tcW w:w="1842" w:type="dxa"/>
              </w:tcPr>
            </w:tcPrChange>
          </w:tcPr>
          <w:p w14:paraId="5D9DB9AD" w14:textId="7DCCD9C8" w:rsidR="00365233" w:rsidRPr="00BB7ED8" w:rsidDel="00E1216B" w:rsidRDefault="00365233" w:rsidP="00365233">
            <w:pPr>
              <w:spacing w:after="0"/>
              <w:rPr>
                <w:del w:id="490" w:author="Ülle Leht" w:date="2025-07-11T13:10:00Z"/>
                <w:rFonts w:eastAsia="Times New Roman"/>
                <w:color w:val="000000"/>
                <w:szCs w:val="24"/>
                <w:lang w:eastAsia="et-EE"/>
              </w:rPr>
            </w:pPr>
            <w:ins w:id="491" w:author="Ülle Leht" w:date="2025-07-11T13:10:00Z">
              <w:r w:rsidRPr="00BB7ED8">
                <w:rPr>
                  <w:rFonts w:ascii="TimesNewRoman" w:eastAsia="TimesNewRoman" w:hAnsi="TimesNewRoman" w:cs="TimesNewRoman"/>
                  <w:color w:val="000000"/>
                  <w:szCs w:val="24"/>
                </w:rPr>
                <w:t>3</w:t>
              </w:r>
            </w:ins>
            <w:r w:rsidR="00D0267B">
              <w:rPr>
                <w:rFonts w:ascii="TimesNewRoman" w:eastAsia="TimesNewRoman" w:hAnsi="TimesNewRoman" w:cs="TimesNewRoman"/>
                <w:color w:val="000000"/>
                <w:szCs w:val="24"/>
              </w:rPr>
              <w:t> </w:t>
            </w:r>
            <w:ins w:id="492" w:author="Ülle Leht" w:date="2025-07-11T13:10:00Z">
              <w:r w:rsidRPr="00BB7ED8">
                <w:rPr>
                  <w:rFonts w:ascii="TimesNewRoman" w:eastAsia="TimesNewRoman" w:hAnsi="TimesNewRoman" w:cs="TimesNewRoman"/>
                  <w:color w:val="000000"/>
                  <w:szCs w:val="24"/>
                </w:rPr>
                <w:t>307</w:t>
              </w:r>
            </w:ins>
            <w:r w:rsidR="00D0267B">
              <w:rPr>
                <w:rFonts w:ascii="TimesNewRoman" w:eastAsia="TimesNewRoman" w:hAnsi="TimesNewRoman" w:cs="TimesNewRoman"/>
                <w:color w:val="000000"/>
                <w:szCs w:val="24"/>
              </w:rPr>
              <w:t> </w:t>
            </w:r>
            <w:ins w:id="493" w:author="Ülle Leht" w:date="2025-07-11T13:10:00Z">
              <w:r w:rsidRPr="00BB7ED8">
                <w:rPr>
                  <w:rFonts w:ascii="TimesNewRoman" w:eastAsia="TimesNewRoman" w:hAnsi="TimesNewRoman" w:cs="TimesNewRoman"/>
                  <w:color w:val="000000"/>
                  <w:szCs w:val="24"/>
                </w:rPr>
                <w:t>622</w:t>
              </w:r>
            </w:ins>
            <w:r w:rsidR="00D0267B">
              <w:rPr>
                <w:rFonts w:ascii="TimesNewRoman" w:eastAsia="TimesNewRoman" w:hAnsi="TimesNewRoman" w:cs="TimesNewRoman"/>
                <w:color w:val="000000"/>
                <w:szCs w:val="24"/>
              </w:rPr>
              <w:t>,</w:t>
            </w:r>
            <w:ins w:id="494" w:author="Ülle Leht" w:date="2025-07-11T13:10:00Z">
              <w:r w:rsidRPr="00BB7ED8">
                <w:rPr>
                  <w:rFonts w:ascii="TimesNewRoman" w:eastAsia="TimesNewRoman" w:hAnsi="TimesNewRoman" w:cs="TimesNewRoman"/>
                  <w:color w:val="000000"/>
                  <w:szCs w:val="24"/>
                </w:rPr>
                <w:t>50</w:t>
              </w:r>
            </w:ins>
            <w:del w:id="495" w:author="Ülle Leht" w:date="2025-07-11T13:10:00Z">
              <w:r w:rsidRPr="00BB7ED8" w:rsidDel="00E1216B">
                <w:rPr>
                  <w:color w:val="000000"/>
                  <w:szCs w:val="24"/>
                </w:rPr>
                <w:delText>3 278 000</w:delText>
              </w:r>
            </w:del>
          </w:p>
          <w:p w14:paraId="458CC362" w14:textId="77777777" w:rsidR="00365233" w:rsidRPr="00BB7ED8" w:rsidRDefault="00365233" w:rsidP="00365233">
            <w:pPr>
              <w:rPr>
                <w:noProof/>
                <w:szCs w:val="24"/>
              </w:rPr>
            </w:pPr>
          </w:p>
        </w:tc>
        <w:tc>
          <w:tcPr>
            <w:tcW w:w="1985" w:type="dxa"/>
            <w:tcBorders>
              <w:top w:val="single" w:sz="4" w:space="0" w:color="000000"/>
              <w:left w:val="single" w:sz="4" w:space="0" w:color="000000"/>
              <w:bottom w:val="single" w:sz="4" w:space="0" w:color="000000"/>
              <w:right w:val="single" w:sz="4" w:space="0" w:color="000000"/>
            </w:tcBorders>
            <w:tcPrChange w:id="496" w:author="Ülle Leht" w:date="2025-07-11T13:10:00Z">
              <w:tcPr>
                <w:tcW w:w="1985" w:type="dxa"/>
              </w:tcPr>
            </w:tcPrChange>
          </w:tcPr>
          <w:p w14:paraId="19942394" w14:textId="1C574527" w:rsidR="00365233" w:rsidRPr="00BB7ED8" w:rsidDel="00E1216B" w:rsidRDefault="00365233" w:rsidP="00365233">
            <w:pPr>
              <w:spacing w:after="0"/>
              <w:rPr>
                <w:del w:id="497" w:author="Ülle Leht" w:date="2025-07-11T13:10:00Z"/>
                <w:rFonts w:eastAsia="Times New Roman"/>
                <w:color w:val="000000"/>
                <w:szCs w:val="24"/>
                <w:lang w:eastAsia="et-EE"/>
              </w:rPr>
            </w:pPr>
            <w:ins w:id="498" w:author="Ülle Leht" w:date="2025-07-11T13:10:00Z">
              <w:r w:rsidRPr="00BB7ED8">
                <w:rPr>
                  <w:rFonts w:ascii="TimesNewRoman" w:eastAsia="TimesNewRoman" w:hAnsi="TimesNewRoman" w:cs="TimesNewRoman"/>
                  <w:color w:val="000000"/>
                  <w:szCs w:val="24"/>
                </w:rPr>
                <w:t>3</w:t>
              </w:r>
            </w:ins>
            <w:r w:rsidR="00D0267B">
              <w:rPr>
                <w:rFonts w:ascii="TimesNewRoman" w:eastAsia="TimesNewRoman" w:hAnsi="TimesNewRoman" w:cs="TimesNewRoman"/>
                <w:color w:val="000000"/>
                <w:szCs w:val="24"/>
              </w:rPr>
              <w:t> </w:t>
            </w:r>
            <w:ins w:id="499" w:author="Ülle Leht" w:date="2025-07-11T13:10:00Z">
              <w:r w:rsidRPr="00BB7ED8">
                <w:rPr>
                  <w:rFonts w:ascii="TimesNewRoman" w:eastAsia="TimesNewRoman" w:hAnsi="TimesNewRoman" w:cs="TimesNewRoman"/>
                  <w:color w:val="000000"/>
                  <w:szCs w:val="24"/>
                </w:rPr>
                <w:t>307</w:t>
              </w:r>
            </w:ins>
            <w:r w:rsidR="00D0267B">
              <w:rPr>
                <w:rFonts w:ascii="TimesNewRoman" w:eastAsia="TimesNewRoman" w:hAnsi="TimesNewRoman" w:cs="TimesNewRoman"/>
                <w:color w:val="000000"/>
                <w:szCs w:val="24"/>
              </w:rPr>
              <w:t> </w:t>
            </w:r>
            <w:ins w:id="500" w:author="Ülle Leht" w:date="2025-07-11T13:10:00Z">
              <w:r w:rsidRPr="00BB7ED8">
                <w:rPr>
                  <w:rFonts w:ascii="TimesNewRoman" w:eastAsia="TimesNewRoman" w:hAnsi="TimesNewRoman" w:cs="TimesNewRoman"/>
                  <w:color w:val="000000"/>
                  <w:szCs w:val="24"/>
                </w:rPr>
                <w:t>622</w:t>
              </w:r>
            </w:ins>
            <w:r w:rsidR="00D0267B">
              <w:rPr>
                <w:rFonts w:ascii="TimesNewRoman" w:eastAsia="TimesNewRoman" w:hAnsi="TimesNewRoman" w:cs="TimesNewRoman"/>
                <w:color w:val="000000"/>
                <w:szCs w:val="24"/>
              </w:rPr>
              <w:t>,</w:t>
            </w:r>
            <w:ins w:id="501" w:author="Ülle Leht" w:date="2025-07-11T13:10:00Z">
              <w:r w:rsidRPr="00BB7ED8">
                <w:rPr>
                  <w:rFonts w:ascii="TimesNewRoman" w:eastAsia="TimesNewRoman" w:hAnsi="TimesNewRoman" w:cs="TimesNewRoman"/>
                  <w:color w:val="000000"/>
                  <w:szCs w:val="24"/>
                </w:rPr>
                <w:t>50</w:t>
              </w:r>
            </w:ins>
            <w:del w:id="502" w:author="Ülle Leht" w:date="2025-07-11T13:10:00Z">
              <w:r w:rsidRPr="00BB7ED8" w:rsidDel="00E1216B">
                <w:rPr>
                  <w:color w:val="000000"/>
                  <w:szCs w:val="24"/>
                </w:rPr>
                <w:delText>3 278 000</w:delText>
              </w:r>
            </w:del>
          </w:p>
          <w:p w14:paraId="443064A3" w14:textId="77777777" w:rsidR="00365233" w:rsidRPr="00BB7ED8" w:rsidRDefault="00365233" w:rsidP="00365233">
            <w:pPr>
              <w:rPr>
                <w:noProof/>
                <w:szCs w:val="24"/>
              </w:rPr>
            </w:pPr>
          </w:p>
        </w:tc>
        <w:tc>
          <w:tcPr>
            <w:tcW w:w="850" w:type="dxa"/>
            <w:tcBorders>
              <w:top w:val="single" w:sz="4" w:space="0" w:color="000000"/>
              <w:left w:val="single" w:sz="4" w:space="0" w:color="000000"/>
              <w:bottom w:val="single" w:sz="4" w:space="0" w:color="000000"/>
              <w:right w:val="single" w:sz="4" w:space="0" w:color="000000"/>
            </w:tcBorders>
            <w:tcPrChange w:id="503" w:author="Ülle Leht" w:date="2025-07-11T13:10:00Z">
              <w:tcPr>
                <w:tcW w:w="850" w:type="dxa"/>
              </w:tcPr>
            </w:tcPrChange>
          </w:tcPr>
          <w:p w14:paraId="0F91997C" w14:textId="1EE5B0D6" w:rsidR="00365233" w:rsidRPr="00BB7ED8" w:rsidRDefault="00266FC4"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504" w:author="Ülle Leht" w:date="2025-07-11T13:10:00Z">
              <w:tcPr>
                <w:tcW w:w="1560" w:type="dxa"/>
              </w:tcPr>
            </w:tcPrChange>
          </w:tcPr>
          <w:p w14:paraId="2B7BFD98" w14:textId="10C41FE8" w:rsidR="00365233" w:rsidRPr="00BB7ED8" w:rsidDel="00E1216B" w:rsidRDefault="00365233" w:rsidP="00365233">
            <w:pPr>
              <w:spacing w:after="0"/>
              <w:rPr>
                <w:del w:id="505" w:author="Ülle Leht" w:date="2025-07-11T13:10:00Z"/>
                <w:rFonts w:eastAsia="Times New Roman"/>
                <w:color w:val="000000"/>
                <w:szCs w:val="24"/>
                <w:lang w:eastAsia="et-EE"/>
              </w:rPr>
            </w:pPr>
            <w:ins w:id="506" w:author="Ülle Leht" w:date="2025-07-11T13:10:00Z">
              <w:r w:rsidRPr="00BB7ED8">
                <w:rPr>
                  <w:rFonts w:ascii="TimesNewRoman" w:eastAsia="TimesNewRoman" w:hAnsi="TimesNewRoman" w:cs="TimesNewRoman"/>
                  <w:color w:val="000000"/>
                  <w:szCs w:val="24"/>
                </w:rPr>
                <w:t>13</w:t>
              </w:r>
            </w:ins>
            <w:r w:rsidR="00D0267B">
              <w:rPr>
                <w:rFonts w:ascii="TimesNewRoman" w:eastAsia="TimesNewRoman" w:hAnsi="TimesNewRoman" w:cs="TimesNewRoman"/>
                <w:color w:val="000000"/>
                <w:szCs w:val="24"/>
              </w:rPr>
              <w:t> </w:t>
            </w:r>
            <w:ins w:id="507" w:author="Ülle Leht" w:date="2025-07-11T13:10:00Z">
              <w:r w:rsidRPr="00BB7ED8">
                <w:rPr>
                  <w:rFonts w:ascii="TimesNewRoman" w:eastAsia="TimesNewRoman" w:hAnsi="TimesNewRoman" w:cs="TimesNewRoman"/>
                  <w:color w:val="000000"/>
                  <w:szCs w:val="24"/>
                </w:rPr>
                <w:t>230</w:t>
              </w:r>
            </w:ins>
            <w:r w:rsidR="00D0267B">
              <w:rPr>
                <w:rFonts w:ascii="TimesNewRoman" w:eastAsia="TimesNewRoman" w:hAnsi="TimesNewRoman" w:cs="TimesNewRoman"/>
                <w:color w:val="000000"/>
                <w:szCs w:val="24"/>
              </w:rPr>
              <w:t> </w:t>
            </w:r>
            <w:ins w:id="508" w:author="Ülle Leht" w:date="2025-07-11T13:10:00Z">
              <w:r w:rsidRPr="00BB7ED8">
                <w:rPr>
                  <w:rFonts w:ascii="TimesNewRoman" w:eastAsia="TimesNewRoman" w:hAnsi="TimesNewRoman" w:cs="TimesNewRoman"/>
                  <w:color w:val="000000"/>
                  <w:szCs w:val="24"/>
                </w:rPr>
                <w:t>490</w:t>
              </w:r>
            </w:ins>
            <w:r w:rsidR="00D0267B">
              <w:rPr>
                <w:rFonts w:ascii="TimesNewRoman" w:eastAsia="TimesNewRoman" w:hAnsi="TimesNewRoman" w:cs="TimesNewRoman"/>
                <w:color w:val="000000"/>
                <w:szCs w:val="24"/>
              </w:rPr>
              <w:t>,</w:t>
            </w:r>
            <w:ins w:id="509" w:author="Ülle Leht" w:date="2025-07-11T13:10:00Z">
              <w:r w:rsidRPr="00BB7ED8">
                <w:rPr>
                  <w:rFonts w:ascii="TimesNewRoman" w:eastAsia="TimesNewRoman" w:hAnsi="TimesNewRoman" w:cs="TimesNewRoman"/>
                  <w:color w:val="000000"/>
                  <w:szCs w:val="24"/>
                </w:rPr>
                <w:t>00</w:t>
              </w:r>
            </w:ins>
            <w:del w:id="510" w:author="Ülle Leht" w:date="2025-07-11T13:10:00Z">
              <w:r w:rsidRPr="00BB7ED8" w:rsidDel="00E1216B">
                <w:rPr>
                  <w:color w:val="000000"/>
                  <w:szCs w:val="24"/>
                </w:rPr>
                <w:delText>13 112 000</w:delText>
              </w:r>
            </w:del>
          </w:p>
          <w:p w14:paraId="5FB9DC79" w14:textId="77777777" w:rsidR="00365233" w:rsidRPr="00BB7ED8" w:rsidRDefault="00365233" w:rsidP="00365233">
            <w:pPr>
              <w:rPr>
                <w:noProof/>
                <w:szCs w:val="24"/>
              </w:rPr>
            </w:pPr>
          </w:p>
        </w:tc>
        <w:tc>
          <w:tcPr>
            <w:tcW w:w="1667" w:type="dxa"/>
            <w:tcPrChange w:id="511" w:author="Ülle Leht" w:date="2025-07-11T13:10:00Z">
              <w:tcPr>
                <w:tcW w:w="1667" w:type="dxa"/>
              </w:tcPr>
            </w:tcPrChange>
          </w:tcPr>
          <w:p w14:paraId="784BF129" w14:textId="2D0CEC8B" w:rsidR="00365233" w:rsidRPr="00BD6BE9" w:rsidRDefault="00365233" w:rsidP="00365233">
            <w:pPr>
              <w:rPr>
                <w:noProof/>
                <w:sz w:val="20"/>
              </w:rPr>
            </w:pPr>
            <w:r w:rsidRPr="00BD6BE9">
              <w:rPr>
                <w:noProof/>
                <w:sz w:val="20"/>
              </w:rPr>
              <w:t>75</w:t>
            </w:r>
          </w:p>
        </w:tc>
      </w:tr>
      <w:tr w:rsidR="00365233" w:rsidRPr="00845A73" w14:paraId="360E78F8" w14:textId="77777777" w:rsidTr="002629FA">
        <w:tblPrEx>
          <w:tblW w:w="15696" w:type="dxa"/>
          <w:jc w:val="center"/>
          <w:tblLayout w:type="fixed"/>
          <w:tblPrExChange w:id="512" w:author="Ülle Leht" w:date="2025-07-11T13:10:00Z">
            <w:tblPrEx>
              <w:tblW w:w="15696" w:type="dxa"/>
              <w:jc w:val="center"/>
              <w:tblLayout w:type="fixed"/>
            </w:tblPrEx>
          </w:tblPrExChange>
        </w:tblPrEx>
        <w:trPr>
          <w:jc w:val="center"/>
          <w:trPrChange w:id="513" w:author="Ülle Leht" w:date="2025-07-11T13:10:00Z">
            <w:trPr>
              <w:jc w:val="center"/>
            </w:trPr>
          </w:trPrChange>
        </w:trPr>
        <w:tc>
          <w:tcPr>
            <w:tcW w:w="1413" w:type="dxa"/>
            <w:gridSpan w:val="2"/>
            <w:tcPrChange w:id="514" w:author="Ülle Leht" w:date="2025-07-11T13:10:00Z">
              <w:tcPr>
                <w:tcW w:w="1413" w:type="dxa"/>
                <w:gridSpan w:val="2"/>
              </w:tcPr>
            </w:tcPrChange>
          </w:tcPr>
          <w:p w14:paraId="1924DC75" w14:textId="77777777" w:rsidR="00365233" w:rsidRPr="00BD6BE9" w:rsidRDefault="00365233" w:rsidP="00365233">
            <w:pPr>
              <w:rPr>
                <w:noProof/>
                <w:sz w:val="20"/>
              </w:rPr>
            </w:pPr>
          </w:p>
        </w:tc>
        <w:tc>
          <w:tcPr>
            <w:tcW w:w="2410" w:type="dxa"/>
            <w:tcPrChange w:id="515" w:author="Ülle Leht" w:date="2025-07-11T13:10:00Z">
              <w:tcPr>
                <w:tcW w:w="2410" w:type="dxa"/>
              </w:tcPr>
            </w:tcPrChange>
          </w:tcPr>
          <w:p w14:paraId="362A2BCD" w14:textId="4149ECF5" w:rsidR="00365233" w:rsidRPr="00BD6BE9" w:rsidRDefault="00365233" w:rsidP="00365233">
            <w:pPr>
              <w:jc w:val="left"/>
              <w:rPr>
                <w:i/>
                <w:noProof/>
                <w:sz w:val="20"/>
              </w:rPr>
            </w:pPr>
            <w:r>
              <w:rPr>
                <w:sz w:val="20"/>
              </w:rPr>
              <w:t>Erimeetme projektid</w:t>
            </w:r>
          </w:p>
        </w:tc>
        <w:tc>
          <w:tcPr>
            <w:tcW w:w="2126" w:type="dxa"/>
            <w:tcPrChange w:id="516" w:author="Ülle Leht" w:date="2025-07-11T13:10:00Z">
              <w:tcPr>
                <w:tcW w:w="2126" w:type="dxa"/>
              </w:tcPr>
            </w:tcPrChange>
          </w:tcPr>
          <w:p w14:paraId="0ADF3343" w14:textId="7A051C9C" w:rsidR="00365233" w:rsidRPr="00BD6BE9" w:rsidRDefault="00365233" w:rsidP="00365233">
            <w:pPr>
              <w:rPr>
                <w:noProof/>
                <w:sz w:val="20"/>
              </w:rPr>
            </w:pPr>
            <w:r w:rsidRPr="00BD6BE9">
              <w:rPr>
                <w:noProof/>
                <w:sz w:val="20"/>
              </w:rPr>
              <w:t>-</w:t>
            </w:r>
          </w:p>
        </w:tc>
        <w:tc>
          <w:tcPr>
            <w:tcW w:w="1843" w:type="dxa"/>
            <w:tcBorders>
              <w:top w:val="single" w:sz="4" w:space="0" w:color="000000"/>
              <w:left w:val="single" w:sz="4" w:space="0" w:color="000000"/>
              <w:bottom w:val="single" w:sz="4" w:space="0" w:color="000000"/>
              <w:right w:val="single" w:sz="4" w:space="0" w:color="000000"/>
            </w:tcBorders>
            <w:tcPrChange w:id="517" w:author="Ülle Leht" w:date="2025-07-11T13:10:00Z">
              <w:tcPr>
                <w:tcW w:w="1843" w:type="dxa"/>
              </w:tcPr>
            </w:tcPrChange>
          </w:tcPr>
          <w:p w14:paraId="2FBE5860" w14:textId="5118D8A7" w:rsidR="00365233" w:rsidRPr="00BB7ED8" w:rsidRDefault="00365233" w:rsidP="00365233">
            <w:pPr>
              <w:rPr>
                <w:noProof/>
                <w:szCs w:val="24"/>
              </w:rPr>
            </w:pPr>
            <w:ins w:id="518" w:author="Ülle Leht" w:date="2025-07-11T13:10:00Z">
              <w:r w:rsidRPr="00BB7ED8">
                <w:rPr>
                  <w:rFonts w:ascii="TimesNewRoman" w:eastAsia="TimesNewRoman" w:hAnsi="TimesNewRoman" w:cs="TimesNewRoman"/>
                  <w:color w:val="000000"/>
                  <w:szCs w:val="24"/>
                </w:rPr>
                <w:t>436</w:t>
              </w:r>
            </w:ins>
            <w:r w:rsidR="00D0267B">
              <w:rPr>
                <w:rFonts w:ascii="TimesNewRoman" w:eastAsia="TimesNewRoman" w:hAnsi="TimesNewRoman" w:cs="TimesNewRoman"/>
                <w:color w:val="000000"/>
                <w:szCs w:val="24"/>
              </w:rPr>
              <w:t> </w:t>
            </w:r>
            <w:ins w:id="519" w:author="Ülle Leht" w:date="2025-07-11T13:10:00Z">
              <w:r w:rsidRPr="00BB7ED8">
                <w:rPr>
                  <w:rFonts w:ascii="TimesNewRoman" w:eastAsia="TimesNewRoman" w:hAnsi="TimesNewRoman" w:cs="TimesNewRoman"/>
                  <w:color w:val="000000"/>
                  <w:szCs w:val="24"/>
                </w:rPr>
                <w:t>068</w:t>
              </w:r>
            </w:ins>
            <w:r w:rsidR="00D0267B">
              <w:rPr>
                <w:rFonts w:ascii="TimesNewRoman" w:eastAsia="TimesNewRoman" w:hAnsi="TimesNewRoman" w:cs="TimesNewRoman"/>
                <w:color w:val="000000"/>
                <w:szCs w:val="24"/>
              </w:rPr>
              <w:t>,</w:t>
            </w:r>
            <w:ins w:id="520" w:author="Ülle Leht" w:date="2025-07-11T13:10:00Z">
              <w:r w:rsidRPr="00BB7ED8">
                <w:rPr>
                  <w:rFonts w:ascii="TimesNewRoman" w:eastAsia="TimesNewRoman" w:hAnsi="TimesNewRoman" w:cs="TimesNewRoman"/>
                  <w:color w:val="000000"/>
                  <w:szCs w:val="24"/>
                </w:rPr>
                <w:t>90</w:t>
              </w:r>
            </w:ins>
            <w:del w:id="521" w:author="Ülle Leht" w:date="2025-07-11T13:10:00Z">
              <w:r w:rsidRPr="00BB7ED8" w:rsidDel="00E1216B">
                <w:rPr>
                  <w:noProof/>
                  <w:szCs w:val="24"/>
                </w:rPr>
                <w:delText>436 068,9</w:delText>
              </w:r>
            </w:del>
          </w:p>
        </w:tc>
        <w:tc>
          <w:tcPr>
            <w:tcW w:w="1842" w:type="dxa"/>
            <w:tcBorders>
              <w:top w:val="single" w:sz="4" w:space="0" w:color="000000"/>
              <w:left w:val="single" w:sz="4" w:space="0" w:color="000000"/>
              <w:bottom w:val="single" w:sz="4" w:space="0" w:color="000000"/>
              <w:right w:val="single" w:sz="4" w:space="0" w:color="000000"/>
            </w:tcBorders>
            <w:tcPrChange w:id="522" w:author="Ülle Leht" w:date="2025-07-11T13:10:00Z">
              <w:tcPr>
                <w:tcW w:w="1842" w:type="dxa"/>
              </w:tcPr>
            </w:tcPrChange>
          </w:tcPr>
          <w:p w14:paraId="345115D8" w14:textId="7A63461A" w:rsidR="00365233" w:rsidRPr="00BB7ED8" w:rsidRDefault="00365233" w:rsidP="00365233">
            <w:pPr>
              <w:rPr>
                <w:noProof/>
                <w:szCs w:val="24"/>
              </w:rPr>
            </w:pPr>
            <w:ins w:id="523" w:author="Ülle Leht" w:date="2025-07-11T13:10:00Z">
              <w:r w:rsidRPr="00BB7ED8">
                <w:rPr>
                  <w:rFonts w:ascii="TimesNewRoman" w:eastAsia="TimesNewRoman" w:hAnsi="TimesNewRoman" w:cs="TimesNewRoman"/>
                  <w:color w:val="000000"/>
                  <w:szCs w:val="24"/>
                </w:rPr>
                <w:t>48</w:t>
              </w:r>
            </w:ins>
            <w:r w:rsidR="00D0267B">
              <w:rPr>
                <w:rFonts w:ascii="TimesNewRoman" w:eastAsia="TimesNewRoman" w:hAnsi="TimesNewRoman" w:cs="TimesNewRoman"/>
                <w:color w:val="000000"/>
                <w:szCs w:val="24"/>
              </w:rPr>
              <w:t> </w:t>
            </w:r>
            <w:ins w:id="524" w:author="Ülle Leht" w:date="2025-07-11T13:10:00Z">
              <w:r w:rsidRPr="00BB7ED8">
                <w:rPr>
                  <w:rFonts w:ascii="TimesNewRoman" w:eastAsia="TimesNewRoman" w:hAnsi="TimesNewRoman" w:cs="TimesNewRoman"/>
                  <w:color w:val="000000"/>
                  <w:szCs w:val="24"/>
                </w:rPr>
                <w:t>452</w:t>
              </w:r>
            </w:ins>
            <w:r w:rsidR="00D0267B">
              <w:rPr>
                <w:rFonts w:ascii="TimesNewRoman" w:eastAsia="TimesNewRoman" w:hAnsi="TimesNewRoman" w:cs="TimesNewRoman"/>
                <w:color w:val="000000"/>
                <w:szCs w:val="24"/>
              </w:rPr>
              <w:t>,</w:t>
            </w:r>
            <w:ins w:id="525" w:author="Ülle Leht" w:date="2025-07-11T13:10:00Z">
              <w:r w:rsidRPr="00BB7ED8">
                <w:rPr>
                  <w:rFonts w:ascii="TimesNewRoman" w:eastAsia="TimesNewRoman" w:hAnsi="TimesNewRoman" w:cs="TimesNewRoman"/>
                  <w:color w:val="000000"/>
                  <w:szCs w:val="24"/>
                </w:rPr>
                <w:t>10</w:t>
              </w:r>
            </w:ins>
            <w:del w:id="526" w:author="Ülle Leht" w:date="2025-07-11T13:10:00Z">
              <w:r w:rsidRPr="00BB7ED8" w:rsidDel="00E1216B">
                <w:rPr>
                  <w:noProof/>
                  <w:szCs w:val="24"/>
                </w:rPr>
                <w:delText>48 452,1</w:delText>
              </w:r>
            </w:del>
          </w:p>
        </w:tc>
        <w:tc>
          <w:tcPr>
            <w:tcW w:w="1985" w:type="dxa"/>
            <w:tcBorders>
              <w:top w:val="single" w:sz="4" w:space="0" w:color="000000"/>
              <w:left w:val="single" w:sz="4" w:space="0" w:color="000000"/>
              <w:bottom w:val="single" w:sz="4" w:space="0" w:color="000000"/>
              <w:right w:val="single" w:sz="4" w:space="0" w:color="000000"/>
            </w:tcBorders>
            <w:tcPrChange w:id="527" w:author="Ülle Leht" w:date="2025-07-11T13:10:00Z">
              <w:tcPr>
                <w:tcW w:w="1985" w:type="dxa"/>
              </w:tcPr>
            </w:tcPrChange>
          </w:tcPr>
          <w:p w14:paraId="25BFD770" w14:textId="2924D6A8" w:rsidR="00365233" w:rsidRPr="00BB7ED8" w:rsidRDefault="00365233" w:rsidP="00365233">
            <w:pPr>
              <w:rPr>
                <w:noProof/>
                <w:szCs w:val="24"/>
              </w:rPr>
            </w:pPr>
            <w:ins w:id="528" w:author="Ülle Leht" w:date="2025-07-11T13:10:00Z">
              <w:r w:rsidRPr="00BB7ED8">
                <w:rPr>
                  <w:rFonts w:ascii="TimesNewRoman" w:eastAsia="TimesNewRoman" w:hAnsi="TimesNewRoman" w:cs="TimesNewRoman"/>
                  <w:color w:val="000000"/>
                  <w:szCs w:val="24"/>
                </w:rPr>
                <w:t>48</w:t>
              </w:r>
            </w:ins>
            <w:r w:rsidR="00D0267B">
              <w:rPr>
                <w:rFonts w:ascii="TimesNewRoman" w:eastAsia="TimesNewRoman" w:hAnsi="TimesNewRoman" w:cs="TimesNewRoman"/>
                <w:color w:val="000000"/>
                <w:szCs w:val="24"/>
              </w:rPr>
              <w:t> </w:t>
            </w:r>
            <w:ins w:id="529" w:author="Ülle Leht" w:date="2025-07-11T13:10:00Z">
              <w:r w:rsidRPr="00BB7ED8">
                <w:rPr>
                  <w:rFonts w:ascii="TimesNewRoman" w:eastAsia="TimesNewRoman" w:hAnsi="TimesNewRoman" w:cs="TimesNewRoman"/>
                  <w:color w:val="000000"/>
                  <w:szCs w:val="24"/>
                </w:rPr>
                <w:t>452</w:t>
              </w:r>
            </w:ins>
            <w:r w:rsidR="00D0267B">
              <w:rPr>
                <w:rFonts w:ascii="TimesNewRoman" w:eastAsia="TimesNewRoman" w:hAnsi="TimesNewRoman" w:cs="TimesNewRoman"/>
                <w:color w:val="000000"/>
                <w:szCs w:val="24"/>
              </w:rPr>
              <w:t>,</w:t>
            </w:r>
            <w:ins w:id="530" w:author="Ülle Leht" w:date="2025-07-11T13:10:00Z">
              <w:r w:rsidRPr="00BB7ED8">
                <w:rPr>
                  <w:rFonts w:ascii="TimesNewRoman" w:eastAsia="TimesNewRoman" w:hAnsi="TimesNewRoman" w:cs="TimesNewRoman"/>
                  <w:color w:val="000000"/>
                  <w:szCs w:val="24"/>
                </w:rPr>
                <w:t>10</w:t>
              </w:r>
            </w:ins>
            <w:del w:id="531" w:author="Ülle Leht" w:date="2025-07-11T13:10:00Z">
              <w:r w:rsidRPr="00BB7ED8" w:rsidDel="00E1216B">
                <w:rPr>
                  <w:noProof/>
                  <w:szCs w:val="24"/>
                </w:rPr>
                <w:delText>48 452,1</w:delText>
              </w:r>
            </w:del>
          </w:p>
        </w:tc>
        <w:tc>
          <w:tcPr>
            <w:tcW w:w="850" w:type="dxa"/>
            <w:tcBorders>
              <w:top w:val="single" w:sz="4" w:space="0" w:color="000000"/>
              <w:left w:val="single" w:sz="4" w:space="0" w:color="000000"/>
              <w:bottom w:val="single" w:sz="4" w:space="0" w:color="000000"/>
              <w:right w:val="single" w:sz="4" w:space="0" w:color="000000"/>
            </w:tcBorders>
            <w:tcPrChange w:id="532" w:author="Ülle Leht" w:date="2025-07-11T13:10:00Z">
              <w:tcPr>
                <w:tcW w:w="850" w:type="dxa"/>
              </w:tcPr>
            </w:tcPrChange>
          </w:tcPr>
          <w:p w14:paraId="4BB8A09B" w14:textId="492AE57C" w:rsidR="00365233" w:rsidRPr="00BB7ED8" w:rsidRDefault="00266FC4"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533" w:author="Ülle Leht" w:date="2025-07-11T13:10:00Z">
              <w:tcPr>
                <w:tcW w:w="1560" w:type="dxa"/>
              </w:tcPr>
            </w:tcPrChange>
          </w:tcPr>
          <w:p w14:paraId="04F627A3" w14:textId="4966D947" w:rsidR="00365233" w:rsidRPr="00BB7ED8" w:rsidRDefault="00365233" w:rsidP="00365233">
            <w:pPr>
              <w:rPr>
                <w:noProof/>
                <w:szCs w:val="24"/>
              </w:rPr>
            </w:pPr>
            <w:ins w:id="534" w:author="Ülle Leht" w:date="2025-07-11T13:10:00Z">
              <w:r w:rsidRPr="00BB7ED8">
                <w:rPr>
                  <w:rFonts w:ascii="TimesNewRoman" w:eastAsia="TimesNewRoman" w:hAnsi="TimesNewRoman" w:cs="TimesNewRoman"/>
                  <w:color w:val="000000"/>
                  <w:szCs w:val="24"/>
                </w:rPr>
                <w:t>484</w:t>
              </w:r>
            </w:ins>
            <w:r w:rsidR="00D0267B">
              <w:rPr>
                <w:rFonts w:ascii="TimesNewRoman" w:eastAsia="TimesNewRoman" w:hAnsi="TimesNewRoman" w:cs="TimesNewRoman"/>
                <w:color w:val="000000"/>
                <w:szCs w:val="24"/>
              </w:rPr>
              <w:t> </w:t>
            </w:r>
            <w:ins w:id="535" w:author="Ülle Leht" w:date="2025-07-11T13:10:00Z">
              <w:r w:rsidRPr="00BB7ED8">
                <w:rPr>
                  <w:rFonts w:ascii="TimesNewRoman" w:eastAsia="TimesNewRoman" w:hAnsi="TimesNewRoman" w:cs="TimesNewRoman"/>
                  <w:color w:val="000000"/>
                  <w:szCs w:val="24"/>
                </w:rPr>
                <w:t>521</w:t>
              </w:r>
            </w:ins>
            <w:r w:rsidR="00D0267B">
              <w:rPr>
                <w:rFonts w:ascii="TimesNewRoman" w:eastAsia="TimesNewRoman" w:hAnsi="TimesNewRoman" w:cs="TimesNewRoman"/>
                <w:color w:val="000000"/>
                <w:szCs w:val="24"/>
              </w:rPr>
              <w:t>,</w:t>
            </w:r>
            <w:ins w:id="536" w:author="Ülle Leht" w:date="2025-07-11T13:10:00Z">
              <w:r w:rsidRPr="00BB7ED8">
                <w:rPr>
                  <w:rFonts w:ascii="TimesNewRoman" w:eastAsia="TimesNewRoman" w:hAnsi="TimesNewRoman" w:cs="TimesNewRoman"/>
                  <w:color w:val="000000"/>
                  <w:szCs w:val="24"/>
                </w:rPr>
                <w:t>00</w:t>
              </w:r>
            </w:ins>
            <w:del w:id="537" w:author="Ülle Leht" w:date="2025-07-11T13:10:00Z">
              <w:r w:rsidRPr="00BB7ED8" w:rsidDel="00E1216B">
                <w:rPr>
                  <w:noProof/>
                  <w:szCs w:val="24"/>
                </w:rPr>
                <w:delText>484 521</w:delText>
              </w:r>
            </w:del>
          </w:p>
        </w:tc>
        <w:tc>
          <w:tcPr>
            <w:tcW w:w="1667" w:type="dxa"/>
            <w:tcPrChange w:id="538" w:author="Ülle Leht" w:date="2025-07-11T13:10:00Z">
              <w:tcPr>
                <w:tcW w:w="1667" w:type="dxa"/>
              </w:tcPr>
            </w:tcPrChange>
          </w:tcPr>
          <w:p w14:paraId="725B5D12" w14:textId="5346D246" w:rsidR="00365233" w:rsidRPr="00BD6BE9" w:rsidRDefault="00365233" w:rsidP="00365233">
            <w:pPr>
              <w:rPr>
                <w:noProof/>
                <w:sz w:val="20"/>
              </w:rPr>
            </w:pPr>
            <w:r>
              <w:rPr>
                <w:noProof/>
                <w:sz w:val="20"/>
              </w:rPr>
              <w:t>90</w:t>
            </w:r>
          </w:p>
        </w:tc>
      </w:tr>
      <w:tr w:rsidR="00365233" w:rsidRPr="00845A73" w14:paraId="35A6D458" w14:textId="77777777" w:rsidTr="002629FA">
        <w:tblPrEx>
          <w:tblW w:w="15696" w:type="dxa"/>
          <w:jc w:val="center"/>
          <w:tblLayout w:type="fixed"/>
          <w:tblPrExChange w:id="539" w:author="Ülle Leht" w:date="2025-07-11T13:10:00Z">
            <w:tblPrEx>
              <w:tblW w:w="15696" w:type="dxa"/>
              <w:jc w:val="center"/>
              <w:tblLayout w:type="fixed"/>
            </w:tblPrEx>
          </w:tblPrExChange>
        </w:tblPrEx>
        <w:trPr>
          <w:jc w:val="center"/>
          <w:trPrChange w:id="540" w:author="Ülle Leht" w:date="2025-07-11T13:10:00Z">
            <w:trPr>
              <w:jc w:val="center"/>
            </w:trPr>
          </w:trPrChange>
        </w:trPr>
        <w:tc>
          <w:tcPr>
            <w:tcW w:w="1413" w:type="dxa"/>
            <w:gridSpan w:val="2"/>
            <w:tcPrChange w:id="541" w:author="Ülle Leht" w:date="2025-07-11T13:10:00Z">
              <w:tcPr>
                <w:tcW w:w="1413" w:type="dxa"/>
                <w:gridSpan w:val="2"/>
              </w:tcPr>
            </w:tcPrChange>
          </w:tcPr>
          <w:p w14:paraId="7940F5A3" w14:textId="77777777" w:rsidR="00365233" w:rsidRPr="00BD6BE9" w:rsidRDefault="00365233" w:rsidP="00365233">
            <w:pPr>
              <w:rPr>
                <w:noProof/>
                <w:sz w:val="20"/>
              </w:rPr>
            </w:pPr>
          </w:p>
        </w:tc>
        <w:tc>
          <w:tcPr>
            <w:tcW w:w="2410" w:type="dxa"/>
            <w:tcPrChange w:id="542" w:author="Ülle Leht" w:date="2025-07-11T13:10:00Z">
              <w:tcPr>
                <w:tcW w:w="2410" w:type="dxa"/>
              </w:tcPr>
            </w:tcPrChange>
          </w:tcPr>
          <w:p w14:paraId="4C1C6F8A" w14:textId="30E78727" w:rsidR="00365233" w:rsidRPr="00BD6BE9" w:rsidRDefault="00365233" w:rsidP="00365233">
            <w:pPr>
              <w:jc w:val="left"/>
              <w:rPr>
                <w:sz w:val="20"/>
              </w:rPr>
            </w:pPr>
            <w:r>
              <w:rPr>
                <w:sz w:val="20"/>
              </w:rPr>
              <w:t>Lisa IV tegevused</w:t>
            </w:r>
          </w:p>
        </w:tc>
        <w:tc>
          <w:tcPr>
            <w:tcW w:w="2126" w:type="dxa"/>
            <w:tcPrChange w:id="543" w:author="Ülle Leht" w:date="2025-07-11T13:10:00Z">
              <w:tcPr>
                <w:tcW w:w="2126" w:type="dxa"/>
              </w:tcPr>
            </w:tcPrChange>
          </w:tcPr>
          <w:p w14:paraId="79EFEEC0" w14:textId="23E3938E" w:rsidR="00365233" w:rsidRPr="00BD6BE9" w:rsidRDefault="00365233" w:rsidP="00365233">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544" w:author="Ülle Leht" w:date="2025-07-11T13:10:00Z">
              <w:tcPr>
                <w:tcW w:w="1843" w:type="dxa"/>
              </w:tcPr>
            </w:tcPrChange>
          </w:tcPr>
          <w:p w14:paraId="04A731FE" w14:textId="13BCD577" w:rsidR="00365233" w:rsidRPr="00BB7ED8" w:rsidRDefault="00365233" w:rsidP="00365233">
            <w:pPr>
              <w:rPr>
                <w:noProof/>
                <w:szCs w:val="24"/>
              </w:rPr>
            </w:pPr>
            <w:ins w:id="545" w:author="Ülle Leht" w:date="2025-07-11T13:10:00Z">
              <w:r w:rsidRPr="00BB7ED8">
                <w:rPr>
                  <w:rFonts w:ascii="TimesNewRoman" w:eastAsia="TimesNewRoman" w:hAnsi="TimesNewRoman" w:cs="TimesNewRoman"/>
                  <w:color w:val="000000"/>
                  <w:szCs w:val="24"/>
                </w:rPr>
                <w:t>1</w:t>
              </w:r>
            </w:ins>
            <w:r w:rsidR="002C5BDD">
              <w:rPr>
                <w:rFonts w:ascii="TimesNewRoman" w:eastAsia="TimesNewRoman" w:hAnsi="TimesNewRoman" w:cs="TimesNewRoman"/>
                <w:color w:val="000000"/>
                <w:szCs w:val="24"/>
              </w:rPr>
              <w:t> </w:t>
            </w:r>
            <w:ins w:id="546" w:author="Ülle Leht" w:date="2025-07-11T13:10:00Z">
              <w:r w:rsidRPr="00BB7ED8">
                <w:rPr>
                  <w:rFonts w:ascii="TimesNewRoman" w:eastAsia="TimesNewRoman" w:hAnsi="TimesNewRoman" w:cs="TimesNewRoman"/>
                  <w:color w:val="000000"/>
                  <w:szCs w:val="24"/>
                </w:rPr>
                <w:t>687</w:t>
              </w:r>
            </w:ins>
            <w:r w:rsidR="002C5BDD">
              <w:rPr>
                <w:rFonts w:ascii="TimesNewRoman" w:eastAsia="TimesNewRoman" w:hAnsi="TimesNewRoman" w:cs="TimesNewRoman"/>
                <w:color w:val="000000"/>
                <w:szCs w:val="24"/>
              </w:rPr>
              <w:t> </w:t>
            </w:r>
            <w:ins w:id="547" w:author="Ülle Leht" w:date="2025-07-11T13:10:00Z">
              <w:r w:rsidRPr="00BB7ED8">
                <w:rPr>
                  <w:rFonts w:ascii="TimesNewRoman" w:eastAsia="TimesNewRoman" w:hAnsi="TimesNewRoman" w:cs="TimesNewRoman"/>
                  <w:color w:val="000000"/>
                  <w:szCs w:val="24"/>
                </w:rPr>
                <w:t>500</w:t>
              </w:r>
            </w:ins>
            <w:r w:rsidR="002C5BDD">
              <w:rPr>
                <w:rFonts w:ascii="TimesNewRoman" w:eastAsia="TimesNewRoman" w:hAnsi="TimesNewRoman" w:cs="TimesNewRoman"/>
                <w:color w:val="000000"/>
                <w:szCs w:val="24"/>
              </w:rPr>
              <w:t>,</w:t>
            </w:r>
            <w:ins w:id="548" w:author="Ülle Leht" w:date="2025-07-11T13:10:00Z">
              <w:r w:rsidRPr="00BB7ED8">
                <w:rPr>
                  <w:rFonts w:ascii="TimesNewRoman" w:eastAsia="TimesNewRoman" w:hAnsi="TimesNewRoman" w:cs="TimesNewRoman"/>
                  <w:color w:val="000000"/>
                  <w:szCs w:val="24"/>
                </w:rPr>
                <w:t>00</w:t>
              </w:r>
            </w:ins>
            <w:del w:id="549" w:author="Ülle Leht" w:date="2025-07-11T13:10:00Z">
              <w:r w:rsidRPr="00BB7ED8" w:rsidDel="00E1216B">
                <w:rPr>
                  <w:noProof/>
                  <w:szCs w:val="24"/>
                </w:rPr>
                <w:delText>1 687 500</w:delText>
              </w:r>
            </w:del>
          </w:p>
        </w:tc>
        <w:tc>
          <w:tcPr>
            <w:tcW w:w="1842" w:type="dxa"/>
            <w:tcBorders>
              <w:top w:val="single" w:sz="4" w:space="0" w:color="000000"/>
              <w:left w:val="single" w:sz="4" w:space="0" w:color="000000"/>
              <w:bottom w:val="single" w:sz="4" w:space="0" w:color="000000"/>
              <w:right w:val="single" w:sz="4" w:space="0" w:color="000000"/>
            </w:tcBorders>
            <w:tcPrChange w:id="550" w:author="Ülle Leht" w:date="2025-07-11T13:10:00Z">
              <w:tcPr>
                <w:tcW w:w="1842" w:type="dxa"/>
              </w:tcPr>
            </w:tcPrChange>
          </w:tcPr>
          <w:p w14:paraId="1D3582AA" w14:textId="26F4C131" w:rsidR="00365233" w:rsidRPr="00BB7ED8" w:rsidRDefault="00365233" w:rsidP="00365233">
            <w:pPr>
              <w:rPr>
                <w:noProof/>
                <w:szCs w:val="24"/>
              </w:rPr>
            </w:pPr>
            <w:ins w:id="551" w:author="Ülle Leht" w:date="2025-07-11T13:10:00Z">
              <w:r w:rsidRPr="00BB7ED8">
                <w:rPr>
                  <w:rFonts w:ascii="TimesNewRoman" w:eastAsia="TimesNewRoman" w:hAnsi="TimesNewRoman" w:cs="TimesNewRoman"/>
                  <w:color w:val="000000"/>
                  <w:szCs w:val="24"/>
                </w:rPr>
                <w:t>562</w:t>
              </w:r>
            </w:ins>
            <w:r w:rsidR="002C5BDD">
              <w:rPr>
                <w:rFonts w:ascii="TimesNewRoman" w:eastAsia="TimesNewRoman" w:hAnsi="TimesNewRoman" w:cs="TimesNewRoman"/>
                <w:color w:val="000000"/>
                <w:szCs w:val="24"/>
              </w:rPr>
              <w:t> </w:t>
            </w:r>
            <w:ins w:id="552" w:author="Ülle Leht" w:date="2025-07-11T13:10:00Z">
              <w:r w:rsidRPr="00BB7ED8">
                <w:rPr>
                  <w:rFonts w:ascii="TimesNewRoman" w:eastAsia="TimesNewRoman" w:hAnsi="TimesNewRoman" w:cs="TimesNewRoman"/>
                  <w:color w:val="000000"/>
                  <w:szCs w:val="24"/>
                </w:rPr>
                <w:t>500</w:t>
              </w:r>
            </w:ins>
            <w:r w:rsidR="002C5BDD">
              <w:rPr>
                <w:rFonts w:ascii="TimesNewRoman" w:eastAsia="TimesNewRoman" w:hAnsi="TimesNewRoman" w:cs="TimesNewRoman"/>
                <w:color w:val="000000"/>
                <w:szCs w:val="24"/>
              </w:rPr>
              <w:t>,</w:t>
            </w:r>
            <w:ins w:id="553" w:author="Ülle Leht" w:date="2025-07-11T13:10:00Z">
              <w:r w:rsidRPr="00BB7ED8">
                <w:rPr>
                  <w:rFonts w:ascii="TimesNewRoman" w:eastAsia="TimesNewRoman" w:hAnsi="TimesNewRoman" w:cs="TimesNewRoman"/>
                  <w:color w:val="000000"/>
                  <w:szCs w:val="24"/>
                </w:rPr>
                <w:t>00</w:t>
              </w:r>
            </w:ins>
            <w:del w:id="554" w:author="Ülle Leht" w:date="2025-07-11T13:10:00Z">
              <w:r w:rsidRPr="00BB7ED8" w:rsidDel="00E1216B">
                <w:rPr>
                  <w:noProof/>
                  <w:szCs w:val="24"/>
                </w:rPr>
                <w:delText>562 500</w:delText>
              </w:r>
            </w:del>
          </w:p>
        </w:tc>
        <w:tc>
          <w:tcPr>
            <w:tcW w:w="1985" w:type="dxa"/>
            <w:tcBorders>
              <w:top w:val="single" w:sz="4" w:space="0" w:color="000000"/>
              <w:left w:val="single" w:sz="4" w:space="0" w:color="000000"/>
              <w:bottom w:val="single" w:sz="4" w:space="0" w:color="000000"/>
              <w:right w:val="single" w:sz="4" w:space="0" w:color="000000"/>
            </w:tcBorders>
            <w:tcPrChange w:id="555" w:author="Ülle Leht" w:date="2025-07-11T13:10:00Z">
              <w:tcPr>
                <w:tcW w:w="1985" w:type="dxa"/>
              </w:tcPr>
            </w:tcPrChange>
          </w:tcPr>
          <w:p w14:paraId="28E27FBD" w14:textId="3E7EEE03" w:rsidR="00365233" w:rsidRPr="00BB7ED8" w:rsidRDefault="00365233" w:rsidP="00365233">
            <w:pPr>
              <w:rPr>
                <w:noProof/>
                <w:szCs w:val="24"/>
              </w:rPr>
            </w:pPr>
            <w:ins w:id="556" w:author="Ülle Leht" w:date="2025-07-11T13:10:00Z">
              <w:r w:rsidRPr="00BB7ED8">
                <w:rPr>
                  <w:rFonts w:ascii="TimesNewRoman" w:eastAsia="TimesNewRoman" w:hAnsi="TimesNewRoman" w:cs="TimesNewRoman"/>
                  <w:color w:val="000000"/>
                  <w:szCs w:val="24"/>
                </w:rPr>
                <w:t>562</w:t>
              </w:r>
            </w:ins>
            <w:r w:rsidR="002C5BDD">
              <w:rPr>
                <w:rFonts w:ascii="TimesNewRoman" w:eastAsia="TimesNewRoman" w:hAnsi="TimesNewRoman" w:cs="TimesNewRoman"/>
                <w:color w:val="000000"/>
                <w:szCs w:val="24"/>
              </w:rPr>
              <w:t> </w:t>
            </w:r>
            <w:ins w:id="557" w:author="Ülle Leht" w:date="2025-07-11T13:10:00Z">
              <w:r w:rsidRPr="00BB7ED8">
                <w:rPr>
                  <w:rFonts w:ascii="TimesNewRoman" w:eastAsia="TimesNewRoman" w:hAnsi="TimesNewRoman" w:cs="TimesNewRoman"/>
                  <w:color w:val="000000"/>
                  <w:szCs w:val="24"/>
                </w:rPr>
                <w:t>500</w:t>
              </w:r>
            </w:ins>
            <w:r w:rsidR="002C5BDD">
              <w:rPr>
                <w:rFonts w:ascii="TimesNewRoman" w:eastAsia="TimesNewRoman" w:hAnsi="TimesNewRoman" w:cs="TimesNewRoman"/>
                <w:color w:val="000000"/>
                <w:szCs w:val="24"/>
              </w:rPr>
              <w:t>,</w:t>
            </w:r>
            <w:ins w:id="558" w:author="Ülle Leht" w:date="2025-07-11T13:10:00Z">
              <w:r w:rsidRPr="00BB7ED8">
                <w:rPr>
                  <w:rFonts w:ascii="TimesNewRoman" w:eastAsia="TimesNewRoman" w:hAnsi="TimesNewRoman" w:cs="TimesNewRoman"/>
                  <w:color w:val="000000"/>
                  <w:szCs w:val="24"/>
                </w:rPr>
                <w:t>00</w:t>
              </w:r>
            </w:ins>
            <w:del w:id="559" w:author="Ülle Leht" w:date="2025-07-11T13:10:00Z">
              <w:r w:rsidRPr="00BB7ED8" w:rsidDel="00E1216B">
                <w:rPr>
                  <w:noProof/>
                  <w:szCs w:val="24"/>
                </w:rPr>
                <w:delText>562 500</w:delText>
              </w:r>
            </w:del>
          </w:p>
        </w:tc>
        <w:tc>
          <w:tcPr>
            <w:tcW w:w="850" w:type="dxa"/>
            <w:tcBorders>
              <w:top w:val="single" w:sz="4" w:space="0" w:color="000000"/>
              <w:left w:val="single" w:sz="4" w:space="0" w:color="000000"/>
              <w:bottom w:val="single" w:sz="4" w:space="0" w:color="000000"/>
              <w:right w:val="single" w:sz="4" w:space="0" w:color="000000"/>
            </w:tcBorders>
            <w:tcPrChange w:id="560" w:author="Ülle Leht" w:date="2025-07-11T13:10:00Z">
              <w:tcPr>
                <w:tcW w:w="850" w:type="dxa"/>
              </w:tcPr>
            </w:tcPrChange>
          </w:tcPr>
          <w:p w14:paraId="144B302F" w14:textId="17CC633A" w:rsidR="00365233" w:rsidRPr="00BB7ED8" w:rsidRDefault="00266FC4"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561" w:author="Ülle Leht" w:date="2025-07-11T13:10:00Z">
              <w:tcPr>
                <w:tcW w:w="1560" w:type="dxa"/>
              </w:tcPr>
            </w:tcPrChange>
          </w:tcPr>
          <w:p w14:paraId="2384293B" w14:textId="556BD43C" w:rsidR="00365233" w:rsidRPr="00BB7ED8" w:rsidRDefault="00365233" w:rsidP="00365233">
            <w:pPr>
              <w:rPr>
                <w:noProof/>
                <w:szCs w:val="24"/>
              </w:rPr>
            </w:pPr>
            <w:ins w:id="562" w:author="Ülle Leht" w:date="2025-07-11T13:10:00Z">
              <w:r w:rsidRPr="00BB7ED8">
                <w:rPr>
                  <w:rFonts w:ascii="TimesNewRoman" w:eastAsia="TimesNewRoman" w:hAnsi="TimesNewRoman" w:cs="TimesNewRoman"/>
                  <w:color w:val="000000"/>
                  <w:szCs w:val="24"/>
                </w:rPr>
                <w:t>2</w:t>
              </w:r>
            </w:ins>
            <w:r w:rsidR="002C5BDD">
              <w:rPr>
                <w:rFonts w:ascii="TimesNewRoman" w:eastAsia="TimesNewRoman" w:hAnsi="TimesNewRoman" w:cs="TimesNewRoman"/>
                <w:color w:val="000000"/>
                <w:szCs w:val="24"/>
              </w:rPr>
              <w:t> </w:t>
            </w:r>
            <w:ins w:id="563" w:author="Ülle Leht" w:date="2025-07-11T13:10:00Z">
              <w:r w:rsidRPr="00BB7ED8">
                <w:rPr>
                  <w:rFonts w:ascii="TimesNewRoman" w:eastAsia="TimesNewRoman" w:hAnsi="TimesNewRoman" w:cs="TimesNewRoman"/>
                  <w:color w:val="000000"/>
                  <w:szCs w:val="24"/>
                </w:rPr>
                <w:t>250</w:t>
              </w:r>
            </w:ins>
            <w:r w:rsidR="002C5BDD">
              <w:rPr>
                <w:rFonts w:ascii="TimesNewRoman" w:eastAsia="TimesNewRoman" w:hAnsi="TimesNewRoman" w:cs="TimesNewRoman"/>
                <w:color w:val="000000"/>
                <w:szCs w:val="24"/>
              </w:rPr>
              <w:t> </w:t>
            </w:r>
            <w:ins w:id="564" w:author="Ülle Leht" w:date="2025-07-11T13:10:00Z">
              <w:r w:rsidRPr="00BB7ED8">
                <w:rPr>
                  <w:rFonts w:ascii="TimesNewRoman" w:eastAsia="TimesNewRoman" w:hAnsi="TimesNewRoman" w:cs="TimesNewRoman"/>
                  <w:color w:val="000000"/>
                  <w:szCs w:val="24"/>
                </w:rPr>
                <w:t>000</w:t>
              </w:r>
            </w:ins>
            <w:r w:rsidR="002C5BDD">
              <w:rPr>
                <w:rFonts w:ascii="TimesNewRoman" w:eastAsia="TimesNewRoman" w:hAnsi="TimesNewRoman" w:cs="TimesNewRoman"/>
                <w:color w:val="000000"/>
                <w:szCs w:val="24"/>
              </w:rPr>
              <w:t>,</w:t>
            </w:r>
            <w:ins w:id="565" w:author="Ülle Leht" w:date="2025-07-11T13:10:00Z">
              <w:r w:rsidRPr="00BB7ED8">
                <w:rPr>
                  <w:rFonts w:ascii="TimesNewRoman" w:eastAsia="TimesNewRoman" w:hAnsi="TimesNewRoman" w:cs="TimesNewRoman"/>
                  <w:color w:val="000000"/>
                  <w:szCs w:val="24"/>
                </w:rPr>
                <w:t>00</w:t>
              </w:r>
            </w:ins>
            <w:del w:id="566" w:author="Ülle Leht" w:date="2025-07-11T13:10:00Z">
              <w:r w:rsidRPr="00BB7ED8" w:rsidDel="00E1216B">
                <w:rPr>
                  <w:noProof/>
                  <w:szCs w:val="24"/>
                </w:rPr>
                <w:delText>2 250 000</w:delText>
              </w:r>
            </w:del>
          </w:p>
        </w:tc>
        <w:tc>
          <w:tcPr>
            <w:tcW w:w="1667" w:type="dxa"/>
            <w:tcPrChange w:id="567" w:author="Ülle Leht" w:date="2025-07-11T13:10:00Z">
              <w:tcPr>
                <w:tcW w:w="1667" w:type="dxa"/>
              </w:tcPr>
            </w:tcPrChange>
          </w:tcPr>
          <w:p w14:paraId="202E9214" w14:textId="04D25559" w:rsidR="00365233" w:rsidRPr="00BD6BE9" w:rsidRDefault="00365233" w:rsidP="00365233">
            <w:pPr>
              <w:rPr>
                <w:noProof/>
                <w:sz w:val="20"/>
              </w:rPr>
            </w:pPr>
            <w:r w:rsidRPr="00BD6BE9">
              <w:rPr>
                <w:noProof/>
                <w:sz w:val="20"/>
              </w:rPr>
              <w:t>75</w:t>
            </w:r>
          </w:p>
        </w:tc>
      </w:tr>
      <w:tr w:rsidR="00365233" w:rsidRPr="00845A73" w14:paraId="352B09EA" w14:textId="77777777" w:rsidTr="002629FA">
        <w:tblPrEx>
          <w:tblW w:w="15696" w:type="dxa"/>
          <w:jc w:val="center"/>
          <w:tblLayout w:type="fixed"/>
          <w:tblPrExChange w:id="568" w:author="Ülle Leht" w:date="2025-07-11T13:10:00Z">
            <w:tblPrEx>
              <w:tblW w:w="15696" w:type="dxa"/>
              <w:jc w:val="center"/>
              <w:tblLayout w:type="fixed"/>
            </w:tblPrEx>
          </w:tblPrExChange>
        </w:tblPrEx>
        <w:trPr>
          <w:jc w:val="center"/>
          <w:trPrChange w:id="569" w:author="Ülle Leht" w:date="2025-07-11T13:10:00Z">
            <w:trPr>
              <w:jc w:val="center"/>
            </w:trPr>
          </w:trPrChange>
        </w:trPr>
        <w:tc>
          <w:tcPr>
            <w:tcW w:w="1413" w:type="dxa"/>
            <w:gridSpan w:val="2"/>
            <w:tcPrChange w:id="570" w:author="Ülle Leht" w:date="2025-07-11T13:10:00Z">
              <w:tcPr>
                <w:tcW w:w="1413" w:type="dxa"/>
                <w:gridSpan w:val="2"/>
              </w:tcPr>
            </w:tcPrChange>
          </w:tcPr>
          <w:p w14:paraId="11560A22" w14:textId="77777777" w:rsidR="00365233" w:rsidRPr="00BD6BE9" w:rsidRDefault="00365233" w:rsidP="00365233">
            <w:pPr>
              <w:rPr>
                <w:noProof/>
                <w:sz w:val="20"/>
              </w:rPr>
            </w:pPr>
          </w:p>
        </w:tc>
        <w:tc>
          <w:tcPr>
            <w:tcW w:w="2410" w:type="dxa"/>
            <w:tcPrChange w:id="571" w:author="Ülle Leht" w:date="2025-07-11T13:10:00Z">
              <w:tcPr>
                <w:tcW w:w="2410" w:type="dxa"/>
              </w:tcPr>
            </w:tcPrChange>
          </w:tcPr>
          <w:p w14:paraId="2CCF7CF7" w14:textId="2D4403C6" w:rsidR="00365233" w:rsidRPr="00BD6BE9" w:rsidRDefault="00365233" w:rsidP="00365233">
            <w:pPr>
              <w:jc w:val="left"/>
              <w:rPr>
                <w:sz w:val="20"/>
              </w:rPr>
            </w:pPr>
            <w:r>
              <w:rPr>
                <w:sz w:val="20"/>
              </w:rPr>
              <w:t>Tegevustoetus</w:t>
            </w:r>
          </w:p>
        </w:tc>
        <w:tc>
          <w:tcPr>
            <w:tcW w:w="2126" w:type="dxa"/>
            <w:tcPrChange w:id="572" w:author="Ülle Leht" w:date="2025-07-11T13:10:00Z">
              <w:tcPr>
                <w:tcW w:w="2126" w:type="dxa"/>
              </w:tcPr>
            </w:tcPrChange>
          </w:tcPr>
          <w:p w14:paraId="2EF9D591" w14:textId="511BFBF1" w:rsidR="00365233" w:rsidRPr="00BD6BE9" w:rsidRDefault="00365233" w:rsidP="00365233">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573" w:author="Ülle Leht" w:date="2025-07-11T13:10:00Z">
              <w:tcPr>
                <w:tcW w:w="1843" w:type="dxa"/>
              </w:tcPr>
            </w:tcPrChange>
          </w:tcPr>
          <w:p w14:paraId="4182DA3E" w14:textId="0F1E7E28" w:rsidR="00365233" w:rsidRPr="00BB7ED8" w:rsidRDefault="00365233" w:rsidP="00365233">
            <w:pPr>
              <w:rPr>
                <w:noProof/>
                <w:szCs w:val="24"/>
              </w:rPr>
            </w:pPr>
            <w:ins w:id="574" w:author="Ülle Leht" w:date="2025-07-11T13:10:00Z">
              <w:r w:rsidRPr="00BB7ED8">
                <w:rPr>
                  <w:rFonts w:ascii="TimesNewRoman" w:eastAsia="TimesNewRoman" w:hAnsi="TimesNewRoman" w:cs="TimesNewRoman"/>
                  <w:color w:val="000000"/>
                  <w:szCs w:val="24"/>
                </w:rPr>
                <w:t>1</w:t>
              </w:r>
            </w:ins>
            <w:r w:rsidR="002C5BDD">
              <w:rPr>
                <w:rFonts w:ascii="TimesNewRoman" w:eastAsia="TimesNewRoman" w:hAnsi="TimesNewRoman" w:cs="TimesNewRoman"/>
                <w:color w:val="000000"/>
                <w:szCs w:val="24"/>
              </w:rPr>
              <w:t> </w:t>
            </w:r>
            <w:ins w:id="575" w:author="Ülle Leht" w:date="2025-07-11T13:10:00Z">
              <w:r w:rsidRPr="00BB7ED8">
                <w:rPr>
                  <w:rFonts w:ascii="TimesNewRoman" w:eastAsia="TimesNewRoman" w:hAnsi="TimesNewRoman" w:cs="TimesNewRoman"/>
                  <w:color w:val="000000"/>
                  <w:szCs w:val="24"/>
                </w:rPr>
                <w:t>117</w:t>
              </w:r>
            </w:ins>
            <w:r w:rsidR="002C5BDD">
              <w:rPr>
                <w:rFonts w:ascii="TimesNewRoman" w:eastAsia="TimesNewRoman" w:hAnsi="TimesNewRoman" w:cs="TimesNewRoman"/>
                <w:color w:val="000000"/>
                <w:szCs w:val="24"/>
              </w:rPr>
              <w:t> </w:t>
            </w:r>
            <w:ins w:id="576" w:author="Ülle Leht" w:date="2025-07-11T13:10:00Z">
              <w:r w:rsidRPr="00BB7ED8">
                <w:rPr>
                  <w:rFonts w:ascii="TimesNewRoman" w:eastAsia="TimesNewRoman" w:hAnsi="TimesNewRoman" w:cs="TimesNewRoman"/>
                  <w:color w:val="000000"/>
                  <w:szCs w:val="24"/>
                </w:rPr>
                <w:t>500</w:t>
              </w:r>
            </w:ins>
            <w:r w:rsidR="002C5BDD">
              <w:rPr>
                <w:rFonts w:ascii="TimesNewRoman" w:eastAsia="TimesNewRoman" w:hAnsi="TimesNewRoman" w:cs="TimesNewRoman"/>
                <w:color w:val="000000"/>
                <w:szCs w:val="24"/>
              </w:rPr>
              <w:t>,</w:t>
            </w:r>
            <w:ins w:id="577" w:author="Ülle Leht" w:date="2025-07-11T13:10:00Z">
              <w:r w:rsidRPr="00BB7ED8">
                <w:rPr>
                  <w:rFonts w:ascii="TimesNewRoman" w:eastAsia="TimesNewRoman" w:hAnsi="TimesNewRoman" w:cs="TimesNewRoman"/>
                  <w:color w:val="000000"/>
                  <w:szCs w:val="24"/>
                </w:rPr>
                <w:t>00</w:t>
              </w:r>
            </w:ins>
            <w:del w:id="578" w:author="Ülle Leht" w:date="2025-07-11T13:10:00Z">
              <w:r w:rsidRPr="00BB7ED8" w:rsidDel="00E1216B">
                <w:rPr>
                  <w:noProof/>
                  <w:szCs w:val="24"/>
                </w:rPr>
                <w:delText>1 117 500</w:delText>
              </w:r>
            </w:del>
          </w:p>
        </w:tc>
        <w:tc>
          <w:tcPr>
            <w:tcW w:w="1842" w:type="dxa"/>
            <w:tcBorders>
              <w:top w:val="single" w:sz="4" w:space="0" w:color="000000"/>
              <w:left w:val="single" w:sz="4" w:space="0" w:color="000000"/>
              <w:bottom w:val="single" w:sz="4" w:space="0" w:color="000000"/>
              <w:right w:val="single" w:sz="4" w:space="0" w:color="000000"/>
            </w:tcBorders>
            <w:tcPrChange w:id="579" w:author="Ülle Leht" w:date="2025-07-11T13:10:00Z">
              <w:tcPr>
                <w:tcW w:w="1842" w:type="dxa"/>
              </w:tcPr>
            </w:tcPrChange>
          </w:tcPr>
          <w:p w14:paraId="53FB49B3" w14:textId="28990D23" w:rsidR="00365233" w:rsidRPr="00BB7ED8" w:rsidRDefault="00365233" w:rsidP="00365233">
            <w:pPr>
              <w:rPr>
                <w:noProof/>
                <w:szCs w:val="24"/>
              </w:rPr>
            </w:pPr>
            <w:ins w:id="580" w:author="Ülle Leht" w:date="2025-07-11T13:10:00Z">
              <w:r w:rsidRPr="00BB7ED8">
                <w:rPr>
                  <w:rFonts w:ascii="TimesNewRoman" w:eastAsia="TimesNewRoman" w:hAnsi="TimesNewRoman" w:cs="TimesNewRoman"/>
                  <w:color w:val="000000"/>
                  <w:szCs w:val="24"/>
                </w:rPr>
                <w:t>372</w:t>
              </w:r>
            </w:ins>
            <w:r w:rsidR="002C5BDD">
              <w:rPr>
                <w:rFonts w:ascii="TimesNewRoman" w:eastAsia="TimesNewRoman" w:hAnsi="TimesNewRoman" w:cs="TimesNewRoman"/>
                <w:color w:val="000000"/>
                <w:szCs w:val="24"/>
              </w:rPr>
              <w:t> </w:t>
            </w:r>
            <w:ins w:id="581" w:author="Ülle Leht" w:date="2025-07-11T13:10:00Z">
              <w:r w:rsidRPr="00BB7ED8">
                <w:rPr>
                  <w:rFonts w:ascii="TimesNewRoman" w:eastAsia="TimesNewRoman" w:hAnsi="TimesNewRoman" w:cs="TimesNewRoman"/>
                  <w:color w:val="000000"/>
                  <w:szCs w:val="24"/>
                </w:rPr>
                <w:t>500</w:t>
              </w:r>
            </w:ins>
            <w:r w:rsidR="002C5BDD">
              <w:rPr>
                <w:rFonts w:ascii="TimesNewRoman" w:eastAsia="TimesNewRoman" w:hAnsi="TimesNewRoman" w:cs="TimesNewRoman"/>
                <w:color w:val="000000"/>
                <w:szCs w:val="24"/>
              </w:rPr>
              <w:t>,</w:t>
            </w:r>
            <w:ins w:id="582" w:author="Ülle Leht" w:date="2025-07-11T13:10:00Z">
              <w:r w:rsidRPr="00BB7ED8">
                <w:rPr>
                  <w:rFonts w:ascii="TimesNewRoman" w:eastAsia="TimesNewRoman" w:hAnsi="TimesNewRoman" w:cs="TimesNewRoman"/>
                  <w:color w:val="000000"/>
                  <w:szCs w:val="24"/>
                </w:rPr>
                <w:t>00</w:t>
              </w:r>
            </w:ins>
            <w:del w:id="583" w:author="Ülle Leht" w:date="2025-07-11T13:10:00Z">
              <w:r w:rsidRPr="00BB7ED8" w:rsidDel="00E1216B">
                <w:rPr>
                  <w:noProof/>
                  <w:szCs w:val="24"/>
                </w:rPr>
                <w:delText>372 500</w:delText>
              </w:r>
            </w:del>
          </w:p>
        </w:tc>
        <w:tc>
          <w:tcPr>
            <w:tcW w:w="1985" w:type="dxa"/>
            <w:tcBorders>
              <w:top w:val="single" w:sz="4" w:space="0" w:color="000000"/>
              <w:left w:val="single" w:sz="4" w:space="0" w:color="000000"/>
              <w:bottom w:val="single" w:sz="4" w:space="0" w:color="000000"/>
              <w:right w:val="single" w:sz="4" w:space="0" w:color="000000"/>
            </w:tcBorders>
            <w:tcPrChange w:id="584" w:author="Ülle Leht" w:date="2025-07-11T13:10:00Z">
              <w:tcPr>
                <w:tcW w:w="1985" w:type="dxa"/>
              </w:tcPr>
            </w:tcPrChange>
          </w:tcPr>
          <w:p w14:paraId="6A473550" w14:textId="48416C6F" w:rsidR="00365233" w:rsidRPr="00BB7ED8" w:rsidRDefault="00365233" w:rsidP="00365233">
            <w:pPr>
              <w:rPr>
                <w:noProof/>
                <w:szCs w:val="24"/>
              </w:rPr>
            </w:pPr>
            <w:ins w:id="585" w:author="Ülle Leht" w:date="2025-07-11T13:10:00Z">
              <w:r w:rsidRPr="00BB7ED8">
                <w:rPr>
                  <w:rFonts w:ascii="TimesNewRoman" w:eastAsia="TimesNewRoman" w:hAnsi="TimesNewRoman" w:cs="TimesNewRoman"/>
                  <w:color w:val="000000"/>
                  <w:szCs w:val="24"/>
                </w:rPr>
                <w:t>372</w:t>
              </w:r>
            </w:ins>
            <w:r w:rsidR="002C5BDD">
              <w:rPr>
                <w:rFonts w:ascii="TimesNewRoman" w:eastAsia="TimesNewRoman" w:hAnsi="TimesNewRoman" w:cs="TimesNewRoman"/>
                <w:color w:val="000000"/>
                <w:szCs w:val="24"/>
              </w:rPr>
              <w:t> </w:t>
            </w:r>
            <w:ins w:id="586" w:author="Ülle Leht" w:date="2025-07-11T13:10:00Z">
              <w:r w:rsidRPr="00BB7ED8">
                <w:rPr>
                  <w:rFonts w:ascii="TimesNewRoman" w:eastAsia="TimesNewRoman" w:hAnsi="TimesNewRoman" w:cs="TimesNewRoman"/>
                  <w:color w:val="000000"/>
                  <w:szCs w:val="24"/>
                </w:rPr>
                <w:t>500</w:t>
              </w:r>
            </w:ins>
            <w:r w:rsidR="002C5BDD">
              <w:rPr>
                <w:rFonts w:ascii="TimesNewRoman" w:eastAsia="TimesNewRoman" w:hAnsi="TimesNewRoman" w:cs="TimesNewRoman"/>
                <w:color w:val="000000"/>
                <w:szCs w:val="24"/>
              </w:rPr>
              <w:t>,</w:t>
            </w:r>
            <w:ins w:id="587" w:author="Ülle Leht" w:date="2025-07-11T13:10:00Z">
              <w:r w:rsidRPr="00BB7ED8">
                <w:rPr>
                  <w:rFonts w:ascii="TimesNewRoman" w:eastAsia="TimesNewRoman" w:hAnsi="TimesNewRoman" w:cs="TimesNewRoman"/>
                  <w:color w:val="000000"/>
                  <w:szCs w:val="24"/>
                </w:rPr>
                <w:t>00</w:t>
              </w:r>
            </w:ins>
            <w:del w:id="588" w:author="Ülle Leht" w:date="2025-07-11T13:10:00Z">
              <w:r w:rsidRPr="00BB7ED8" w:rsidDel="00E1216B">
                <w:rPr>
                  <w:noProof/>
                  <w:szCs w:val="24"/>
                </w:rPr>
                <w:delText>372 500</w:delText>
              </w:r>
            </w:del>
          </w:p>
        </w:tc>
        <w:tc>
          <w:tcPr>
            <w:tcW w:w="850" w:type="dxa"/>
            <w:tcBorders>
              <w:top w:val="single" w:sz="4" w:space="0" w:color="000000"/>
              <w:left w:val="single" w:sz="4" w:space="0" w:color="000000"/>
              <w:bottom w:val="single" w:sz="4" w:space="0" w:color="000000"/>
              <w:right w:val="single" w:sz="4" w:space="0" w:color="000000"/>
            </w:tcBorders>
            <w:tcPrChange w:id="589" w:author="Ülle Leht" w:date="2025-07-11T13:10:00Z">
              <w:tcPr>
                <w:tcW w:w="850" w:type="dxa"/>
              </w:tcPr>
            </w:tcPrChange>
          </w:tcPr>
          <w:p w14:paraId="48D51D5F" w14:textId="126C4339" w:rsidR="00365233" w:rsidRPr="00BB7ED8" w:rsidRDefault="00266FC4" w:rsidP="00365233">
            <w:pPr>
              <w:rPr>
                <w:noProof/>
                <w:szCs w:val="24"/>
              </w:rPr>
            </w:pPr>
            <w:r>
              <w:rPr>
                <w:rFonts w:ascii="TimesNewRoman" w:eastAsia="TimesNewRoman" w:hAnsi="TimesNewRoman" w:cs="TimesNewRoman"/>
                <w:color w:val="000000"/>
                <w:szCs w:val="24"/>
              </w:rPr>
              <w:t>0</w:t>
            </w:r>
          </w:p>
        </w:tc>
        <w:tc>
          <w:tcPr>
            <w:tcW w:w="1560" w:type="dxa"/>
            <w:tcBorders>
              <w:top w:val="single" w:sz="4" w:space="0" w:color="000000"/>
              <w:left w:val="single" w:sz="4" w:space="0" w:color="000000"/>
              <w:bottom w:val="single" w:sz="4" w:space="0" w:color="000000"/>
              <w:right w:val="single" w:sz="4" w:space="0" w:color="000000"/>
            </w:tcBorders>
            <w:tcPrChange w:id="590" w:author="Ülle Leht" w:date="2025-07-11T13:10:00Z">
              <w:tcPr>
                <w:tcW w:w="1560" w:type="dxa"/>
              </w:tcPr>
            </w:tcPrChange>
          </w:tcPr>
          <w:p w14:paraId="32D4A126" w14:textId="41A8B29B" w:rsidR="00365233" w:rsidRPr="00BB7ED8" w:rsidRDefault="00365233" w:rsidP="00365233">
            <w:pPr>
              <w:rPr>
                <w:noProof/>
                <w:szCs w:val="24"/>
              </w:rPr>
            </w:pPr>
            <w:ins w:id="591" w:author="Ülle Leht" w:date="2025-07-11T13:10:00Z">
              <w:r w:rsidRPr="00BB7ED8">
                <w:rPr>
                  <w:rFonts w:ascii="TimesNewRoman" w:eastAsia="TimesNewRoman" w:hAnsi="TimesNewRoman" w:cs="TimesNewRoman"/>
                  <w:color w:val="000000"/>
                  <w:szCs w:val="24"/>
                </w:rPr>
                <w:t>1</w:t>
              </w:r>
            </w:ins>
            <w:r w:rsidR="002C5BDD">
              <w:rPr>
                <w:rFonts w:ascii="TimesNewRoman" w:eastAsia="TimesNewRoman" w:hAnsi="TimesNewRoman" w:cs="TimesNewRoman"/>
                <w:color w:val="000000"/>
                <w:szCs w:val="24"/>
              </w:rPr>
              <w:t> </w:t>
            </w:r>
            <w:ins w:id="592" w:author="Ülle Leht" w:date="2025-07-11T13:10:00Z">
              <w:r w:rsidRPr="00BB7ED8">
                <w:rPr>
                  <w:rFonts w:ascii="TimesNewRoman" w:eastAsia="TimesNewRoman" w:hAnsi="TimesNewRoman" w:cs="TimesNewRoman"/>
                  <w:color w:val="000000"/>
                  <w:szCs w:val="24"/>
                </w:rPr>
                <w:t>490</w:t>
              </w:r>
            </w:ins>
            <w:r w:rsidR="002C5BDD">
              <w:rPr>
                <w:rFonts w:ascii="TimesNewRoman" w:eastAsia="TimesNewRoman" w:hAnsi="TimesNewRoman" w:cs="TimesNewRoman"/>
                <w:color w:val="000000"/>
                <w:szCs w:val="24"/>
              </w:rPr>
              <w:t> </w:t>
            </w:r>
            <w:ins w:id="593" w:author="Ülle Leht" w:date="2025-07-11T13:10:00Z">
              <w:r w:rsidRPr="00BB7ED8">
                <w:rPr>
                  <w:rFonts w:ascii="TimesNewRoman" w:eastAsia="TimesNewRoman" w:hAnsi="TimesNewRoman" w:cs="TimesNewRoman"/>
                  <w:color w:val="000000"/>
                  <w:szCs w:val="24"/>
                </w:rPr>
                <w:t>000</w:t>
              </w:r>
            </w:ins>
            <w:r w:rsidR="002C5BDD">
              <w:rPr>
                <w:rFonts w:ascii="TimesNewRoman" w:eastAsia="TimesNewRoman" w:hAnsi="TimesNewRoman" w:cs="TimesNewRoman"/>
                <w:color w:val="000000"/>
                <w:szCs w:val="24"/>
              </w:rPr>
              <w:t>,</w:t>
            </w:r>
            <w:ins w:id="594" w:author="Ülle Leht" w:date="2025-07-11T13:10:00Z">
              <w:r w:rsidRPr="00BB7ED8">
                <w:rPr>
                  <w:rFonts w:ascii="TimesNewRoman" w:eastAsia="TimesNewRoman" w:hAnsi="TimesNewRoman" w:cs="TimesNewRoman"/>
                  <w:color w:val="000000"/>
                  <w:szCs w:val="24"/>
                </w:rPr>
                <w:t>00</w:t>
              </w:r>
            </w:ins>
            <w:del w:id="595" w:author="Ülle Leht" w:date="2025-07-11T13:10:00Z">
              <w:r w:rsidRPr="00BB7ED8" w:rsidDel="00E1216B">
                <w:rPr>
                  <w:noProof/>
                  <w:szCs w:val="24"/>
                </w:rPr>
                <w:delText>1 490 000</w:delText>
              </w:r>
            </w:del>
          </w:p>
        </w:tc>
        <w:tc>
          <w:tcPr>
            <w:tcW w:w="1667" w:type="dxa"/>
            <w:tcPrChange w:id="596" w:author="Ülle Leht" w:date="2025-07-11T13:10:00Z">
              <w:tcPr>
                <w:tcW w:w="1667" w:type="dxa"/>
              </w:tcPr>
            </w:tcPrChange>
          </w:tcPr>
          <w:p w14:paraId="22370E44" w14:textId="55638A0B" w:rsidR="00365233" w:rsidRPr="00BD6BE9" w:rsidRDefault="00365233" w:rsidP="00365233">
            <w:pPr>
              <w:rPr>
                <w:noProof/>
                <w:sz w:val="20"/>
              </w:rPr>
            </w:pPr>
            <w:r w:rsidRPr="00BD6BE9">
              <w:rPr>
                <w:noProof/>
                <w:sz w:val="20"/>
              </w:rPr>
              <w:t>75</w:t>
            </w:r>
          </w:p>
        </w:tc>
      </w:tr>
      <w:tr w:rsidR="00365233" w:rsidRPr="00845A73" w14:paraId="4824F121" w14:textId="77777777" w:rsidTr="00C3507A">
        <w:trPr>
          <w:jc w:val="center"/>
        </w:trPr>
        <w:tc>
          <w:tcPr>
            <w:tcW w:w="1413" w:type="dxa"/>
            <w:gridSpan w:val="2"/>
          </w:tcPr>
          <w:p w14:paraId="22821498" w14:textId="5637865C" w:rsidR="00365233" w:rsidRPr="00BD6BE9" w:rsidRDefault="00365233" w:rsidP="00365233">
            <w:pPr>
              <w:jc w:val="left"/>
              <w:rPr>
                <w:noProof/>
                <w:sz w:val="20"/>
              </w:rPr>
            </w:pPr>
            <w:r w:rsidRPr="00BD6BE9">
              <w:rPr>
                <w:noProof/>
                <w:sz w:val="20"/>
              </w:rPr>
              <w:lastRenderedPageBreak/>
              <w:t>Erieesmärk 3 kokku</w:t>
            </w:r>
          </w:p>
        </w:tc>
        <w:tc>
          <w:tcPr>
            <w:tcW w:w="2410" w:type="dxa"/>
          </w:tcPr>
          <w:p w14:paraId="735CBE78" w14:textId="4607EE4B" w:rsidR="00365233" w:rsidRPr="00BD6BE9" w:rsidRDefault="00365233" w:rsidP="00365233">
            <w:pPr>
              <w:rPr>
                <w:sz w:val="20"/>
              </w:rPr>
            </w:pPr>
          </w:p>
        </w:tc>
        <w:tc>
          <w:tcPr>
            <w:tcW w:w="2126" w:type="dxa"/>
            <w:shd w:val="clear" w:color="auto" w:fill="D9D9D9" w:themeFill="background1" w:themeFillShade="D9"/>
          </w:tcPr>
          <w:p w14:paraId="4803E4B9" w14:textId="77777777" w:rsidR="00365233" w:rsidRPr="00BD6BE9" w:rsidRDefault="00365233" w:rsidP="00365233">
            <w:pPr>
              <w:rPr>
                <w:noProof/>
                <w:sz w:val="20"/>
              </w:rPr>
            </w:pPr>
          </w:p>
        </w:tc>
        <w:tc>
          <w:tcPr>
            <w:tcW w:w="1843" w:type="dxa"/>
          </w:tcPr>
          <w:p w14:paraId="1BB69D48" w14:textId="63A31F2E" w:rsidR="00365233" w:rsidRPr="00BB7ED8" w:rsidDel="00F863F7" w:rsidRDefault="00365233" w:rsidP="00365233">
            <w:pPr>
              <w:spacing w:after="0"/>
              <w:rPr>
                <w:del w:id="597" w:author="Ülle Leht" w:date="2025-07-11T13:11:00Z"/>
                <w:rFonts w:eastAsia="Times New Roman"/>
                <w:color w:val="000000"/>
                <w:szCs w:val="24"/>
                <w:lang w:eastAsia="et-EE"/>
              </w:rPr>
            </w:pPr>
            <w:ins w:id="598" w:author="Ülle Leht" w:date="2025-07-11T13:11:00Z">
              <w:r w:rsidRPr="00BB7ED8">
                <w:rPr>
                  <w:rFonts w:ascii="TimesNewRoman" w:eastAsia="TimesNewRoman" w:hAnsi="TimesNewRoman" w:cs="TimesNewRoman"/>
                  <w:color w:val="000000"/>
                  <w:szCs w:val="24"/>
                </w:rPr>
                <w:t>13</w:t>
              </w:r>
            </w:ins>
            <w:r w:rsidR="00266FC4">
              <w:rPr>
                <w:rFonts w:ascii="TimesNewRoman" w:eastAsia="TimesNewRoman" w:hAnsi="TimesNewRoman" w:cs="TimesNewRoman"/>
                <w:color w:val="000000"/>
                <w:szCs w:val="24"/>
              </w:rPr>
              <w:t> </w:t>
            </w:r>
            <w:ins w:id="599" w:author="Ülle Leht" w:date="2025-07-11T13:11:00Z">
              <w:r w:rsidRPr="00BB7ED8">
                <w:rPr>
                  <w:rFonts w:ascii="TimesNewRoman" w:eastAsia="TimesNewRoman" w:hAnsi="TimesNewRoman" w:cs="TimesNewRoman"/>
                  <w:color w:val="000000"/>
                  <w:szCs w:val="24"/>
                </w:rPr>
                <w:t>163</w:t>
              </w:r>
            </w:ins>
            <w:r w:rsidR="00266FC4">
              <w:rPr>
                <w:rFonts w:ascii="TimesNewRoman" w:eastAsia="TimesNewRoman" w:hAnsi="TimesNewRoman" w:cs="TimesNewRoman"/>
                <w:color w:val="000000"/>
                <w:szCs w:val="24"/>
              </w:rPr>
              <w:t> </w:t>
            </w:r>
            <w:ins w:id="600" w:author="Ülle Leht" w:date="2025-07-11T13:11:00Z">
              <w:r w:rsidRPr="00BB7ED8">
                <w:rPr>
                  <w:rFonts w:ascii="TimesNewRoman" w:eastAsia="TimesNewRoman" w:hAnsi="TimesNewRoman" w:cs="TimesNewRoman"/>
                  <w:color w:val="000000"/>
                  <w:szCs w:val="24"/>
                </w:rPr>
                <w:t>936</w:t>
              </w:r>
            </w:ins>
            <w:r w:rsidR="00266FC4">
              <w:rPr>
                <w:rFonts w:ascii="TimesNewRoman" w:eastAsia="TimesNewRoman" w:hAnsi="TimesNewRoman" w:cs="TimesNewRoman"/>
                <w:color w:val="000000"/>
                <w:szCs w:val="24"/>
              </w:rPr>
              <w:t>,</w:t>
            </w:r>
            <w:ins w:id="601" w:author="Ülle Leht" w:date="2025-07-11T13:11:00Z">
              <w:r w:rsidRPr="00BB7ED8">
                <w:rPr>
                  <w:rFonts w:ascii="TimesNewRoman" w:eastAsia="TimesNewRoman" w:hAnsi="TimesNewRoman" w:cs="TimesNewRoman"/>
                  <w:color w:val="000000"/>
                  <w:szCs w:val="24"/>
                </w:rPr>
                <w:t>40</w:t>
              </w:r>
            </w:ins>
            <w:del w:id="602" w:author="Ülle Leht" w:date="2025-07-11T13:11:00Z">
              <w:r w:rsidRPr="00BB7ED8" w:rsidDel="00F863F7">
                <w:rPr>
                  <w:color w:val="000000"/>
                  <w:szCs w:val="24"/>
                </w:rPr>
                <w:delText>13 075 068,9</w:delText>
              </w:r>
            </w:del>
          </w:p>
          <w:p w14:paraId="586A7309" w14:textId="77777777" w:rsidR="00365233" w:rsidRPr="00BB7ED8" w:rsidRDefault="00365233" w:rsidP="00365233">
            <w:pPr>
              <w:rPr>
                <w:noProof/>
                <w:szCs w:val="24"/>
              </w:rPr>
            </w:pPr>
          </w:p>
        </w:tc>
        <w:tc>
          <w:tcPr>
            <w:tcW w:w="1842" w:type="dxa"/>
          </w:tcPr>
          <w:p w14:paraId="47BC8F8C" w14:textId="5A679D6E" w:rsidR="00365233" w:rsidRPr="00BB7ED8" w:rsidDel="00F863F7" w:rsidRDefault="00365233" w:rsidP="00365233">
            <w:pPr>
              <w:spacing w:after="0"/>
              <w:rPr>
                <w:del w:id="603" w:author="Ülle Leht" w:date="2025-07-11T13:11:00Z"/>
                <w:rFonts w:eastAsia="Times New Roman"/>
                <w:color w:val="000000"/>
                <w:szCs w:val="24"/>
                <w:lang w:eastAsia="et-EE"/>
              </w:rPr>
            </w:pPr>
            <w:ins w:id="604" w:author="Ülle Leht" w:date="2025-07-11T13:11:00Z">
              <w:r w:rsidRPr="00BB7ED8">
                <w:rPr>
                  <w:rFonts w:ascii="TimesNewRoman" w:eastAsia="TimesNewRoman" w:hAnsi="TimesNewRoman" w:cs="TimesNewRoman"/>
                  <w:color w:val="000000"/>
                  <w:szCs w:val="24"/>
                </w:rPr>
                <w:t>4</w:t>
              </w:r>
            </w:ins>
            <w:r w:rsidR="00266FC4">
              <w:rPr>
                <w:rFonts w:ascii="TimesNewRoman" w:eastAsia="TimesNewRoman" w:hAnsi="TimesNewRoman" w:cs="TimesNewRoman"/>
                <w:color w:val="000000"/>
                <w:szCs w:val="24"/>
              </w:rPr>
              <w:t> </w:t>
            </w:r>
            <w:ins w:id="605" w:author="Ülle Leht" w:date="2025-07-11T13:11:00Z">
              <w:r w:rsidRPr="00BB7ED8">
                <w:rPr>
                  <w:rFonts w:ascii="TimesNewRoman" w:eastAsia="TimesNewRoman" w:hAnsi="TimesNewRoman" w:cs="TimesNewRoman"/>
                  <w:color w:val="000000"/>
                  <w:szCs w:val="24"/>
                </w:rPr>
                <w:t>291</w:t>
              </w:r>
            </w:ins>
            <w:r w:rsidR="00266FC4">
              <w:rPr>
                <w:rFonts w:ascii="TimesNewRoman" w:eastAsia="TimesNewRoman" w:hAnsi="TimesNewRoman" w:cs="TimesNewRoman"/>
                <w:color w:val="000000"/>
                <w:szCs w:val="24"/>
              </w:rPr>
              <w:t> </w:t>
            </w:r>
            <w:ins w:id="606" w:author="Ülle Leht" w:date="2025-07-11T13:11:00Z">
              <w:r w:rsidRPr="00BB7ED8">
                <w:rPr>
                  <w:rFonts w:ascii="TimesNewRoman" w:eastAsia="TimesNewRoman" w:hAnsi="TimesNewRoman" w:cs="TimesNewRoman"/>
                  <w:color w:val="000000"/>
                  <w:szCs w:val="24"/>
                </w:rPr>
                <w:t>074</w:t>
              </w:r>
            </w:ins>
            <w:r w:rsidR="00266FC4">
              <w:rPr>
                <w:rFonts w:ascii="TimesNewRoman" w:eastAsia="TimesNewRoman" w:hAnsi="TimesNewRoman" w:cs="TimesNewRoman"/>
                <w:color w:val="000000"/>
                <w:szCs w:val="24"/>
              </w:rPr>
              <w:t>,</w:t>
            </w:r>
            <w:ins w:id="607" w:author="Ülle Leht" w:date="2025-07-11T13:11:00Z">
              <w:r w:rsidRPr="00BB7ED8">
                <w:rPr>
                  <w:rFonts w:ascii="TimesNewRoman" w:eastAsia="TimesNewRoman" w:hAnsi="TimesNewRoman" w:cs="TimesNewRoman"/>
                  <w:color w:val="000000"/>
                  <w:szCs w:val="24"/>
                </w:rPr>
                <w:t>60</w:t>
              </w:r>
            </w:ins>
            <w:del w:id="608" w:author="Ülle Leht" w:date="2025-07-11T13:11:00Z">
              <w:r w:rsidRPr="00BB7ED8" w:rsidDel="00F863F7">
                <w:rPr>
                  <w:color w:val="000000"/>
                  <w:szCs w:val="24"/>
                </w:rPr>
                <w:delText>4 261 452,1</w:delText>
              </w:r>
            </w:del>
          </w:p>
          <w:p w14:paraId="06CBF458" w14:textId="77777777" w:rsidR="00365233" w:rsidRPr="00BB7ED8" w:rsidRDefault="00365233" w:rsidP="00365233">
            <w:pPr>
              <w:rPr>
                <w:noProof/>
                <w:szCs w:val="24"/>
              </w:rPr>
            </w:pPr>
          </w:p>
        </w:tc>
        <w:tc>
          <w:tcPr>
            <w:tcW w:w="1985" w:type="dxa"/>
          </w:tcPr>
          <w:p w14:paraId="1C952045" w14:textId="05B2CBD7" w:rsidR="00365233" w:rsidRPr="00BB7ED8" w:rsidDel="00F863F7" w:rsidRDefault="00365233" w:rsidP="00365233">
            <w:pPr>
              <w:spacing w:after="0"/>
              <w:rPr>
                <w:del w:id="609" w:author="Ülle Leht" w:date="2025-07-11T13:11:00Z"/>
                <w:rFonts w:eastAsia="Times New Roman"/>
                <w:color w:val="000000"/>
                <w:szCs w:val="24"/>
                <w:lang w:eastAsia="et-EE"/>
              </w:rPr>
            </w:pPr>
            <w:ins w:id="610" w:author="Ülle Leht" w:date="2025-07-11T13:11:00Z">
              <w:r w:rsidRPr="00BB7ED8">
                <w:rPr>
                  <w:rFonts w:ascii="TimesNewRoman" w:eastAsia="TimesNewRoman" w:hAnsi="TimesNewRoman" w:cs="TimesNewRoman"/>
                  <w:color w:val="000000"/>
                  <w:szCs w:val="24"/>
                </w:rPr>
                <w:t>4</w:t>
              </w:r>
            </w:ins>
            <w:r w:rsidR="00266FC4">
              <w:rPr>
                <w:rFonts w:ascii="TimesNewRoman" w:eastAsia="TimesNewRoman" w:hAnsi="TimesNewRoman" w:cs="TimesNewRoman"/>
                <w:color w:val="000000"/>
                <w:szCs w:val="24"/>
              </w:rPr>
              <w:t> </w:t>
            </w:r>
            <w:ins w:id="611" w:author="Ülle Leht" w:date="2025-07-11T13:11:00Z">
              <w:r w:rsidRPr="00BB7ED8">
                <w:rPr>
                  <w:rFonts w:ascii="TimesNewRoman" w:eastAsia="TimesNewRoman" w:hAnsi="TimesNewRoman" w:cs="TimesNewRoman"/>
                  <w:color w:val="000000"/>
                  <w:szCs w:val="24"/>
                </w:rPr>
                <w:t>291</w:t>
              </w:r>
            </w:ins>
            <w:r w:rsidR="00266FC4">
              <w:rPr>
                <w:rFonts w:ascii="TimesNewRoman" w:eastAsia="TimesNewRoman" w:hAnsi="TimesNewRoman" w:cs="TimesNewRoman"/>
                <w:color w:val="000000"/>
                <w:szCs w:val="24"/>
              </w:rPr>
              <w:t> </w:t>
            </w:r>
            <w:ins w:id="612" w:author="Ülle Leht" w:date="2025-07-11T13:11:00Z">
              <w:r w:rsidRPr="00BB7ED8">
                <w:rPr>
                  <w:rFonts w:ascii="TimesNewRoman" w:eastAsia="TimesNewRoman" w:hAnsi="TimesNewRoman" w:cs="TimesNewRoman"/>
                  <w:color w:val="000000"/>
                  <w:szCs w:val="24"/>
                </w:rPr>
                <w:t>074</w:t>
              </w:r>
            </w:ins>
            <w:r w:rsidR="00266FC4">
              <w:rPr>
                <w:rFonts w:ascii="TimesNewRoman" w:eastAsia="TimesNewRoman" w:hAnsi="TimesNewRoman" w:cs="TimesNewRoman"/>
                <w:color w:val="000000"/>
                <w:szCs w:val="24"/>
              </w:rPr>
              <w:t>,</w:t>
            </w:r>
            <w:ins w:id="613" w:author="Ülle Leht" w:date="2025-07-11T13:11:00Z">
              <w:r w:rsidRPr="00BB7ED8">
                <w:rPr>
                  <w:rFonts w:ascii="TimesNewRoman" w:eastAsia="TimesNewRoman" w:hAnsi="TimesNewRoman" w:cs="TimesNewRoman"/>
                  <w:color w:val="000000"/>
                  <w:szCs w:val="24"/>
                </w:rPr>
                <w:t>60</w:t>
              </w:r>
            </w:ins>
            <w:del w:id="614" w:author="Ülle Leht" w:date="2025-07-11T13:11:00Z">
              <w:r w:rsidRPr="00BB7ED8" w:rsidDel="00F863F7">
                <w:rPr>
                  <w:color w:val="000000"/>
                  <w:szCs w:val="24"/>
                </w:rPr>
                <w:delText>4 261 452,1</w:delText>
              </w:r>
            </w:del>
          </w:p>
          <w:p w14:paraId="59697FCD" w14:textId="77777777" w:rsidR="00365233" w:rsidRPr="00BB7ED8" w:rsidRDefault="00365233" w:rsidP="00365233">
            <w:pPr>
              <w:spacing w:after="0"/>
              <w:rPr>
                <w:noProof/>
                <w:szCs w:val="24"/>
              </w:rPr>
            </w:pPr>
          </w:p>
        </w:tc>
        <w:tc>
          <w:tcPr>
            <w:tcW w:w="850" w:type="dxa"/>
          </w:tcPr>
          <w:p w14:paraId="3F58BF47" w14:textId="79464B74" w:rsidR="00365233" w:rsidRPr="00BB7ED8" w:rsidRDefault="00266FC4" w:rsidP="00365233">
            <w:pPr>
              <w:rPr>
                <w:noProof/>
                <w:szCs w:val="24"/>
              </w:rPr>
            </w:pPr>
            <w:r>
              <w:rPr>
                <w:rFonts w:ascii="TimesNewRoman" w:eastAsia="TimesNewRoman" w:hAnsi="TimesNewRoman" w:cs="TimesNewRoman"/>
                <w:color w:val="000000"/>
                <w:szCs w:val="24"/>
              </w:rPr>
              <w:t>0</w:t>
            </w:r>
          </w:p>
        </w:tc>
        <w:tc>
          <w:tcPr>
            <w:tcW w:w="1560" w:type="dxa"/>
          </w:tcPr>
          <w:p w14:paraId="1E09B4E5" w14:textId="3BD28A40" w:rsidR="00365233" w:rsidRPr="00BB7ED8" w:rsidDel="00F863F7" w:rsidRDefault="00365233" w:rsidP="00365233">
            <w:pPr>
              <w:spacing w:after="0"/>
              <w:rPr>
                <w:del w:id="615" w:author="Ülle Leht" w:date="2025-07-11T13:11:00Z"/>
                <w:rFonts w:eastAsia="Times New Roman"/>
                <w:color w:val="000000"/>
                <w:szCs w:val="24"/>
                <w:lang w:eastAsia="et-EE"/>
              </w:rPr>
            </w:pPr>
            <w:ins w:id="616" w:author="Ülle Leht" w:date="2025-07-11T13:11:00Z">
              <w:r w:rsidRPr="00BB7ED8">
                <w:rPr>
                  <w:rFonts w:ascii="TimesNewRoman" w:eastAsia="TimesNewRoman" w:hAnsi="TimesNewRoman" w:cs="TimesNewRoman"/>
                  <w:color w:val="000000"/>
                  <w:szCs w:val="24"/>
                </w:rPr>
                <w:t>17</w:t>
              </w:r>
            </w:ins>
            <w:r w:rsidR="00266FC4">
              <w:rPr>
                <w:rFonts w:ascii="TimesNewRoman" w:eastAsia="TimesNewRoman" w:hAnsi="TimesNewRoman" w:cs="TimesNewRoman"/>
                <w:color w:val="000000"/>
                <w:szCs w:val="24"/>
              </w:rPr>
              <w:t> </w:t>
            </w:r>
            <w:ins w:id="617" w:author="Ülle Leht" w:date="2025-07-11T13:11:00Z">
              <w:r w:rsidRPr="00BB7ED8">
                <w:rPr>
                  <w:rFonts w:ascii="TimesNewRoman" w:eastAsia="TimesNewRoman" w:hAnsi="TimesNewRoman" w:cs="TimesNewRoman"/>
                  <w:color w:val="000000"/>
                  <w:szCs w:val="24"/>
                </w:rPr>
                <w:t>455</w:t>
              </w:r>
            </w:ins>
            <w:r w:rsidR="00266FC4">
              <w:rPr>
                <w:rFonts w:ascii="TimesNewRoman" w:eastAsia="TimesNewRoman" w:hAnsi="TimesNewRoman" w:cs="TimesNewRoman"/>
                <w:color w:val="000000"/>
                <w:szCs w:val="24"/>
              </w:rPr>
              <w:t> </w:t>
            </w:r>
            <w:ins w:id="618" w:author="Ülle Leht" w:date="2025-07-11T13:11:00Z">
              <w:r w:rsidRPr="00BB7ED8">
                <w:rPr>
                  <w:rFonts w:ascii="TimesNewRoman" w:eastAsia="TimesNewRoman" w:hAnsi="TimesNewRoman" w:cs="TimesNewRoman"/>
                  <w:color w:val="000000"/>
                  <w:szCs w:val="24"/>
                </w:rPr>
                <w:t>011</w:t>
              </w:r>
            </w:ins>
            <w:r w:rsidR="00266FC4">
              <w:rPr>
                <w:rFonts w:ascii="TimesNewRoman" w:eastAsia="TimesNewRoman" w:hAnsi="TimesNewRoman" w:cs="TimesNewRoman"/>
                <w:color w:val="000000"/>
                <w:szCs w:val="24"/>
              </w:rPr>
              <w:t>,</w:t>
            </w:r>
            <w:ins w:id="619" w:author="Ülle Leht" w:date="2025-07-11T13:11:00Z">
              <w:r w:rsidRPr="00BB7ED8">
                <w:rPr>
                  <w:rFonts w:ascii="TimesNewRoman" w:eastAsia="TimesNewRoman" w:hAnsi="TimesNewRoman" w:cs="TimesNewRoman"/>
                  <w:color w:val="000000"/>
                  <w:szCs w:val="24"/>
                </w:rPr>
                <w:t>00</w:t>
              </w:r>
            </w:ins>
            <w:del w:id="620" w:author="Ülle Leht" w:date="2025-07-11T13:11:00Z">
              <w:r w:rsidRPr="00BB7ED8" w:rsidDel="00F863F7">
                <w:rPr>
                  <w:color w:val="000000"/>
                  <w:szCs w:val="24"/>
                </w:rPr>
                <w:delText>17 336 521</w:delText>
              </w:r>
            </w:del>
          </w:p>
          <w:p w14:paraId="4AAEDE89" w14:textId="77777777" w:rsidR="00365233" w:rsidRPr="00BB7ED8" w:rsidRDefault="00365233" w:rsidP="00365233">
            <w:pPr>
              <w:rPr>
                <w:noProof/>
                <w:szCs w:val="24"/>
              </w:rPr>
            </w:pPr>
          </w:p>
        </w:tc>
        <w:tc>
          <w:tcPr>
            <w:tcW w:w="1667" w:type="dxa"/>
            <w:shd w:val="clear" w:color="auto" w:fill="D9D9D9" w:themeFill="background1" w:themeFillShade="D9"/>
          </w:tcPr>
          <w:p w14:paraId="319BFC25" w14:textId="77777777" w:rsidR="00365233" w:rsidRPr="00BD6BE9" w:rsidRDefault="00365233" w:rsidP="00365233">
            <w:pPr>
              <w:rPr>
                <w:noProof/>
                <w:sz w:val="20"/>
              </w:rPr>
            </w:pPr>
          </w:p>
        </w:tc>
      </w:tr>
      <w:tr w:rsidR="00365233" w:rsidRPr="00845A73" w14:paraId="306A3D69" w14:textId="77777777" w:rsidTr="002629FA">
        <w:tblPrEx>
          <w:tblW w:w="15696" w:type="dxa"/>
          <w:jc w:val="center"/>
          <w:tblLayout w:type="fixed"/>
          <w:tblPrExChange w:id="621" w:author="Ülle Leht" w:date="2025-07-11T13:11:00Z">
            <w:tblPrEx>
              <w:tblW w:w="15696" w:type="dxa"/>
              <w:jc w:val="center"/>
              <w:tblLayout w:type="fixed"/>
            </w:tblPrEx>
          </w:tblPrExChange>
        </w:tblPrEx>
        <w:trPr>
          <w:jc w:val="center"/>
          <w:trPrChange w:id="622" w:author="Ülle Leht" w:date="2025-07-11T13:11:00Z">
            <w:trPr>
              <w:jc w:val="center"/>
            </w:trPr>
          </w:trPrChange>
        </w:trPr>
        <w:tc>
          <w:tcPr>
            <w:tcW w:w="1413" w:type="dxa"/>
            <w:gridSpan w:val="2"/>
            <w:tcPrChange w:id="623" w:author="Ülle Leht" w:date="2025-07-11T13:11:00Z">
              <w:tcPr>
                <w:tcW w:w="1413" w:type="dxa"/>
                <w:gridSpan w:val="2"/>
              </w:tcPr>
            </w:tcPrChange>
          </w:tcPr>
          <w:p w14:paraId="33C51E55" w14:textId="6FB858BB" w:rsidR="00365233" w:rsidRPr="00BD6BE9" w:rsidRDefault="00365233" w:rsidP="00365233">
            <w:pPr>
              <w:jc w:val="left"/>
              <w:rPr>
                <w:noProof/>
                <w:sz w:val="20"/>
              </w:rPr>
            </w:pPr>
            <w:r w:rsidRPr="00BD6BE9">
              <w:rPr>
                <w:sz w:val="20"/>
              </w:rPr>
              <w:t>Ühissätete määruse artikli</w:t>
            </w:r>
            <w:r>
              <w:rPr>
                <w:sz w:val="20"/>
              </w:rPr>
              <w:t> </w:t>
            </w:r>
            <w:r w:rsidRPr="00BD6BE9">
              <w:rPr>
                <w:sz w:val="20"/>
              </w:rPr>
              <w:t>36 lõike</w:t>
            </w:r>
            <w:r>
              <w:rPr>
                <w:sz w:val="20"/>
              </w:rPr>
              <w:t> </w:t>
            </w:r>
            <w:r w:rsidRPr="00BD6BE9">
              <w:rPr>
                <w:sz w:val="20"/>
              </w:rPr>
              <w:t>5 kohane tehniline abi</w:t>
            </w:r>
          </w:p>
        </w:tc>
        <w:tc>
          <w:tcPr>
            <w:tcW w:w="2410" w:type="dxa"/>
            <w:tcPrChange w:id="624" w:author="Ülle Leht" w:date="2025-07-11T13:11:00Z">
              <w:tcPr>
                <w:tcW w:w="2410" w:type="dxa"/>
              </w:tcPr>
            </w:tcPrChange>
          </w:tcPr>
          <w:p w14:paraId="2C29626B" w14:textId="77777777" w:rsidR="00365233" w:rsidRPr="00BD6BE9" w:rsidRDefault="00365233" w:rsidP="00365233">
            <w:pPr>
              <w:rPr>
                <w:sz w:val="20"/>
              </w:rPr>
            </w:pPr>
          </w:p>
        </w:tc>
        <w:tc>
          <w:tcPr>
            <w:tcW w:w="2126" w:type="dxa"/>
            <w:tcPrChange w:id="625" w:author="Ülle Leht" w:date="2025-07-11T13:11:00Z">
              <w:tcPr>
                <w:tcW w:w="2126" w:type="dxa"/>
              </w:tcPr>
            </w:tcPrChange>
          </w:tcPr>
          <w:p w14:paraId="4AB17DE9" w14:textId="0E4E9534" w:rsidR="00365233" w:rsidRPr="00BD6BE9" w:rsidRDefault="00365233" w:rsidP="00365233">
            <w:pPr>
              <w:rPr>
                <w:noProof/>
                <w:sz w:val="20"/>
              </w:rPr>
            </w:pPr>
            <w:r w:rsidRPr="00BD6BE9">
              <w:rPr>
                <w:noProof/>
                <w:sz w:val="20"/>
              </w:rPr>
              <w:t>kogusumma</w:t>
            </w:r>
          </w:p>
        </w:tc>
        <w:tc>
          <w:tcPr>
            <w:tcW w:w="1843" w:type="dxa"/>
            <w:tcBorders>
              <w:top w:val="single" w:sz="4" w:space="0" w:color="000000"/>
              <w:left w:val="single" w:sz="4" w:space="0" w:color="000000"/>
              <w:bottom w:val="single" w:sz="4" w:space="0" w:color="000000"/>
              <w:right w:val="single" w:sz="4" w:space="0" w:color="000000"/>
            </w:tcBorders>
            <w:tcPrChange w:id="626" w:author="Ülle Leht" w:date="2025-07-11T13:11:00Z">
              <w:tcPr>
                <w:tcW w:w="1843" w:type="dxa"/>
              </w:tcPr>
            </w:tcPrChange>
          </w:tcPr>
          <w:p w14:paraId="7339C07D" w14:textId="1FAA8851" w:rsidR="00365233" w:rsidRPr="00BB7ED8" w:rsidDel="00D17FD3" w:rsidRDefault="00365233" w:rsidP="00365233">
            <w:pPr>
              <w:spacing w:after="0"/>
              <w:rPr>
                <w:del w:id="627" w:author="Ülle Leht" w:date="2025-07-11T13:11:00Z"/>
                <w:rFonts w:eastAsia="Times New Roman"/>
                <w:color w:val="000000"/>
                <w:szCs w:val="24"/>
                <w:lang w:eastAsia="et-EE"/>
              </w:rPr>
            </w:pPr>
            <w:ins w:id="628" w:author="Ülle Leht" w:date="2025-07-11T13:11:00Z">
              <w:r w:rsidRPr="00BB7ED8">
                <w:rPr>
                  <w:rFonts w:ascii="TimesNewRoman" w:eastAsia="TimesNewRoman" w:hAnsi="TimesNewRoman" w:cs="TimesNewRoman"/>
                  <w:color w:val="000000"/>
                  <w:szCs w:val="24"/>
                </w:rPr>
                <w:t>1</w:t>
              </w:r>
            </w:ins>
            <w:r w:rsidR="00266FC4">
              <w:rPr>
                <w:rFonts w:ascii="TimesNewRoman" w:eastAsia="TimesNewRoman" w:hAnsi="TimesNewRoman" w:cs="TimesNewRoman"/>
                <w:color w:val="000000"/>
                <w:szCs w:val="24"/>
              </w:rPr>
              <w:t> </w:t>
            </w:r>
            <w:ins w:id="629" w:author="Ülle Leht" w:date="2025-07-11T13:11:00Z">
              <w:r w:rsidRPr="00BB7ED8">
                <w:rPr>
                  <w:rFonts w:ascii="TimesNewRoman" w:eastAsia="TimesNewRoman" w:hAnsi="TimesNewRoman" w:cs="TimesNewRoman"/>
                  <w:color w:val="000000"/>
                  <w:szCs w:val="24"/>
                </w:rPr>
                <w:t>751</w:t>
              </w:r>
            </w:ins>
            <w:r w:rsidR="00266FC4">
              <w:rPr>
                <w:rFonts w:ascii="TimesNewRoman" w:eastAsia="TimesNewRoman" w:hAnsi="TimesNewRoman" w:cs="TimesNewRoman"/>
                <w:color w:val="000000"/>
                <w:szCs w:val="24"/>
              </w:rPr>
              <w:t> </w:t>
            </w:r>
            <w:ins w:id="630" w:author="Ülle Leht" w:date="2025-07-11T13:11:00Z">
              <w:r w:rsidRPr="00BB7ED8">
                <w:rPr>
                  <w:rFonts w:ascii="TimesNewRoman" w:eastAsia="TimesNewRoman" w:hAnsi="TimesNewRoman" w:cs="TimesNewRoman"/>
                  <w:color w:val="000000"/>
                  <w:szCs w:val="24"/>
                </w:rPr>
                <w:t>570</w:t>
              </w:r>
            </w:ins>
            <w:r w:rsidR="00266FC4">
              <w:rPr>
                <w:rFonts w:ascii="TimesNewRoman" w:eastAsia="TimesNewRoman" w:hAnsi="TimesNewRoman" w:cs="TimesNewRoman"/>
                <w:color w:val="000000"/>
                <w:szCs w:val="24"/>
              </w:rPr>
              <w:t>,</w:t>
            </w:r>
            <w:ins w:id="631" w:author="Ülle Leht" w:date="2025-07-11T13:11:00Z">
              <w:r w:rsidRPr="00BB7ED8">
                <w:rPr>
                  <w:rFonts w:ascii="TimesNewRoman" w:eastAsia="TimesNewRoman" w:hAnsi="TimesNewRoman" w:cs="TimesNewRoman"/>
                  <w:color w:val="000000"/>
                  <w:szCs w:val="24"/>
                </w:rPr>
                <w:t>84</w:t>
              </w:r>
            </w:ins>
            <w:del w:id="632" w:author="Ülle Leht" w:date="2025-07-11T13:11:00Z">
              <w:r w:rsidRPr="00BB7ED8" w:rsidDel="00D17FD3">
                <w:rPr>
                  <w:color w:val="000000"/>
                  <w:szCs w:val="24"/>
                </w:rPr>
                <w:delText>1 617 421,54</w:delText>
              </w:r>
            </w:del>
          </w:p>
          <w:p w14:paraId="163821B9" w14:textId="77777777" w:rsidR="00365233" w:rsidRPr="00BB7ED8" w:rsidRDefault="00365233" w:rsidP="00365233">
            <w:pPr>
              <w:rPr>
                <w:noProof/>
                <w:szCs w:val="24"/>
              </w:rPr>
            </w:pPr>
          </w:p>
        </w:tc>
        <w:tc>
          <w:tcPr>
            <w:tcW w:w="1842" w:type="dxa"/>
            <w:tcBorders>
              <w:top w:val="single" w:sz="4" w:space="0" w:color="000000"/>
              <w:left w:val="single" w:sz="4" w:space="0" w:color="000000"/>
              <w:bottom w:val="single" w:sz="4" w:space="0" w:color="000000"/>
              <w:right w:val="single" w:sz="4" w:space="0" w:color="000000"/>
            </w:tcBorders>
            <w:tcPrChange w:id="633" w:author="Ülle Leht" w:date="2025-07-11T13:11:00Z">
              <w:tcPr>
                <w:tcW w:w="1842" w:type="dxa"/>
              </w:tcPr>
            </w:tcPrChange>
          </w:tcPr>
          <w:p w14:paraId="02727407" w14:textId="3666FFB6" w:rsidR="00365233" w:rsidRPr="00BB7ED8" w:rsidRDefault="00365233" w:rsidP="00365233">
            <w:pPr>
              <w:rPr>
                <w:noProof/>
                <w:szCs w:val="24"/>
              </w:rPr>
            </w:pPr>
            <w:del w:id="634" w:author="Ülle Leht" w:date="2025-07-11T13:11:00Z">
              <w:r w:rsidRPr="00BB7ED8" w:rsidDel="00D17FD3">
                <w:rPr>
                  <w:noProof/>
                  <w:szCs w:val="24"/>
                </w:rPr>
                <w:delText>-</w:delText>
              </w:r>
            </w:del>
          </w:p>
        </w:tc>
        <w:tc>
          <w:tcPr>
            <w:tcW w:w="1985" w:type="dxa"/>
            <w:tcBorders>
              <w:top w:val="single" w:sz="4" w:space="0" w:color="000000"/>
              <w:left w:val="single" w:sz="4" w:space="0" w:color="000000"/>
              <w:bottom w:val="single" w:sz="4" w:space="0" w:color="000000"/>
              <w:right w:val="single" w:sz="4" w:space="0" w:color="000000"/>
            </w:tcBorders>
            <w:tcPrChange w:id="635" w:author="Ülle Leht" w:date="2025-07-11T13:11:00Z">
              <w:tcPr>
                <w:tcW w:w="1985" w:type="dxa"/>
              </w:tcPr>
            </w:tcPrChange>
          </w:tcPr>
          <w:p w14:paraId="7BD9DE65" w14:textId="286CB7CB" w:rsidR="00365233" w:rsidRPr="00BB7ED8" w:rsidRDefault="00365233" w:rsidP="00365233">
            <w:pPr>
              <w:rPr>
                <w:noProof/>
                <w:szCs w:val="24"/>
              </w:rPr>
            </w:pPr>
            <w:del w:id="636" w:author="Ülle Leht" w:date="2025-07-11T13:11:00Z">
              <w:r w:rsidRPr="00BB7ED8" w:rsidDel="00D17FD3">
                <w:rPr>
                  <w:noProof/>
                  <w:szCs w:val="24"/>
                </w:rPr>
                <w:delText>-</w:delText>
              </w:r>
            </w:del>
          </w:p>
        </w:tc>
        <w:tc>
          <w:tcPr>
            <w:tcW w:w="850" w:type="dxa"/>
            <w:tcBorders>
              <w:top w:val="single" w:sz="4" w:space="0" w:color="000000"/>
              <w:left w:val="single" w:sz="4" w:space="0" w:color="000000"/>
              <w:bottom w:val="single" w:sz="4" w:space="0" w:color="000000"/>
              <w:right w:val="single" w:sz="4" w:space="0" w:color="000000"/>
            </w:tcBorders>
            <w:tcPrChange w:id="637" w:author="Ülle Leht" w:date="2025-07-11T13:11:00Z">
              <w:tcPr>
                <w:tcW w:w="850" w:type="dxa"/>
              </w:tcPr>
            </w:tcPrChange>
          </w:tcPr>
          <w:p w14:paraId="7035CF30" w14:textId="6DD3B5F1" w:rsidR="00365233" w:rsidRPr="00BB7ED8" w:rsidRDefault="00365233" w:rsidP="00365233">
            <w:pPr>
              <w:rPr>
                <w:noProof/>
                <w:szCs w:val="24"/>
              </w:rPr>
            </w:pPr>
            <w:del w:id="638" w:author="Ülle Leht" w:date="2025-07-11T13:11:00Z">
              <w:r w:rsidRPr="00BB7ED8" w:rsidDel="00D17FD3">
                <w:rPr>
                  <w:noProof/>
                  <w:szCs w:val="24"/>
                </w:rPr>
                <w:delText>-</w:delText>
              </w:r>
            </w:del>
          </w:p>
        </w:tc>
        <w:tc>
          <w:tcPr>
            <w:tcW w:w="1560" w:type="dxa"/>
            <w:tcBorders>
              <w:top w:val="single" w:sz="4" w:space="0" w:color="000000"/>
              <w:left w:val="single" w:sz="4" w:space="0" w:color="000000"/>
              <w:bottom w:val="single" w:sz="4" w:space="0" w:color="000000"/>
              <w:right w:val="single" w:sz="4" w:space="0" w:color="000000"/>
            </w:tcBorders>
            <w:tcPrChange w:id="639" w:author="Ülle Leht" w:date="2025-07-11T13:11:00Z">
              <w:tcPr>
                <w:tcW w:w="1560" w:type="dxa"/>
              </w:tcPr>
            </w:tcPrChange>
          </w:tcPr>
          <w:p w14:paraId="4F8DAE91" w14:textId="1FD793CC" w:rsidR="00365233" w:rsidRPr="00BB7ED8" w:rsidDel="00D17FD3" w:rsidRDefault="00365233" w:rsidP="00365233">
            <w:pPr>
              <w:spacing w:after="0"/>
              <w:rPr>
                <w:del w:id="640" w:author="Ülle Leht" w:date="2025-07-11T13:11:00Z"/>
                <w:rFonts w:eastAsia="Times New Roman"/>
                <w:color w:val="000000"/>
                <w:szCs w:val="24"/>
                <w:lang w:eastAsia="et-EE"/>
              </w:rPr>
            </w:pPr>
            <w:ins w:id="641" w:author="Ülle Leht" w:date="2025-07-11T13:11:00Z">
              <w:r w:rsidRPr="00BB7ED8">
                <w:rPr>
                  <w:rFonts w:ascii="TimesNewRoman" w:eastAsia="TimesNewRoman" w:hAnsi="TimesNewRoman" w:cs="TimesNewRoman"/>
                  <w:color w:val="000000"/>
                  <w:szCs w:val="24"/>
                </w:rPr>
                <w:t>1</w:t>
              </w:r>
            </w:ins>
            <w:r w:rsidR="00266FC4">
              <w:rPr>
                <w:rFonts w:ascii="TimesNewRoman" w:eastAsia="TimesNewRoman" w:hAnsi="TimesNewRoman" w:cs="TimesNewRoman"/>
                <w:color w:val="000000"/>
                <w:szCs w:val="24"/>
              </w:rPr>
              <w:t> </w:t>
            </w:r>
            <w:ins w:id="642" w:author="Ülle Leht" w:date="2025-07-11T13:11:00Z">
              <w:r w:rsidRPr="00BB7ED8">
                <w:rPr>
                  <w:rFonts w:ascii="TimesNewRoman" w:eastAsia="TimesNewRoman" w:hAnsi="TimesNewRoman" w:cs="TimesNewRoman"/>
                  <w:color w:val="000000"/>
                  <w:szCs w:val="24"/>
                </w:rPr>
                <w:t>751</w:t>
              </w:r>
            </w:ins>
            <w:r w:rsidR="00266FC4">
              <w:rPr>
                <w:rFonts w:ascii="TimesNewRoman" w:eastAsia="TimesNewRoman" w:hAnsi="TimesNewRoman" w:cs="TimesNewRoman"/>
                <w:color w:val="000000"/>
                <w:szCs w:val="24"/>
              </w:rPr>
              <w:t> </w:t>
            </w:r>
            <w:ins w:id="643" w:author="Ülle Leht" w:date="2025-07-11T13:11:00Z">
              <w:r w:rsidRPr="00BB7ED8">
                <w:rPr>
                  <w:rFonts w:ascii="TimesNewRoman" w:eastAsia="TimesNewRoman" w:hAnsi="TimesNewRoman" w:cs="TimesNewRoman"/>
                  <w:color w:val="000000"/>
                  <w:szCs w:val="24"/>
                </w:rPr>
                <w:t>570</w:t>
              </w:r>
            </w:ins>
            <w:r w:rsidR="00266FC4">
              <w:rPr>
                <w:rFonts w:ascii="TimesNewRoman" w:eastAsia="TimesNewRoman" w:hAnsi="TimesNewRoman" w:cs="TimesNewRoman"/>
                <w:color w:val="000000"/>
                <w:szCs w:val="24"/>
              </w:rPr>
              <w:t>,</w:t>
            </w:r>
            <w:ins w:id="644" w:author="Ülle Leht" w:date="2025-07-11T13:11:00Z">
              <w:r w:rsidRPr="00BB7ED8">
                <w:rPr>
                  <w:rFonts w:ascii="TimesNewRoman" w:eastAsia="TimesNewRoman" w:hAnsi="TimesNewRoman" w:cs="TimesNewRoman"/>
                  <w:color w:val="000000"/>
                  <w:szCs w:val="24"/>
                </w:rPr>
                <w:t>84</w:t>
              </w:r>
            </w:ins>
            <w:del w:id="645" w:author="Ülle Leht" w:date="2025-07-11T13:11:00Z">
              <w:r w:rsidRPr="00BB7ED8" w:rsidDel="00D17FD3">
                <w:rPr>
                  <w:color w:val="000000"/>
                  <w:szCs w:val="24"/>
                </w:rPr>
                <w:delText>1 617 421,54</w:delText>
              </w:r>
            </w:del>
          </w:p>
          <w:p w14:paraId="5B5A5700" w14:textId="77777777" w:rsidR="00365233" w:rsidRPr="00BB7ED8" w:rsidRDefault="00365233" w:rsidP="00365233">
            <w:pPr>
              <w:rPr>
                <w:noProof/>
                <w:szCs w:val="24"/>
              </w:rPr>
            </w:pPr>
          </w:p>
        </w:tc>
        <w:tc>
          <w:tcPr>
            <w:tcW w:w="1667" w:type="dxa"/>
            <w:tcPrChange w:id="646" w:author="Ülle Leht" w:date="2025-07-11T13:11:00Z">
              <w:tcPr>
                <w:tcW w:w="1667" w:type="dxa"/>
              </w:tcPr>
            </w:tcPrChange>
          </w:tcPr>
          <w:p w14:paraId="33C890DD" w14:textId="5F2B71E0" w:rsidR="00365233" w:rsidRPr="00BD6BE9" w:rsidRDefault="00365233" w:rsidP="00365233">
            <w:pPr>
              <w:rPr>
                <w:noProof/>
                <w:sz w:val="20"/>
              </w:rPr>
            </w:pPr>
            <w:r w:rsidRPr="00BD6BE9">
              <w:rPr>
                <w:noProof/>
                <w:sz w:val="20"/>
              </w:rPr>
              <w:t>100</w:t>
            </w:r>
          </w:p>
        </w:tc>
      </w:tr>
      <w:tr w:rsidR="00ED1421" w:rsidRPr="00845A73" w14:paraId="34338222" w14:textId="77777777" w:rsidTr="00C3507A">
        <w:trPr>
          <w:jc w:val="center"/>
        </w:trPr>
        <w:tc>
          <w:tcPr>
            <w:tcW w:w="1413" w:type="dxa"/>
            <w:gridSpan w:val="2"/>
          </w:tcPr>
          <w:p w14:paraId="475E0158" w14:textId="0E30E530" w:rsidR="00ED1421" w:rsidRPr="00BD6BE9" w:rsidRDefault="00ED1421" w:rsidP="00C3507A">
            <w:pPr>
              <w:jc w:val="left"/>
              <w:rPr>
                <w:sz w:val="20"/>
              </w:rPr>
            </w:pPr>
            <w:r w:rsidRPr="00BD6BE9">
              <w:rPr>
                <w:sz w:val="20"/>
              </w:rPr>
              <w:t>Ühissätete määruse artikli</w:t>
            </w:r>
            <w:r w:rsidR="00906F94">
              <w:rPr>
                <w:sz w:val="20"/>
              </w:rPr>
              <w:t> </w:t>
            </w:r>
            <w:r w:rsidRPr="00BD6BE9">
              <w:rPr>
                <w:sz w:val="20"/>
              </w:rPr>
              <w:t>37 kohane tehniline abi</w:t>
            </w:r>
          </w:p>
        </w:tc>
        <w:tc>
          <w:tcPr>
            <w:tcW w:w="2410" w:type="dxa"/>
          </w:tcPr>
          <w:p w14:paraId="7C6654BF" w14:textId="53739F7B" w:rsidR="00ED1421" w:rsidRPr="00BD6BE9" w:rsidRDefault="00E87D6B" w:rsidP="005757BD">
            <w:pPr>
              <w:rPr>
                <w:sz w:val="20"/>
              </w:rPr>
            </w:pPr>
            <w:r w:rsidRPr="00BD6BE9">
              <w:rPr>
                <w:sz w:val="20"/>
              </w:rPr>
              <w:t>-</w:t>
            </w:r>
          </w:p>
        </w:tc>
        <w:tc>
          <w:tcPr>
            <w:tcW w:w="2126" w:type="dxa"/>
          </w:tcPr>
          <w:p w14:paraId="7CCE2409" w14:textId="15BA1138" w:rsidR="00ED1421" w:rsidRPr="00BD6BE9" w:rsidRDefault="00E87D6B" w:rsidP="005757BD">
            <w:pPr>
              <w:rPr>
                <w:noProof/>
                <w:sz w:val="20"/>
              </w:rPr>
            </w:pPr>
            <w:r w:rsidRPr="00BD6BE9">
              <w:rPr>
                <w:noProof/>
                <w:sz w:val="20"/>
              </w:rPr>
              <w:t>-</w:t>
            </w:r>
          </w:p>
        </w:tc>
        <w:tc>
          <w:tcPr>
            <w:tcW w:w="1843" w:type="dxa"/>
          </w:tcPr>
          <w:p w14:paraId="0B4968D4" w14:textId="1E335B86" w:rsidR="00ED1421" w:rsidRPr="00BB7ED8" w:rsidRDefault="00E87D6B" w:rsidP="005757BD">
            <w:pPr>
              <w:rPr>
                <w:noProof/>
                <w:szCs w:val="24"/>
              </w:rPr>
            </w:pPr>
            <w:r w:rsidRPr="00BB7ED8">
              <w:rPr>
                <w:noProof/>
                <w:szCs w:val="24"/>
              </w:rPr>
              <w:t>-</w:t>
            </w:r>
          </w:p>
        </w:tc>
        <w:tc>
          <w:tcPr>
            <w:tcW w:w="1842" w:type="dxa"/>
          </w:tcPr>
          <w:p w14:paraId="1A4754BA" w14:textId="334AF6C7" w:rsidR="00ED1421" w:rsidRPr="00BB7ED8" w:rsidRDefault="00E87D6B" w:rsidP="005757BD">
            <w:pPr>
              <w:rPr>
                <w:noProof/>
                <w:szCs w:val="24"/>
              </w:rPr>
            </w:pPr>
            <w:r w:rsidRPr="00BB7ED8">
              <w:rPr>
                <w:noProof/>
                <w:szCs w:val="24"/>
              </w:rPr>
              <w:t>-</w:t>
            </w:r>
          </w:p>
        </w:tc>
        <w:tc>
          <w:tcPr>
            <w:tcW w:w="1985" w:type="dxa"/>
          </w:tcPr>
          <w:p w14:paraId="3D8A1087" w14:textId="5DE9F4A0" w:rsidR="00ED1421" w:rsidRPr="00BB7ED8" w:rsidRDefault="00E87D6B" w:rsidP="005757BD">
            <w:pPr>
              <w:rPr>
                <w:noProof/>
                <w:szCs w:val="24"/>
              </w:rPr>
            </w:pPr>
            <w:r w:rsidRPr="00BB7ED8">
              <w:rPr>
                <w:noProof/>
                <w:szCs w:val="24"/>
              </w:rPr>
              <w:t>-</w:t>
            </w:r>
          </w:p>
        </w:tc>
        <w:tc>
          <w:tcPr>
            <w:tcW w:w="850" w:type="dxa"/>
          </w:tcPr>
          <w:p w14:paraId="74A8E448" w14:textId="735A9123" w:rsidR="00ED1421" w:rsidRPr="00BB7ED8" w:rsidRDefault="00E87D6B" w:rsidP="005757BD">
            <w:pPr>
              <w:rPr>
                <w:noProof/>
                <w:szCs w:val="24"/>
              </w:rPr>
            </w:pPr>
            <w:r w:rsidRPr="00BB7ED8">
              <w:rPr>
                <w:noProof/>
                <w:szCs w:val="24"/>
              </w:rPr>
              <w:t>-</w:t>
            </w:r>
          </w:p>
        </w:tc>
        <w:tc>
          <w:tcPr>
            <w:tcW w:w="1560" w:type="dxa"/>
          </w:tcPr>
          <w:p w14:paraId="0E4A84D0" w14:textId="747EE4F2" w:rsidR="00ED1421" w:rsidRPr="00BB7ED8" w:rsidRDefault="00E87D6B" w:rsidP="005757BD">
            <w:pPr>
              <w:rPr>
                <w:noProof/>
                <w:szCs w:val="24"/>
              </w:rPr>
            </w:pPr>
            <w:r w:rsidRPr="00BB7ED8">
              <w:rPr>
                <w:noProof/>
                <w:szCs w:val="24"/>
              </w:rPr>
              <w:t>-</w:t>
            </w:r>
          </w:p>
        </w:tc>
        <w:tc>
          <w:tcPr>
            <w:tcW w:w="1667" w:type="dxa"/>
          </w:tcPr>
          <w:p w14:paraId="5BD5CD58" w14:textId="43221438" w:rsidR="00ED1421" w:rsidRPr="00BD6BE9" w:rsidRDefault="00E87D6B" w:rsidP="005757BD">
            <w:pPr>
              <w:rPr>
                <w:noProof/>
                <w:sz w:val="20"/>
              </w:rPr>
            </w:pPr>
            <w:r w:rsidRPr="00BD6BE9">
              <w:rPr>
                <w:noProof/>
                <w:sz w:val="20"/>
              </w:rPr>
              <w:t>-</w:t>
            </w:r>
          </w:p>
        </w:tc>
      </w:tr>
      <w:tr w:rsidR="00365233" w:rsidRPr="00845A73" w14:paraId="5B911082" w14:textId="77777777" w:rsidTr="00C3507A">
        <w:trPr>
          <w:jc w:val="center"/>
        </w:trPr>
        <w:tc>
          <w:tcPr>
            <w:tcW w:w="1413" w:type="dxa"/>
            <w:gridSpan w:val="2"/>
          </w:tcPr>
          <w:p w14:paraId="0B03816E" w14:textId="2BFB8310" w:rsidR="00365233" w:rsidRPr="00BD6BE9" w:rsidRDefault="00365233" w:rsidP="00365233">
            <w:pPr>
              <w:jc w:val="left"/>
              <w:rPr>
                <w:sz w:val="20"/>
              </w:rPr>
            </w:pPr>
            <w:r w:rsidRPr="00BD6BE9">
              <w:rPr>
                <w:sz w:val="20"/>
              </w:rPr>
              <w:t>Kogusumma</w:t>
            </w:r>
          </w:p>
        </w:tc>
        <w:tc>
          <w:tcPr>
            <w:tcW w:w="2410" w:type="dxa"/>
          </w:tcPr>
          <w:p w14:paraId="208908D8" w14:textId="77777777" w:rsidR="00365233" w:rsidRPr="00BD6BE9" w:rsidRDefault="00365233" w:rsidP="00365233">
            <w:pPr>
              <w:rPr>
                <w:sz w:val="20"/>
              </w:rPr>
            </w:pPr>
          </w:p>
        </w:tc>
        <w:tc>
          <w:tcPr>
            <w:tcW w:w="2126" w:type="dxa"/>
          </w:tcPr>
          <w:p w14:paraId="4424FC91" w14:textId="55771E83" w:rsidR="00365233" w:rsidRPr="00BD6BE9" w:rsidRDefault="00365233" w:rsidP="00365233">
            <w:pPr>
              <w:rPr>
                <w:noProof/>
                <w:sz w:val="20"/>
              </w:rPr>
            </w:pPr>
          </w:p>
        </w:tc>
        <w:tc>
          <w:tcPr>
            <w:tcW w:w="1843" w:type="dxa"/>
          </w:tcPr>
          <w:p w14:paraId="07361CCA" w14:textId="56300C03" w:rsidR="00365233" w:rsidRPr="00BB7ED8" w:rsidDel="000F004F" w:rsidRDefault="00365233" w:rsidP="00365233">
            <w:pPr>
              <w:spacing w:after="0"/>
              <w:rPr>
                <w:del w:id="647" w:author="Ülle Leht" w:date="2025-07-11T13:12:00Z"/>
                <w:rFonts w:eastAsia="Times New Roman"/>
                <w:color w:val="000000"/>
                <w:szCs w:val="24"/>
                <w:lang w:eastAsia="et-EE"/>
              </w:rPr>
            </w:pPr>
            <w:ins w:id="648" w:author="Ülle Leht" w:date="2025-07-11T13:12:00Z">
              <w:r w:rsidRPr="00BB7ED8">
                <w:rPr>
                  <w:rFonts w:ascii="TimesNewRoman" w:eastAsia="TimesNewRoman" w:hAnsi="TimesNewRoman" w:cs="TimesNewRoman"/>
                  <w:color w:val="000000"/>
                  <w:szCs w:val="24"/>
                </w:rPr>
                <w:t>30</w:t>
              </w:r>
            </w:ins>
            <w:r w:rsidR="00266FC4">
              <w:rPr>
                <w:rFonts w:ascii="TimesNewRoman" w:eastAsia="TimesNewRoman" w:hAnsi="TimesNewRoman" w:cs="TimesNewRoman"/>
                <w:color w:val="000000"/>
                <w:szCs w:val="24"/>
              </w:rPr>
              <w:t> </w:t>
            </w:r>
            <w:ins w:id="649" w:author="Ülle Leht" w:date="2025-07-11T13:12:00Z">
              <w:r w:rsidRPr="00BB7ED8">
                <w:rPr>
                  <w:rFonts w:ascii="TimesNewRoman" w:eastAsia="TimesNewRoman" w:hAnsi="TimesNewRoman" w:cs="TimesNewRoman"/>
                  <w:color w:val="000000"/>
                  <w:szCs w:val="24"/>
                </w:rPr>
                <w:t>944</w:t>
              </w:r>
            </w:ins>
            <w:r w:rsidR="00266FC4">
              <w:rPr>
                <w:rFonts w:ascii="TimesNewRoman" w:eastAsia="TimesNewRoman" w:hAnsi="TimesNewRoman" w:cs="TimesNewRoman"/>
                <w:color w:val="000000"/>
                <w:szCs w:val="24"/>
              </w:rPr>
              <w:t> </w:t>
            </w:r>
            <w:ins w:id="650" w:author="Ülle Leht" w:date="2025-07-11T13:12:00Z">
              <w:r w:rsidRPr="00BB7ED8">
                <w:rPr>
                  <w:rFonts w:ascii="TimesNewRoman" w:eastAsia="TimesNewRoman" w:hAnsi="TimesNewRoman" w:cs="TimesNewRoman"/>
                  <w:color w:val="000000"/>
                  <w:szCs w:val="24"/>
                </w:rPr>
                <w:t>418</w:t>
              </w:r>
            </w:ins>
            <w:r w:rsidR="00266FC4">
              <w:rPr>
                <w:rFonts w:ascii="TimesNewRoman" w:eastAsia="TimesNewRoman" w:hAnsi="TimesNewRoman" w:cs="TimesNewRoman"/>
                <w:color w:val="000000"/>
                <w:szCs w:val="24"/>
              </w:rPr>
              <w:t>,</w:t>
            </w:r>
            <w:ins w:id="651" w:author="Ülle Leht" w:date="2025-07-11T13:12:00Z">
              <w:r w:rsidRPr="00BB7ED8">
                <w:rPr>
                  <w:rFonts w:ascii="TimesNewRoman" w:eastAsia="TimesNewRoman" w:hAnsi="TimesNewRoman" w:cs="TimesNewRoman"/>
                  <w:color w:val="000000"/>
                  <w:szCs w:val="24"/>
                </w:rPr>
                <w:t>30</w:t>
              </w:r>
            </w:ins>
            <w:del w:id="652" w:author="Ülle Leht" w:date="2025-07-11T13:12:00Z">
              <w:r w:rsidRPr="00BB7ED8" w:rsidDel="000F004F">
                <w:rPr>
                  <w:color w:val="000000"/>
                  <w:szCs w:val="24"/>
                </w:rPr>
                <w:delText>28 574 447,3</w:delText>
              </w:r>
            </w:del>
          </w:p>
          <w:p w14:paraId="59FA260F" w14:textId="77777777" w:rsidR="00365233" w:rsidRPr="00BB7ED8" w:rsidRDefault="00365233" w:rsidP="00365233">
            <w:pPr>
              <w:rPr>
                <w:noProof/>
                <w:szCs w:val="24"/>
              </w:rPr>
            </w:pPr>
          </w:p>
        </w:tc>
        <w:tc>
          <w:tcPr>
            <w:tcW w:w="1842" w:type="dxa"/>
          </w:tcPr>
          <w:p w14:paraId="3A7BEB1D" w14:textId="3BF95B0A" w:rsidR="00365233" w:rsidRPr="00BB7ED8" w:rsidDel="000F004F" w:rsidRDefault="00365233" w:rsidP="00365233">
            <w:pPr>
              <w:spacing w:after="0"/>
              <w:rPr>
                <w:del w:id="653" w:author="Ülle Leht" w:date="2025-07-11T13:12:00Z"/>
                <w:rFonts w:eastAsia="Times New Roman"/>
                <w:color w:val="000000"/>
                <w:szCs w:val="24"/>
                <w:lang w:eastAsia="et-EE"/>
              </w:rPr>
            </w:pPr>
            <w:ins w:id="654" w:author="Ülle Leht" w:date="2025-07-11T13:12:00Z">
              <w:r w:rsidRPr="00BB7ED8">
                <w:rPr>
                  <w:rFonts w:ascii="TimesNewRoman" w:eastAsia="TimesNewRoman" w:hAnsi="TimesNewRoman" w:cs="TimesNewRoman"/>
                  <w:color w:val="000000"/>
                  <w:szCs w:val="24"/>
                </w:rPr>
                <w:t>9</w:t>
              </w:r>
            </w:ins>
            <w:r w:rsidR="00266FC4">
              <w:rPr>
                <w:rFonts w:ascii="TimesNewRoman" w:eastAsia="TimesNewRoman" w:hAnsi="TimesNewRoman" w:cs="TimesNewRoman"/>
                <w:color w:val="000000"/>
                <w:szCs w:val="24"/>
              </w:rPr>
              <w:t> </w:t>
            </w:r>
            <w:ins w:id="655" w:author="Ülle Leht" w:date="2025-07-11T13:12:00Z">
              <w:r w:rsidRPr="00BB7ED8">
                <w:rPr>
                  <w:rFonts w:ascii="TimesNewRoman" w:eastAsia="TimesNewRoman" w:hAnsi="TimesNewRoman" w:cs="TimesNewRoman"/>
                  <w:color w:val="000000"/>
                  <w:szCs w:val="24"/>
                </w:rPr>
                <w:t>538</w:t>
              </w:r>
            </w:ins>
            <w:r w:rsidR="00266FC4">
              <w:rPr>
                <w:rFonts w:ascii="TimesNewRoman" w:eastAsia="TimesNewRoman" w:hAnsi="TimesNewRoman" w:cs="TimesNewRoman"/>
                <w:color w:val="000000"/>
                <w:szCs w:val="24"/>
              </w:rPr>
              <w:t> </w:t>
            </w:r>
            <w:ins w:id="656" w:author="Ülle Leht" w:date="2025-07-11T13:12:00Z">
              <w:r w:rsidRPr="00BB7ED8">
                <w:rPr>
                  <w:rFonts w:ascii="TimesNewRoman" w:eastAsia="TimesNewRoman" w:hAnsi="TimesNewRoman" w:cs="TimesNewRoman"/>
                  <w:color w:val="000000"/>
                  <w:szCs w:val="24"/>
                </w:rPr>
                <w:t>511</w:t>
              </w:r>
            </w:ins>
            <w:r w:rsidR="00266FC4">
              <w:rPr>
                <w:rFonts w:ascii="TimesNewRoman" w:eastAsia="TimesNewRoman" w:hAnsi="TimesNewRoman" w:cs="TimesNewRoman"/>
                <w:color w:val="000000"/>
                <w:szCs w:val="24"/>
              </w:rPr>
              <w:t>,</w:t>
            </w:r>
            <w:ins w:id="657" w:author="Ülle Leht" w:date="2025-07-11T13:12:00Z">
              <w:r w:rsidRPr="00BB7ED8">
                <w:rPr>
                  <w:rFonts w:ascii="TimesNewRoman" w:eastAsia="TimesNewRoman" w:hAnsi="TimesNewRoman" w:cs="TimesNewRoman"/>
                  <w:color w:val="000000"/>
                  <w:szCs w:val="24"/>
                </w:rPr>
                <w:t>35</w:t>
              </w:r>
            </w:ins>
            <w:del w:id="658" w:author="Ülle Leht" w:date="2025-07-11T13:12:00Z">
              <w:r w:rsidRPr="00BB7ED8" w:rsidDel="000F004F">
                <w:rPr>
                  <w:color w:val="000000"/>
                  <w:szCs w:val="24"/>
                </w:rPr>
                <w:delText>8 793 237,55</w:delText>
              </w:r>
            </w:del>
          </w:p>
          <w:p w14:paraId="6C92F00D" w14:textId="77777777" w:rsidR="00365233" w:rsidRPr="00BB7ED8" w:rsidRDefault="00365233" w:rsidP="00365233">
            <w:pPr>
              <w:rPr>
                <w:noProof/>
                <w:szCs w:val="24"/>
              </w:rPr>
            </w:pPr>
          </w:p>
        </w:tc>
        <w:tc>
          <w:tcPr>
            <w:tcW w:w="1985" w:type="dxa"/>
          </w:tcPr>
          <w:p w14:paraId="0480AFCB" w14:textId="0ECDA55C" w:rsidR="00365233" w:rsidRPr="00BB7ED8" w:rsidDel="000F004F" w:rsidRDefault="00365233" w:rsidP="00365233">
            <w:pPr>
              <w:spacing w:after="0"/>
              <w:rPr>
                <w:del w:id="659" w:author="Ülle Leht" w:date="2025-07-11T13:12:00Z"/>
                <w:rFonts w:eastAsia="Times New Roman"/>
                <w:color w:val="000000"/>
                <w:szCs w:val="24"/>
                <w:lang w:eastAsia="et-EE"/>
              </w:rPr>
            </w:pPr>
            <w:ins w:id="660" w:author="Ülle Leht" w:date="2025-07-11T13:12:00Z">
              <w:r w:rsidRPr="00BB7ED8">
                <w:rPr>
                  <w:rFonts w:ascii="TimesNewRoman" w:eastAsia="TimesNewRoman" w:hAnsi="TimesNewRoman" w:cs="TimesNewRoman"/>
                  <w:color w:val="000000"/>
                  <w:szCs w:val="24"/>
                </w:rPr>
                <w:t>9</w:t>
              </w:r>
            </w:ins>
            <w:r w:rsidR="00266FC4">
              <w:rPr>
                <w:rFonts w:ascii="TimesNewRoman" w:eastAsia="TimesNewRoman" w:hAnsi="TimesNewRoman" w:cs="TimesNewRoman"/>
                <w:color w:val="000000"/>
                <w:szCs w:val="24"/>
              </w:rPr>
              <w:t> </w:t>
            </w:r>
            <w:ins w:id="661" w:author="Ülle Leht" w:date="2025-07-11T13:12:00Z">
              <w:r w:rsidRPr="00BB7ED8">
                <w:rPr>
                  <w:rFonts w:ascii="TimesNewRoman" w:eastAsia="TimesNewRoman" w:hAnsi="TimesNewRoman" w:cs="TimesNewRoman"/>
                  <w:color w:val="000000"/>
                  <w:szCs w:val="24"/>
                </w:rPr>
                <w:t>538</w:t>
              </w:r>
            </w:ins>
            <w:r w:rsidR="00266FC4">
              <w:rPr>
                <w:rFonts w:ascii="TimesNewRoman" w:eastAsia="TimesNewRoman" w:hAnsi="TimesNewRoman" w:cs="TimesNewRoman"/>
                <w:color w:val="000000"/>
                <w:szCs w:val="24"/>
              </w:rPr>
              <w:t> </w:t>
            </w:r>
            <w:ins w:id="662" w:author="Ülle Leht" w:date="2025-07-11T13:12:00Z">
              <w:r w:rsidRPr="00BB7ED8">
                <w:rPr>
                  <w:rFonts w:ascii="TimesNewRoman" w:eastAsia="TimesNewRoman" w:hAnsi="TimesNewRoman" w:cs="TimesNewRoman"/>
                  <w:color w:val="000000"/>
                  <w:szCs w:val="24"/>
                </w:rPr>
                <w:t>511</w:t>
              </w:r>
            </w:ins>
            <w:r w:rsidR="00266FC4">
              <w:rPr>
                <w:rFonts w:ascii="TimesNewRoman" w:eastAsia="TimesNewRoman" w:hAnsi="TimesNewRoman" w:cs="TimesNewRoman"/>
                <w:color w:val="000000"/>
                <w:szCs w:val="24"/>
              </w:rPr>
              <w:t>,</w:t>
            </w:r>
            <w:ins w:id="663" w:author="Ülle Leht" w:date="2025-07-11T13:12:00Z">
              <w:r w:rsidRPr="00BB7ED8">
                <w:rPr>
                  <w:rFonts w:ascii="TimesNewRoman" w:eastAsia="TimesNewRoman" w:hAnsi="TimesNewRoman" w:cs="TimesNewRoman"/>
                  <w:color w:val="000000"/>
                  <w:szCs w:val="24"/>
                </w:rPr>
                <w:t>35</w:t>
              </w:r>
            </w:ins>
            <w:del w:id="664" w:author="Ülle Leht" w:date="2025-07-11T13:12:00Z">
              <w:r w:rsidRPr="00BB7ED8" w:rsidDel="000F004F">
                <w:rPr>
                  <w:color w:val="000000"/>
                  <w:szCs w:val="24"/>
                </w:rPr>
                <w:delText>8 793 237,55</w:delText>
              </w:r>
            </w:del>
          </w:p>
          <w:p w14:paraId="5C10246C" w14:textId="77777777" w:rsidR="00365233" w:rsidRPr="00BB7ED8" w:rsidRDefault="00365233" w:rsidP="00365233">
            <w:pPr>
              <w:spacing w:after="0"/>
              <w:rPr>
                <w:noProof/>
                <w:szCs w:val="24"/>
              </w:rPr>
            </w:pPr>
          </w:p>
        </w:tc>
        <w:tc>
          <w:tcPr>
            <w:tcW w:w="850" w:type="dxa"/>
          </w:tcPr>
          <w:p w14:paraId="72522D41" w14:textId="0B0B820D" w:rsidR="00365233" w:rsidRPr="00BB7ED8" w:rsidRDefault="00365233" w:rsidP="00365233">
            <w:pPr>
              <w:rPr>
                <w:noProof/>
                <w:szCs w:val="24"/>
              </w:rPr>
            </w:pPr>
            <w:ins w:id="665" w:author="Ülle Leht" w:date="2025-07-11T13:12:00Z">
              <w:r w:rsidRPr="00BB7ED8">
                <w:rPr>
                  <w:rFonts w:ascii="TimesNewRoman" w:eastAsia="TimesNewRoman" w:hAnsi="TimesNewRoman" w:cs="TimesNewRoman"/>
                  <w:color w:val="000000"/>
                  <w:szCs w:val="24"/>
                </w:rPr>
                <w:t>0.00</w:t>
              </w:r>
            </w:ins>
            <w:del w:id="666" w:author="Ülle Leht" w:date="2025-07-11T13:12:00Z">
              <w:r w:rsidRPr="00BB7ED8" w:rsidDel="000F004F">
                <w:rPr>
                  <w:noProof/>
                  <w:szCs w:val="24"/>
                </w:rPr>
                <w:delText>-</w:delText>
              </w:r>
            </w:del>
          </w:p>
        </w:tc>
        <w:tc>
          <w:tcPr>
            <w:tcW w:w="1560" w:type="dxa"/>
          </w:tcPr>
          <w:p w14:paraId="559F17A4" w14:textId="6B054369" w:rsidR="00365233" w:rsidRPr="00BB7ED8" w:rsidRDefault="00365233" w:rsidP="00365233">
            <w:pPr>
              <w:rPr>
                <w:noProof/>
                <w:szCs w:val="24"/>
              </w:rPr>
            </w:pPr>
            <w:ins w:id="667" w:author="Ülle Leht" w:date="2025-07-11T13:12:00Z">
              <w:r w:rsidRPr="00BB7ED8">
                <w:rPr>
                  <w:rFonts w:ascii="TimesNewRoman" w:eastAsia="TimesNewRoman" w:hAnsi="TimesNewRoman" w:cs="TimesNewRoman"/>
                  <w:color w:val="000000"/>
                  <w:szCs w:val="24"/>
                </w:rPr>
                <w:t>40</w:t>
              </w:r>
            </w:ins>
            <w:r w:rsidR="00266FC4">
              <w:rPr>
                <w:rFonts w:ascii="TimesNewRoman" w:eastAsia="TimesNewRoman" w:hAnsi="TimesNewRoman" w:cs="TimesNewRoman"/>
                <w:color w:val="000000"/>
                <w:szCs w:val="24"/>
              </w:rPr>
              <w:t> </w:t>
            </w:r>
            <w:ins w:id="668" w:author="Ülle Leht" w:date="2025-07-11T13:12:00Z">
              <w:r w:rsidRPr="00BB7ED8">
                <w:rPr>
                  <w:rFonts w:ascii="TimesNewRoman" w:eastAsia="TimesNewRoman" w:hAnsi="TimesNewRoman" w:cs="TimesNewRoman"/>
                  <w:color w:val="000000"/>
                  <w:szCs w:val="24"/>
                </w:rPr>
                <w:t>482</w:t>
              </w:r>
            </w:ins>
            <w:r w:rsidR="00266FC4">
              <w:rPr>
                <w:rFonts w:ascii="TimesNewRoman" w:eastAsia="TimesNewRoman" w:hAnsi="TimesNewRoman" w:cs="TimesNewRoman"/>
                <w:color w:val="000000"/>
                <w:szCs w:val="24"/>
              </w:rPr>
              <w:t> </w:t>
            </w:r>
            <w:ins w:id="669" w:author="Ülle Leht" w:date="2025-07-11T13:12:00Z">
              <w:r w:rsidRPr="00BB7ED8">
                <w:rPr>
                  <w:rFonts w:ascii="TimesNewRoman" w:eastAsia="TimesNewRoman" w:hAnsi="TimesNewRoman" w:cs="TimesNewRoman"/>
                  <w:color w:val="000000"/>
                  <w:szCs w:val="24"/>
                </w:rPr>
                <w:t>929</w:t>
              </w:r>
            </w:ins>
            <w:r w:rsidR="00266FC4">
              <w:rPr>
                <w:rFonts w:ascii="TimesNewRoman" w:eastAsia="TimesNewRoman" w:hAnsi="TimesNewRoman" w:cs="TimesNewRoman"/>
                <w:color w:val="000000"/>
                <w:szCs w:val="24"/>
              </w:rPr>
              <w:t>,</w:t>
            </w:r>
            <w:ins w:id="670" w:author="Ülle Leht" w:date="2025-07-11T13:12:00Z">
              <w:r w:rsidRPr="00BB7ED8">
                <w:rPr>
                  <w:rFonts w:ascii="TimesNewRoman" w:eastAsia="TimesNewRoman" w:hAnsi="TimesNewRoman" w:cs="TimesNewRoman"/>
                  <w:color w:val="000000"/>
                  <w:szCs w:val="24"/>
                </w:rPr>
                <w:t>65</w:t>
              </w:r>
            </w:ins>
            <w:del w:id="671" w:author="Ülle Leht" w:date="2025-07-11T13:12:00Z">
              <w:r w:rsidRPr="00BB7ED8" w:rsidDel="000F004F">
                <w:rPr>
                  <w:noProof/>
                  <w:szCs w:val="24"/>
                </w:rPr>
                <w:delText>37 367 684,85</w:delText>
              </w:r>
            </w:del>
          </w:p>
        </w:tc>
        <w:tc>
          <w:tcPr>
            <w:tcW w:w="1667" w:type="dxa"/>
            <w:shd w:val="clear" w:color="auto" w:fill="D9D9D9" w:themeFill="background1" w:themeFillShade="D9"/>
          </w:tcPr>
          <w:p w14:paraId="535AC053" w14:textId="77777777" w:rsidR="00365233" w:rsidRPr="00BD6BE9" w:rsidRDefault="00365233" w:rsidP="00365233">
            <w:pPr>
              <w:rPr>
                <w:noProof/>
                <w:sz w:val="20"/>
              </w:rPr>
            </w:pPr>
          </w:p>
        </w:tc>
      </w:tr>
    </w:tbl>
    <w:p w14:paraId="2A6663E0" w14:textId="351240DF" w:rsidR="002529A2" w:rsidRPr="00845A73" w:rsidRDefault="002529A2" w:rsidP="005757BD">
      <w:pPr>
        <w:rPr>
          <w:noProof/>
          <w:szCs w:val="24"/>
        </w:rPr>
      </w:pPr>
    </w:p>
    <w:p w14:paraId="4ACD3263" w14:textId="77777777" w:rsidR="004E7310" w:rsidRDefault="004E7310">
      <w:pPr>
        <w:spacing w:before="0" w:after="200" w:line="276" w:lineRule="auto"/>
        <w:jc w:val="left"/>
        <w:rPr>
          <w:b/>
          <w:bCs/>
          <w:noProof/>
          <w:szCs w:val="24"/>
        </w:rPr>
      </w:pPr>
      <w:r>
        <w:rPr>
          <w:b/>
          <w:bCs/>
          <w:noProof/>
          <w:szCs w:val="24"/>
        </w:rPr>
        <w:br w:type="page"/>
      </w:r>
    </w:p>
    <w:p w14:paraId="4CBA9C84" w14:textId="7918E319" w:rsidR="00B95BF0" w:rsidRDefault="002529A2" w:rsidP="005757BD">
      <w:pPr>
        <w:rPr>
          <w:noProof/>
          <w:szCs w:val="24"/>
        </w:rPr>
      </w:pPr>
      <w:r w:rsidRPr="00A730C2">
        <w:rPr>
          <w:b/>
          <w:bCs/>
          <w:noProof/>
          <w:szCs w:val="24"/>
        </w:rPr>
        <w:lastRenderedPageBreak/>
        <w:t>3.</w:t>
      </w:r>
      <w:r w:rsidR="00BA167A" w:rsidRPr="00A730C2">
        <w:rPr>
          <w:b/>
          <w:bCs/>
          <w:noProof/>
          <w:szCs w:val="24"/>
        </w:rPr>
        <w:t>3.</w:t>
      </w:r>
      <w:r w:rsidRPr="00A730C2">
        <w:rPr>
          <w:b/>
          <w:bCs/>
          <w:noProof/>
          <w:szCs w:val="24"/>
        </w:rPr>
        <w:t xml:space="preserve"> Ümberpaigutamised</w:t>
      </w:r>
    </w:p>
    <w:p w14:paraId="3854B852" w14:textId="7816E5FD" w:rsidR="00B95BF0" w:rsidRPr="00A730C2" w:rsidRDefault="00B95BF0" w:rsidP="005757BD">
      <w:pPr>
        <w:rPr>
          <w:b/>
          <w:noProof/>
          <w:szCs w:val="24"/>
        </w:rPr>
      </w:pPr>
      <w:r>
        <w:rPr>
          <w:noProof/>
          <w:szCs w:val="24"/>
        </w:rPr>
        <w:t>ISFist teistesse fondidesse ja teistest fondidest ISFi ümbe</w:t>
      </w:r>
      <w:r w:rsidR="00EA7BEF">
        <w:rPr>
          <w:noProof/>
          <w:szCs w:val="24"/>
        </w:rPr>
        <w:t>r</w:t>
      </w:r>
      <w:r>
        <w:rPr>
          <w:noProof/>
          <w:szCs w:val="24"/>
        </w:rPr>
        <w:t>paigutamist ei plaanita.</w:t>
      </w:r>
    </w:p>
    <w:p w14:paraId="51391B57" w14:textId="2182230F" w:rsidR="00242A59" w:rsidRPr="00053CB8" w:rsidRDefault="002529A2" w:rsidP="00906F94">
      <w:pPr>
        <w:rPr>
          <w:rFonts w:eastAsia="Times New Roman"/>
          <w:b/>
          <w:i/>
          <w:sz w:val="16"/>
          <w:szCs w:val="16"/>
          <w:u w:val="single"/>
        </w:rPr>
      </w:pPr>
      <w:r w:rsidRPr="00A730C2">
        <w:rPr>
          <w:b/>
          <w:noProof/>
          <w:szCs w:val="24"/>
        </w:rPr>
        <w:t xml:space="preserve">Tabel </w:t>
      </w:r>
      <w:r w:rsidR="00A730C2" w:rsidRPr="00A730C2">
        <w:rPr>
          <w:b/>
          <w:noProof/>
          <w:szCs w:val="24"/>
        </w:rPr>
        <w:t>1</w:t>
      </w:r>
      <w:r w:rsidR="0055297E">
        <w:rPr>
          <w:b/>
          <w:noProof/>
          <w:szCs w:val="24"/>
        </w:rPr>
        <w:t>3</w:t>
      </w:r>
      <w:r w:rsidRPr="00A730C2">
        <w:rPr>
          <w:b/>
          <w:noProof/>
          <w:szCs w:val="24"/>
        </w:rPr>
        <w:t xml:space="preserve">. </w:t>
      </w:r>
      <w:r w:rsidRPr="00A730C2">
        <w:rPr>
          <w:b/>
        </w:rPr>
        <w:t>Eelarve jagatud täitmis</w:t>
      </w:r>
      <w:r w:rsidR="00876FFF" w:rsidRPr="00A730C2">
        <w:rPr>
          <w:b/>
        </w:rPr>
        <w:t>e</w:t>
      </w:r>
      <w:r w:rsidRPr="00A730C2">
        <w:rPr>
          <w:b/>
        </w:rPr>
        <w:t xml:space="preserve"> korras hallatavate fondide vahelised ümberpaigutamised</w:t>
      </w:r>
      <w:r>
        <w:rPr>
          <w:rStyle w:val="FootnoteReference"/>
          <w:noProof/>
          <w:szCs w:val="24"/>
        </w:rPr>
        <w:footnoteReference w:id="1"/>
      </w:r>
    </w:p>
    <w:tbl>
      <w:tblPr>
        <w:tblStyle w:val="TableGrid"/>
        <w:tblW w:w="11052" w:type="dxa"/>
        <w:shd w:val="clear" w:color="auto" w:fill="FFFFFF" w:themeFill="background1"/>
        <w:tblLayout w:type="fixed"/>
        <w:tblLook w:val="04A0" w:firstRow="1" w:lastRow="0" w:firstColumn="1" w:lastColumn="0" w:noHBand="0" w:noVBand="1"/>
      </w:tblPr>
      <w:tblGrid>
        <w:gridCol w:w="3085"/>
        <w:gridCol w:w="992"/>
        <w:gridCol w:w="851"/>
        <w:gridCol w:w="850"/>
        <w:gridCol w:w="709"/>
        <w:gridCol w:w="851"/>
        <w:gridCol w:w="1446"/>
        <w:gridCol w:w="992"/>
        <w:gridCol w:w="1276"/>
      </w:tblGrid>
      <w:tr w:rsidR="00242A59" w:rsidRPr="00CC27A0" w14:paraId="290FC25A" w14:textId="77777777" w:rsidTr="00BD6BE9">
        <w:trPr>
          <w:trHeight w:val="695"/>
        </w:trPr>
        <w:tc>
          <w:tcPr>
            <w:tcW w:w="3085" w:type="dxa"/>
            <w:tcBorders>
              <w:tl2br w:val="single" w:sz="4" w:space="0" w:color="auto"/>
            </w:tcBorders>
            <w:shd w:val="clear" w:color="auto" w:fill="FFFFFF" w:themeFill="background1"/>
          </w:tcPr>
          <w:p w14:paraId="16DAAAA8" w14:textId="23874597" w:rsidR="00242A59" w:rsidRPr="00BD6BE9" w:rsidRDefault="00242A59" w:rsidP="00906F94">
            <w:pPr>
              <w:ind w:left="1843" w:hanging="1843"/>
              <w:rPr>
                <w:sz w:val="20"/>
              </w:rPr>
            </w:pPr>
            <w:r w:rsidRPr="00BD6BE9">
              <w:rPr>
                <w:sz w:val="20"/>
              </w:rPr>
              <w:t xml:space="preserve">                                    </w:t>
            </w:r>
            <w:r w:rsidR="002529A2" w:rsidRPr="00BD6BE9">
              <w:rPr>
                <w:sz w:val="20"/>
              </w:rPr>
              <w:t>Saaja fond</w:t>
            </w:r>
            <w:r w:rsidRPr="00BD6BE9">
              <w:rPr>
                <w:sz w:val="20"/>
              </w:rPr>
              <w:t>/</w:t>
            </w:r>
            <w:r w:rsidR="002529A2" w:rsidRPr="00BD6BE9">
              <w:rPr>
                <w:sz w:val="20"/>
              </w:rPr>
              <w:t>vahend</w:t>
            </w:r>
          </w:p>
          <w:p w14:paraId="46211A2C" w14:textId="77777777" w:rsidR="00876FFF" w:rsidRPr="00BD6BE9" w:rsidRDefault="002529A2" w:rsidP="005757BD">
            <w:pPr>
              <w:spacing w:before="0"/>
              <w:ind w:left="1843" w:hanging="1843"/>
              <w:rPr>
                <w:sz w:val="20"/>
              </w:rPr>
            </w:pPr>
            <w:r w:rsidRPr="00BD6BE9">
              <w:rPr>
                <w:sz w:val="20"/>
              </w:rPr>
              <w:t xml:space="preserve">Ümberpaigutatav </w:t>
            </w:r>
          </w:p>
          <w:p w14:paraId="4DBBCDC1" w14:textId="737360B6" w:rsidR="00242A59" w:rsidRPr="00BD6BE9" w:rsidRDefault="002529A2" w:rsidP="005757BD">
            <w:pPr>
              <w:spacing w:before="0"/>
              <w:ind w:left="1843" w:hanging="1843"/>
              <w:rPr>
                <w:sz w:val="20"/>
              </w:rPr>
            </w:pPr>
            <w:r w:rsidRPr="00BD6BE9">
              <w:rPr>
                <w:sz w:val="20"/>
              </w:rPr>
              <w:t>fond</w:t>
            </w:r>
            <w:r w:rsidR="00242A59" w:rsidRPr="00BD6BE9">
              <w:rPr>
                <w:sz w:val="20"/>
              </w:rPr>
              <w:t>/</w:t>
            </w:r>
            <w:r w:rsidRPr="00BD6BE9">
              <w:rPr>
                <w:sz w:val="20"/>
              </w:rPr>
              <w:t>vahend</w:t>
            </w:r>
          </w:p>
        </w:tc>
        <w:tc>
          <w:tcPr>
            <w:tcW w:w="992" w:type="dxa"/>
            <w:shd w:val="clear" w:color="auto" w:fill="FFFFFF" w:themeFill="background1"/>
          </w:tcPr>
          <w:p w14:paraId="38D132BD" w14:textId="77777777" w:rsidR="00242A59" w:rsidRPr="00BD6BE9" w:rsidRDefault="00242A59" w:rsidP="005757BD">
            <w:pPr>
              <w:jc w:val="center"/>
              <w:rPr>
                <w:sz w:val="20"/>
              </w:rPr>
            </w:pPr>
            <w:r w:rsidRPr="00BD6BE9">
              <w:rPr>
                <w:sz w:val="20"/>
              </w:rPr>
              <w:t>AMIF</w:t>
            </w:r>
          </w:p>
        </w:tc>
        <w:tc>
          <w:tcPr>
            <w:tcW w:w="851" w:type="dxa"/>
            <w:shd w:val="clear" w:color="auto" w:fill="FFFFFF" w:themeFill="background1"/>
          </w:tcPr>
          <w:p w14:paraId="4C945D64" w14:textId="77777777" w:rsidR="00242A59" w:rsidRPr="00BD6BE9" w:rsidRDefault="00242A59" w:rsidP="005757BD">
            <w:pPr>
              <w:jc w:val="center"/>
              <w:rPr>
                <w:sz w:val="20"/>
              </w:rPr>
            </w:pPr>
            <w:r w:rsidRPr="00BD6BE9">
              <w:rPr>
                <w:sz w:val="20"/>
              </w:rPr>
              <w:t>ISF</w:t>
            </w:r>
          </w:p>
        </w:tc>
        <w:tc>
          <w:tcPr>
            <w:tcW w:w="850" w:type="dxa"/>
            <w:shd w:val="clear" w:color="auto" w:fill="FFFFFF" w:themeFill="background1"/>
          </w:tcPr>
          <w:p w14:paraId="72CFB245" w14:textId="77777777" w:rsidR="00242A59" w:rsidRPr="00BD6BE9" w:rsidRDefault="00242A59" w:rsidP="005757BD">
            <w:pPr>
              <w:rPr>
                <w:sz w:val="20"/>
              </w:rPr>
            </w:pPr>
            <w:r w:rsidRPr="00BD6BE9">
              <w:rPr>
                <w:sz w:val="20"/>
              </w:rPr>
              <w:t>BMVI</w:t>
            </w:r>
          </w:p>
        </w:tc>
        <w:tc>
          <w:tcPr>
            <w:tcW w:w="709" w:type="dxa"/>
            <w:shd w:val="clear" w:color="auto" w:fill="FFFFFF" w:themeFill="background1"/>
          </w:tcPr>
          <w:p w14:paraId="24F70551" w14:textId="2221DC65" w:rsidR="00242A59" w:rsidRPr="00BD6BE9" w:rsidRDefault="00242A59" w:rsidP="005757BD">
            <w:pPr>
              <w:rPr>
                <w:sz w:val="20"/>
              </w:rPr>
            </w:pPr>
            <w:r w:rsidRPr="00BD6BE9">
              <w:rPr>
                <w:sz w:val="20"/>
              </w:rPr>
              <w:t>ERF</w:t>
            </w:r>
          </w:p>
        </w:tc>
        <w:tc>
          <w:tcPr>
            <w:tcW w:w="851" w:type="dxa"/>
            <w:shd w:val="clear" w:color="auto" w:fill="FFFFFF" w:themeFill="background1"/>
          </w:tcPr>
          <w:p w14:paraId="3393BED5" w14:textId="77777777" w:rsidR="00242A59" w:rsidRPr="00BD6BE9" w:rsidRDefault="00242A59" w:rsidP="005757BD">
            <w:pPr>
              <w:rPr>
                <w:sz w:val="20"/>
              </w:rPr>
            </w:pPr>
            <w:r w:rsidRPr="00BD6BE9">
              <w:rPr>
                <w:sz w:val="20"/>
              </w:rPr>
              <w:t>ESF+</w:t>
            </w:r>
          </w:p>
        </w:tc>
        <w:tc>
          <w:tcPr>
            <w:tcW w:w="1446" w:type="dxa"/>
            <w:shd w:val="clear" w:color="auto" w:fill="FFFFFF" w:themeFill="background1"/>
          </w:tcPr>
          <w:p w14:paraId="460CB304" w14:textId="40A9FD16" w:rsidR="00242A59" w:rsidRPr="00BD6BE9" w:rsidRDefault="002529A2" w:rsidP="005757BD">
            <w:pPr>
              <w:rPr>
                <w:sz w:val="20"/>
              </w:rPr>
            </w:pPr>
            <w:r w:rsidRPr="00BD6BE9">
              <w:rPr>
                <w:sz w:val="20"/>
              </w:rPr>
              <w:t>Ühtekuuluvus</w:t>
            </w:r>
            <w:r w:rsidR="00A44C00">
              <w:rPr>
                <w:sz w:val="20"/>
              </w:rPr>
              <w:softHyphen/>
            </w:r>
            <w:r w:rsidRPr="00BD6BE9">
              <w:rPr>
                <w:sz w:val="20"/>
              </w:rPr>
              <w:t>fond</w:t>
            </w:r>
          </w:p>
        </w:tc>
        <w:tc>
          <w:tcPr>
            <w:tcW w:w="992" w:type="dxa"/>
            <w:shd w:val="clear" w:color="auto" w:fill="FFFFFF" w:themeFill="background1"/>
          </w:tcPr>
          <w:p w14:paraId="703C7EC9" w14:textId="4B6BC9BE" w:rsidR="00242A59" w:rsidRPr="00BD6BE9" w:rsidRDefault="00242A59" w:rsidP="005757BD">
            <w:pPr>
              <w:rPr>
                <w:sz w:val="20"/>
              </w:rPr>
            </w:pPr>
            <w:r w:rsidRPr="00BD6BE9">
              <w:rPr>
                <w:sz w:val="20"/>
              </w:rPr>
              <w:t>EM</w:t>
            </w:r>
            <w:r w:rsidR="002529A2" w:rsidRPr="00BD6BE9">
              <w:rPr>
                <w:sz w:val="20"/>
              </w:rPr>
              <w:t>KVF</w:t>
            </w:r>
          </w:p>
        </w:tc>
        <w:tc>
          <w:tcPr>
            <w:tcW w:w="1276" w:type="dxa"/>
            <w:shd w:val="clear" w:color="auto" w:fill="FFFFFF" w:themeFill="background1"/>
          </w:tcPr>
          <w:p w14:paraId="5BD8D928" w14:textId="4E30224A" w:rsidR="00242A59" w:rsidRPr="00BD6BE9" w:rsidRDefault="002529A2" w:rsidP="005757BD">
            <w:pPr>
              <w:rPr>
                <w:sz w:val="20"/>
              </w:rPr>
            </w:pPr>
            <w:r w:rsidRPr="00BD6BE9">
              <w:rPr>
                <w:sz w:val="20"/>
              </w:rPr>
              <w:t>Kokku</w:t>
            </w:r>
          </w:p>
        </w:tc>
      </w:tr>
      <w:tr w:rsidR="00242A59" w:rsidRPr="00CC27A0" w14:paraId="5C759C42" w14:textId="77777777" w:rsidTr="00BD6BE9">
        <w:trPr>
          <w:trHeight w:val="428"/>
        </w:trPr>
        <w:tc>
          <w:tcPr>
            <w:tcW w:w="3085" w:type="dxa"/>
            <w:shd w:val="clear" w:color="auto" w:fill="FFFFFF" w:themeFill="background1"/>
          </w:tcPr>
          <w:p w14:paraId="5C9FC2F9" w14:textId="77777777" w:rsidR="00242A59" w:rsidRPr="00BD6BE9" w:rsidRDefault="00242A59" w:rsidP="005757BD">
            <w:pPr>
              <w:spacing w:before="60" w:after="60"/>
              <w:rPr>
                <w:rFonts w:eastAsia="Times New Roman"/>
                <w:sz w:val="20"/>
              </w:rPr>
            </w:pPr>
            <w:r w:rsidRPr="00BD6BE9">
              <w:rPr>
                <w:sz w:val="20"/>
              </w:rPr>
              <w:t>AMIF</w:t>
            </w:r>
          </w:p>
        </w:tc>
        <w:tc>
          <w:tcPr>
            <w:tcW w:w="992" w:type="dxa"/>
            <w:shd w:val="clear" w:color="auto" w:fill="BFBFBF" w:themeFill="background1" w:themeFillShade="BF"/>
          </w:tcPr>
          <w:p w14:paraId="7807A0D9" w14:textId="77777777" w:rsidR="00242A59" w:rsidRPr="00BD6BE9" w:rsidRDefault="00242A59" w:rsidP="005757BD">
            <w:pPr>
              <w:spacing w:before="60" w:after="60"/>
              <w:rPr>
                <w:sz w:val="20"/>
              </w:rPr>
            </w:pPr>
          </w:p>
        </w:tc>
        <w:tc>
          <w:tcPr>
            <w:tcW w:w="851" w:type="dxa"/>
            <w:shd w:val="clear" w:color="auto" w:fill="FFFFFF" w:themeFill="background1"/>
          </w:tcPr>
          <w:p w14:paraId="57B28F3B" w14:textId="67999974" w:rsidR="00242A59" w:rsidRPr="00BD6BE9" w:rsidRDefault="00C17615" w:rsidP="005757BD">
            <w:pPr>
              <w:spacing w:before="60" w:after="60"/>
              <w:rPr>
                <w:sz w:val="20"/>
              </w:rPr>
            </w:pPr>
            <w:r w:rsidRPr="00BD6BE9">
              <w:rPr>
                <w:sz w:val="20"/>
              </w:rPr>
              <w:t>-</w:t>
            </w:r>
          </w:p>
        </w:tc>
        <w:tc>
          <w:tcPr>
            <w:tcW w:w="850" w:type="dxa"/>
            <w:shd w:val="clear" w:color="auto" w:fill="FFFFFF" w:themeFill="background1"/>
          </w:tcPr>
          <w:p w14:paraId="782DA192" w14:textId="0AA0EC8F" w:rsidR="00242A59" w:rsidRPr="00BD6BE9" w:rsidRDefault="00C17615" w:rsidP="005757BD">
            <w:pPr>
              <w:spacing w:before="60" w:after="60"/>
              <w:rPr>
                <w:sz w:val="20"/>
              </w:rPr>
            </w:pPr>
            <w:r w:rsidRPr="00BD6BE9">
              <w:rPr>
                <w:sz w:val="20"/>
              </w:rPr>
              <w:t>-</w:t>
            </w:r>
          </w:p>
        </w:tc>
        <w:tc>
          <w:tcPr>
            <w:tcW w:w="709" w:type="dxa"/>
            <w:shd w:val="clear" w:color="auto" w:fill="FFFFFF" w:themeFill="background1"/>
          </w:tcPr>
          <w:p w14:paraId="099C67C3" w14:textId="5A9FCF43" w:rsidR="00242A59" w:rsidRPr="00BD6BE9" w:rsidRDefault="00C17615" w:rsidP="005757BD">
            <w:pPr>
              <w:spacing w:before="60" w:after="60"/>
              <w:rPr>
                <w:sz w:val="20"/>
              </w:rPr>
            </w:pPr>
            <w:r w:rsidRPr="00BD6BE9">
              <w:rPr>
                <w:sz w:val="20"/>
              </w:rPr>
              <w:t>-</w:t>
            </w:r>
          </w:p>
        </w:tc>
        <w:tc>
          <w:tcPr>
            <w:tcW w:w="851" w:type="dxa"/>
            <w:shd w:val="clear" w:color="auto" w:fill="auto"/>
          </w:tcPr>
          <w:p w14:paraId="504551EC" w14:textId="3FDF28B6" w:rsidR="00242A59" w:rsidRPr="00BD6BE9" w:rsidRDefault="00C17615" w:rsidP="005757BD">
            <w:pPr>
              <w:spacing w:before="60" w:after="60"/>
              <w:rPr>
                <w:sz w:val="20"/>
              </w:rPr>
            </w:pPr>
            <w:r w:rsidRPr="00BD6BE9">
              <w:rPr>
                <w:sz w:val="20"/>
              </w:rPr>
              <w:t>-</w:t>
            </w:r>
          </w:p>
        </w:tc>
        <w:tc>
          <w:tcPr>
            <w:tcW w:w="1446" w:type="dxa"/>
            <w:shd w:val="clear" w:color="auto" w:fill="FFFFFF" w:themeFill="background1"/>
          </w:tcPr>
          <w:p w14:paraId="0E64996A" w14:textId="6F29B31E" w:rsidR="00242A59" w:rsidRPr="00BD6BE9" w:rsidRDefault="00C17615" w:rsidP="005757BD">
            <w:pPr>
              <w:spacing w:before="60" w:after="60"/>
              <w:rPr>
                <w:sz w:val="20"/>
              </w:rPr>
            </w:pPr>
            <w:r w:rsidRPr="00BD6BE9">
              <w:rPr>
                <w:sz w:val="20"/>
              </w:rPr>
              <w:t>-</w:t>
            </w:r>
          </w:p>
        </w:tc>
        <w:tc>
          <w:tcPr>
            <w:tcW w:w="992" w:type="dxa"/>
            <w:shd w:val="clear" w:color="auto" w:fill="FFFFFF" w:themeFill="background1"/>
          </w:tcPr>
          <w:p w14:paraId="445E2058" w14:textId="2DC98068" w:rsidR="00242A59" w:rsidRPr="00BD6BE9" w:rsidRDefault="00C17615" w:rsidP="005757BD">
            <w:pPr>
              <w:spacing w:before="60" w:after="60"/>
              <w:rPr>
                <w:sz w:val="20"/>
              </w:rPr>
            </w:pPr>
            <w:r w:rsidRPr="00BD6BE9">
              <w:rPr>
                <w:sz w:val="20"/>
              </w:rPr>
              <w:t>-</w:t>
            </w:r>
          </w:p>
        </w:tc>
        <w:tc>
          <w:tcPr>
            <w:tcW w:w="1276" w:type="dxa"/>
            <w:shd w:val="clear" w:color="auto" w:fill="FFFFFF" w:themeFill="background1"/>
          </w:tcPr>
          <w:p w14:paraId="6A0BA995" w14:textId="264FEF06" w:rsidR="00242A59" w:rsidRPr="00BD6BE9" w:rsidRDefault="00C17615" w:rsidP="005757BD">
            <w:pPr>
              <w:spacing w:before="60" w:after="60"/>
              <w:rPr>
                <w:sz w:val="20"/>
              </w:rPr>
            </w:pPr>
            <w:r w:rsidRPr="00BD6BE9">
              <w:rPr>
                <w:sz w:val="20"/>
              </w:rPr>
              <w:t>-</w:t>
            </w:r>
          </w:p>
        </w:tc>
      </w:tr>
      <w:tr w:rsidR="00242A59" w:rsidRPr="00CC27A0" w14:paraId="6B7D1751" w14:textId="77777777" w:rsidTr="00BD6BE9">
        <w:trPr>
          <w:trHeight w:val="428"/>
        </w:trPr>
        <w:tc>
          <w:tcPr>
            <w:tcW w:w="3085" w:type="dxa"/>
            <w:shd w:val="clear" w:color="auto" w:fill="FFFFFF" w:themeFill="background1"/>
          </w:tcPr>
          <w:p w14:paraId="26F875BB" w14:textId="77777777" w:rsidR="00242A59" w:rsidRPr="00BD6BE9" w:rsidRDefault="00242A59" w:rsidP="005757BD">
            <w:pPr>
              <w:spacing w:before="60" w:after="60"/>
              <w:rPr>
                <w:rFonts w:eastAsia="Times New Roman"/>
                <w:sz w:val="20"/>
              </w:rPr>
            </w:pPr>
            <w:r w:rsidRPr="00BD6BE9">
              <w:rPr>
                <w:sz w:val="20"/>
              </w:rPr>
              <w:t>ISF</w:t>
            </w:r>
          </w:p>
        </w:tc>
        <w:tc>
          <w:tcPr>
            <w:tcW w:w="992" w:type="dxa"/>
            <w:shd w:val="clear" w:color="auto" w:fill="auto"/>
          </w:tcPr>
          <w:p w14:paraId="24C95409" w14:textId="63917977" w:rsidR="00242A59" w:rsidRPr="00D05A4E" w:rsidRDefault="00C17615" w:rsidP="005757BD">
            <w:pPr>
              <w:spacing w:before="60" w:after="60"/>
              <w:rPr>
                <w:sz w:val="18"/>
                <w:szCs w:val="18"/>
              </w:rPr>
            </w:pPr>
            <w:r w:rsidRPr="00D05A4E">
              <w:rPr>
                <w:sz w:val="18"/>
                <w:szCs w:val="18"/>
              </w:rPr>
              <w:t>-</w:t>
            </w:r>
          </w:p>
        </w:tc>
        <w:tc>
          <w:tcPr>
            <w:tcW w:w="851" w:type="dxa"/>
            <w:shd w:val="clear" w:color="auto" w:fill="BFBFBF" w:themeFill="background1" w:themeFillShade="BF"/>
          </w:tcPr>
          <w:p w14:paraId="5AA9B396" w14:textId="77777777" w:rsidR="00242A59" w:rsidRPr="00D05A4E" w:rsidRDefault="00242A59" w:rsidP="005757BD">
            <w:pPr>
              <w:spacing w:before="60" w:after="60"/>
              <w:rPr>
                <w:sz w:val="18"/>
                <w:szCs w:val="18"/>
              </w:rPr>
            </w:pPr>
          </w:p>
        </w:tc>
        <w:tc>
          <w:tcPr>
            <w:tcW w:w="850" w:type="dxa"/>
            <w:shd w:val="clear" w:color="auto" w:fill="FFFFFF" w:themeFill="background1"/>
          </w:tcPr>
          <w:p w14:paraId="3B5B64EC" w14:textId="5EEDC496" w:rsidR="00242A59" w:rsidRPr="00D05A4E" w:rsidRDefault="00C17615" w:rsidP="005757BD">
            <w:pPr>
              <w:spacing w:before="60" w:after="60"/>
              <w:rPr>
                <w:sz w:val="18"/>
                <w:szCs w:val="18"/>
              </w:rPr>
            </w:pPr>
            <w:r w:rsidRPr="00D05A4E">
              <w:rPr>
                <w:sz w:val="18"/>
                <w:szCs w:val="18"/>
              </w:rPr>
              <w:t>-</w:t>
            </w:r>
          </w:p>
        </w:tc>
        <w:tc>
          <w:tcPr>
            <w:tcW w:w="709" w:type="dxa"/>
            <w:shd w:val="clear" w:color="auto" w:fill="FFFFFF" w:themeFill="background1"/>
          </w:tcPr>
          <w:p w14:paraId="3C3B8CFF" w14:textId="629BA015" w:rsidR="00242A59" w:rsidRPr="00D05A4E" w:rsidRDefault="00C17615" w:rsidP="005757BD">
            <w:pPr>
              <w:spacing w:before="60" w:after="60"/>
              <w:rPr>
                <w:sz w:val="18"/>
                <w:szCs w:val="18"/>
              </w:rPr>
            </w:pPr>
            <w:r w:rsidRPr="00D05A4E">
              <w:rPr>
                <w:sz w:val="18"/>
                <w:szCs w:val="18"/>
              </w:rPr>
              <w:t>-</w:t>
            </w:r>
          </w:p>
        </w:tc>
        <w:tc>
          <w:tcPr>
            <w:tcW w:w="851" w:type="dxa"/>
            <w:shd w:val="clear" w:color="auto" w:fill="FFFFFF" w:themeFill="background1"/>
          </w:tcPr>
          <w:p w14:paraId="539CF59E" w14:textId="07592D8F" w:rsidR="00242A59" w:rsidRPr="00D05A4E" w:rsidRDefault="00C17615" w:rsidP="005757BD">
            <w:pPr>
              <w:spacing w:before="60" w:after="60"/>
              <w:rPr>
                <w:sz w:val="18"/>
                <w:szCs w:val="18"/>
              </w:rPr>
            </w:pPr>
            <w:r w:rsidRPr="00D05A4E">
              <w:rPr>
                <w:sz w:val="18"/>
                <w:szCs w:val="18"/>
              </w:rPr>
              <w:t>-</w:t>
            </w:r>
          </w:p>
        </w:tc>
        <w:tc>
          <w:tcPr>
            <w:tcW w:w="1446" w:type="dxa"/>
            <w:shd w:val="clear" w:color="auto" w:fill="auto"/>
          </w:tcPr>
          <w:p w14:paraId="47878637" w14:textId="033577F5" w:rsidR="00242A59" w:rsidRPr="00D05A4E" w:rsidRDefault="00C17615" w:rsidP="005757BD">
            <w:pPr>
              <w:spacing w:before="60" w:after="60"/>
              <w:rPr>
                <w:sz w:val="18"/>
                <w:szCs w:val="18"/>
              </w:rPr>
            </w:pPr>
            <w:r w:rsidRPr="00D05A4E">
              <w:rPr>
                <w:sz w:val="18"/>
                <w:szCs w:val="18"/>
              </w:rPr>
              <w:t>-</w:t>
            </w:r>
          </w:p>
        </w:tc>
        <w:tc>
          <w:tcPr>
            <w:tcW w:w="992" w:type="dxa"/>
            <w:shd w:val="clear" w:color="auto" w:fill="FFFFFF" w:themeFill="background1"/>
          </w:tcPr>
          <w:p w14:paraId="3534C153" w14:textId="35479D8A" w:rsidR="00242A59" w:rsidRPr="00D05A4E" w:rsidRDefault="00C17615" w:rsidP="005757BD">
            <w:pPr>
              <w:spacing w:before="60" w:after="60"/>
              <w:rPr>
                <w:sz w:val="18"/>
                <w:szCs w:val="18"/>
              </w:rPr>
            </w:pPr>
            <w:r w:rsidRPr="00D05A4E">
              <w:rPr>
                <w:sz w:val="18"/>
                <w:szCs w:val="18"/>
              </w:rPr>
              <w:t>-</w:t>
            </w:r>
          </w:p>
        </w:tc>
        <w:tc>
          <w:tcPr>
            <w:tcW w:w="1276" w:type="dxa"/>
            <w:shd w:val="clear" w:color="auto" w:fill="FFFFFF" w:themeFill="background1"/>
          </w:tcPr>
          <w:p w14:paraId="43E962B8" w14:textId="17737F12" w:rsidR="00242A59" w:rsidRPr="00D05A4E" w:rsidRDefault="00C17615" w:rsidP="005757BD">
            <w:pPr>
              <w:spacing w:before="60" w:after="60"/>
              <w:rPr>
                <w:sz w:val="18"/>
                <w:szCs w:val="18"/>
              </w:rPr>
            </w:pPr>
            <w:r w:rsidRPr="00D05A4E">
              <w:rPr>
                <w:sz w:val="18"/>
                <w:szCs w:val="18"/>
              </w:rPr>
              <w:t>-</w:t>
            </w:r>
          </w:p>
        </w:tc>
      </w:tr>
      <w:tr w:rsidR="00242A59" w:rsidRPr="00CC27A0" w14:paraId="32FEA52E" w14:textId="77777777" w:rsidTr="00BD6BE9">
        <w:trPr>
          <w:trHeight w:val="428"/>
        </w:trPr>
        <w:tc>
          <w:tcPr>
            <w:tcW w:w="3085" w:type="dxa"/>
            <w:shd w:val="clear" w:color="auto" w:fill="FFFFFF" w:themeFill="background1"/>
          </w:tcPr>
          <w:p w14:paraId="38F45C89" w14:textId="77777777" w:rsidR="00242A59" w:rsidRPr="00BD6BE9" w:rsidRDefault="00242A59" w:rsidP="005757BD">
            <w:pPr>
              <w:spacing w:before="60" w:after="60"/>
              <w:rPr>
                <w:rFonts w:eastAsia="Times New Roman"/>
                <w:sz w:val="20"/>
              </w:rPr>
            </w:pPr>
            <w:r w:rsidRPr="00BD6BE9">
              <w:rPr>
                <w:sz w:val="20"/>
              </w:rPr>
              <w:t>BMVI</w:t>
            </w:r>
          </w:p>
        </w:tc>
        <w:tc>
          <w:tcPr>
            <w:tcW w:w="992" w:type="dxa"/>
            <w:shd w:val="clear" w:color="auto" w:fill="auto"/>
          </w:tcPr>
          <w:p w14:paraId="118ED302" w14:textId="44DE880A" w:rsidR="00242A59" w:rsidRPr="00D05A4E" w:rsidRDefault="00C17615" w:rsidP="005757BD">
            <w:pPr>
              <w:spacing w:before="60" w:after="60"/>
              <w:rPr>
                <w:sz w:val="18"/>
                <w:szCs w:val="18"/>
              </w:rPr>
            </w:pPr>
            <w:r w:rsidRPr="00D05A4E">
              <w:rPr>
                <w:sz w:val="18"/>
                <w:szCs w:val="18"/>
              </w:rPr>
              <w:t>-</w:t>
            </w:r>
          </w:p>
        </w:tc>
        <w:tc>
          <w:tcPr>
            <w:tcW w:w="851" w:type="dxa"/>
            <w:shd w:val="clear" w:color="auto" w:fill="FFFFFF" w:themeFill="background1"/>
          </w:tcPr>
          <w:p w14:paraId="2F41A209" w14:textId="2815D1CF" w:rsidR="00242A59" w:rsidRPr="00D05A4E" w:rsidRDefault="00C17615" w:rsidP="005757BD">
            <w:pPr>
              <w:spacing w:before="60" w:after="60"/>
              <w:rPr>
                <w:sz w:val="18"/>
                <w:szCs w:val="18"/>
              </w:rPr>
            </w:pPr>
            <w:r w:rsidRPr="00D05A4E">
              <w:rPr>
                <w:sz w:val="18"/>
                <w:szCs w:val="18"/>
              </w:rPr>
              <w:t>-</w:t>
            </w:r>
          </w:p>
        </w:tc>
        <w:tc>
          <w:tcPr>
            <w:tcW w:w="850" w:type="dxa"/>
            <w:shd w:val="clear" w:color="auto" w:fill="BFBFBF" w:themeFill="background1" w:themeFillShade="BF"/>
          </w:tcPr>
          <w:p w14:paraId="03F1F07D" w14:textId="77777777" w:rsidR="00242A59" w:rsidRPr="00D05A4E" w:rsidRDefault="00242A59" w:rsidP="005757BD">
            <w:pPr>
              <w:spacing w:before="60" w:after="60"/>
              <w:rPr>
                <w:sz w:val="18"/>
                <w:szCs w:val="18"/>
              </w:rPr>
            </w:pPr>
          </w:p>
        </w:tc>
        <w:tc>
          <w:tcPr>
            <w:tcW w:w="709" w:type="dxa"/>
            <w:shd w:val="clear" w:color="auto" w:fill="FFFFFF" w:themeFill="background1"/>
          </w:tcPr>
          <w:p w14:paraId="73A3AE3E" w14:textId="681EB46F" w:rsidR="00242A59" w:rsidRPr="00D05A4E" w:rsidRDefault="00C17615" w:rsidP="005757BD">
            <w:pPr>
              <w:spacing w:before="60" w:after="60"/>
              <w:rPr>
                <w:sz w:val="18"/>
                <w:szCs w:val="18"/>
              </w:rPr>
            </w:pPr>
            <w:r w:rsidRPr="00D05A4E">
              <w:rPr>
                <w:sz w:val="18"/>
                <w:szCs w:val="18"/>
              </w:rPr>
              <w:t>-</w:t>
            </w:r>
          </w:p>
        </w:tc>
        <w:tc>
          <w:tcPr>
            <w:tcW w:w="851" w:type="dxa"/>
            <w:shd w:val="clear" w:color="auto" w:fill="FFFFFF" w:themeFill="background1"/>
          </w:tcPr>
          <w:p w14:paraId="6960819F" w14:textId="7CFCF60A" w:rsidR="00242A59" w:rsidRPr="00D05A4E" w:rsidRDefault="00C17615" w:rsidP="005757BD">
            <w:pPr>
              <w:spacing w:before="60" w:after="60"/>
              <w:rPr>
                <w:sz w:val="18"/>
                <w:szCs w:val="18"/>
              </w:rPr>
            </w:pPr>
            <w:r w:rsidRPr="00D05A4E">
              <w:rPr>
                <w:sz w:val="18"/>
                <w:szCs w:val="18"/>
              </w:rPr>
              <w:t>-</w:t>
            </w:r>
          </w:p>
        </w:tc>
        <w:tc>
          <w:tcPr>
            <w:tcW w:w="1446" w:type="dxa"/>
            <w:shd w:val="clear" w:color="auto" w:fill="FFFFFF" w:themeFill="background1"/>
          </w:tcPr>
          <w:p w14:paraId="3659AFC4" w14:textId="0F77D72B" w:rsidR="00242A59" w:rsidRPr="00D05A4E" w:rsidRDefault="00C17615" w:rsidP="005757BD">
            <w:pPr>
              <w:spacing w:before="60" w:after="60"/>
              <w:rPr>
                <w:sz w:val="18"/>
                <w:szCs w:val="18"/>
              </w:rPr>
            </w:pPr>
            <w:r w:rsidRPr="00D05A4E">
              <w:rPr>
                <w:sz w:val="18"/>
                <w:szCs w:val="18"/>
              </w:rPr>
              <w:t>-</w:t>
            </w:r>
          </w:p>
        </w:tc>
        <w:tc>
          <w:tcPr>
            <w:tcW w:w="992" w:type="dxa"/>
            <w:shd w:val="clear" w:color="auto" w:fill="auto"/>
          </w:tcPr>
          <w:p w14:paraId="29B8C779" w14:textId="03865814" w:rsidR="00242A59" w:rsidRPr="00D05A4E" w:rsidRDefault="00C17615" w:rsidP="005757BD">
            <w:pPr>
              <w:spacing w:before="60" w:after="60"/>
              <w:rPr>
                <w:sz w:val="18"/>
                <w:szCs w:val="18"/>
              </w:rPr>
            </w:pPr>
            <w:r w:rsidRPr="00D05A4E">
              <w:rPr>
                <w:sz w:val="18"/>
                <w:szCs w:val="18"/>
              </w:rPr>
              <w:t>-</w:t>
            </w:r>
          </w:p>
        </w:tc>
        <w:tc>
          <w:tcPr>
            <w:tcW w:w="1276" w:type="dxa"/>
            <w:shd w:val="clear" w:color="auto" w:fill="FFFFFF" w:themeFill="background1"/>
          </w:tcPr>
          <w:p w14:paraId="30C93B8F" w14:textId="53EDA75E" w:rsidR="00242A59" w:rsidRPr="00D05A4E" w:rsidRDefault="00C17615" w:rsidP="005757BD">
            <w:pPr>
              <w:spacing w:before="60" w:after="60"/>
              <w:rPr>
                <w:sz w:val="18"/>
                <w:szCs w:val="18"/>
              </w:rPr>
            </w:pPr>
            <w:r w:rsidRPr="00D05A4E">
              <w:rPr>
                <w:sz w:val="18"/>
                <w:szCs w:val="18"/>
              </w:rPr>
              <w:t>-</w:t>
            </w:r>
          </w:p>
        </w:tc>
      </w:tr>
      <w:tr w:rsidR="00242A59" w:rsidRPr="00CC27A0" w14:paraId="27572CE8" w14:textId="77777777" w:rsidTr="00BD6BE9">
        <w:trPr>
          <w:trHeight w:val="428"/>
        </w:trPr>
        <w:tc>
          <w:tcPr>
            <w:tcW w:w="3085" w:type="dxa"/>
            <w:shd w:val="clear" w:color="auto" w:fill="FFFFFF" w:themeFill="background1"/>
          </w:tcPr>
          <w:p w14:paraId="6E13B372" w14:textId="6652CC6F" w:rsidR="00242A59" w:rsidRPr="00BD6BE9" w:rsidRDefault="00C67971" w:rsidP="005757BD">
            <w:pPr>
              <w:spacing w:before="60" w:after="60"/>
              <w:rPr>
                <w:rFonts w:eastAsia="Times New Roman"/>
                <w:sz w:val="20"/>
              </w:rPr>
            </w:pPr>
            <w:r w:rsidRPr="00BD6BE9">
              <w:rPr>
                <w:sz w:val="20"/>
              </w:rPr>
              <w:t>Kokku</w:t>
            </w:r>
          </w:p>
        </w:tc>
        <w:tc>
          <w:tcPr>
            <w:tcW w:w="992" w:type="dxa"/>
            <w:shd w:val="clear" w:color="auto" w:fill="auto"/>
          </w:tcPr>
          <w:p w14:paraId="04D7FF2C" w14:textId="2AF0CC1D" w:rsidR="00242A59" w:rsidRPr="00D05A4E" w:rsidRDefault="00652189" w:rsidP="005757BD">
            <w:pPr>
              <w:spacing w:before="60" w:after="60"/>
              <w:rPr>
                <w:sz w:val="18"/>
                <w:szCs w:val="18"/>
              </w:rPr>
            </w:pPr>
            <w:r w:rsidRPr="00D05A4E">
              <w:rPr>
                <w:sz w:val="18"/>
                <w:szCs w:val="18"/>
              </w:rPr>
              <w:t>-</w:t>
            </w:r>
          </w:p>
        </w:tc>
        <w:tc>
          <w:tcPr>
            <w:tcW w:w="851" w:type="dxa"/>
            <w:shd w:val="clear" w:color="auto" w:fill="FFFFFF" w:themeFill="background1"/>
          </w:tcPr>
          <w:p w14:paraId="6D64FE0B" w14:textId="72D34DD9" w:rsidR="00242A59" w:rsidRPr="00D05A4E" w:rsidRDefault="00652189" w:rsidP="005757BD">
            <w:pPr>
              <w:spacing w:before="60" w:after="60"/>
              <w:rPr>
                <w:sz w:val="18"/>
                <w:szCs w:val="18"/>
              </w:rPr>
            </w:pPr>
            <w:r w:rsidRPr="00D05A4E">
              <w:rPr>
                <w:sz w:val="18"/>
                <w:szCs w:val="18"/>
              </w:rPr>
              <w:t>-</w:t>
            </w:r>
          </w:p>
        </w:tc>
        <w:tc>
          <w:tcPr>
            <w:tcW w:w="850" w:type="dxa"/>
            <w:shd w:val="clear" w:color="auto" w:fill="FFFFFF" w:themeFill="background1"/>
          </w:tcPr>
          <w:p w14:paraId="5672DBA3" w14:textId="2F5E6B74" w:rsidR="00242A59" w:rsidRPr="00D05A4E" w:rsidRDefault="00652189" w:rsidP="005757BD">
            <w:pPr>
              <w:spacing w:before="60" w:after="60"/>
              <w:rPr>
                <w:sz w:val="18"/>
                <w:szCs w:val="18"/>
              </w:rPr>
            </w:pPr>
            <w:r w:rsidRPr="00D05A4E">
              <w:rPr>
                <w:sz w:val="18"/>
                <w:szCs w:val="18"/>
              </w:rPr>
              <w:t>-</w:t>
            </w:r>
          </w:p>
        </w:tc>
        <w:tc>
          <w:tcPr>
            <w:tcW w:w="709" w:type="dxa"/>
            <w:shd w:val="clear" w:color="auto" w:fill="FFFFFF" w:themeFill="background1"/>
          </w:tcPr>
          <w:p w14:paraId="0F60EEEF" w14:textId="544D1117" w:rsidR="00242A59" w:rsidRPr="00D05A4E" w:rsidRDefault="00652189" w:rsidP="005757BD">
            <w:pPr>
              <w:spacing w:before="60" w:after="60"/>
              <w:rPr>
                <w:sz w:val="18"/>
                <w:szCs w:val="18"/>
              </w:rPr>
            </w:pPr>
            <w:r w:rsidRPr="00D05A4E">
              <w:rPr>
                <w:sz w:val="18"/>
                <w:szCs w:val="18"/>
              </w:rPr>
              <w:t>-</w:t>
            </w:r>
          </w:p>
        </w:tc>
        <w:tc>
          <w:tcPr>
            <w:tcW w:w="851" w:type="dxa"/>
            <w:shd w:val="clear" w:color="auto" w:fill="FFFFFF" w:themeFill="background1"/>
          </w:tcPr>
          <w:p w14:paraId="14BAFDD3" w14:textId="2B9571EE" w:rsidR="00242A59" w:rsidRPr="00D05A4E" w:rsidRDefault="00652189" w:rsidP="005757BD">
            <w:pPr>
              <w:spacing w:before="60" w:after="60"/>
              <w:rPr>
                <w:sz w:val="18"/>
                <w:szCs w:val="18"/>
              </w:rPr>
            </w:pPr>
            <w:r w:rsidRPr="00D05A4E">
              <w:rPr>
                <w:sz w:val="18"/>
                <w:szCs w:val="18"/>
              </w:rPr>
              <w:t>-</w:t>
            </w:r>
          </w:p>
        </w:tc>
        <w:tc>
          <w:tcPr>
            <w:tcW w:w="1446" w:type="dxa"/>
            <w:shd w:val="clear" w:color="auto" w:fill="FFFFFF" w:themeFill="background1"/>
          </w:tcPr>
          <w:p w14:paraId="64A84790" w14:textId="1F407162" w:rsidR="00242A59" w:rsidRPr="00D05A4E" w:rsidRDefault="00652189" w:rsidP="005757BD">
            <w:pPr>
              <w:spacing w:before="60" w:after="60"/>
              <w:rPr>
                <w:sz w:val="18"/>
                <w:szCs w:val="18"/>
              </w:rPr>
            </w:pPr>
            <w:r w:rsidRPr="00D05A4E">
              <w:rPr>
                <w:sz w:val="18"/>
                <w:szCs w:val="18"/>
              </w:rPr>
              <w:t>-</w:t>
            </w:r>
          </w:p>
        </w:tc>
        <w:tc>
          <w:tcPr>
            <w:tcW w:w="992" w:type="dxa"/>
            <w:shd w:val="clear" w:color="auto" w:fill="auto"/>
          </w:tcPr>
          <w:p w14:paraId="26CE5D32" w14:textId="064A7FBE" w:rsidR="00242A59" w:rsidRPr="00D05A4E" w:rsidRDefault="00652189" w:rsidP="005757BD">
            <w:pPr>
              <w:spacing w:before="60" w:after="60"/>
              <w:rPr>
                <w:sz w:val="18"/>
                <w:szCs w:val="18"/>
              </w:rPr>
            </w:pPr>
            <w:r w:rsidRPr="00D05A4E">
              <w:rPr>
                <w:sz w:val="18"/>
                <w:szCs w:val="18"/>
              </w:rPr>
              <w:t>-</w:t>
            </w:r>
          </w:p>
        </w:tc>
        <w:tc>
          <w:tcPr>
            <w:tcW w:w="1276" w:type="dxa"/>
            <w:shd w:val="clear" w:color="auto" w:fill="auto"/>
          </w:tcPr>
          <w:p w14:paraId="55DA00A2" w14:textId="731345E8" w:rsidR="00242A59" w:rsidRPr="00D05A4E" w:rsidRDefault="00652189" w:rsidP="005757BD">
            <w:pPr>
              <w:spacing w:before="60" w:after="60"/>
              <w:rPr>
                <w:sz w:val="18"/>
                <w:szCs w:val="18"/>
              </w:rPr>
            </w:pPr>
            <w:r w:rsidRPr="00D05A4E">
              <w:rPr>
                <w:sz w:val="18"/>
                <w:szCs w:val="18"/>
              </w:rPr>
              <w:t>-</w:t>
            </w:r>
          </w:p>
        </w:tc>
      </w:tr>
    </w:tbl>
    <w:p w14:paraId="7ADAF5FE" w14:textId="77777777" w:rsidR="00D83590" w:rsidRPr="00D83590" w:rsidRDefault="00D83590" w:rsidP="005757BD">
      <w:pPr>
        <w:numPr>
          <w:ilvl w:val="0"/>
          <w:numId w:val="32"/>
        </w:numPr>
        <w:spacing w:before="240" w:after="240"/>
        <w:rPr>
          <w:rFonts w:eastAsia="Times New Roman"/>
          <w:b/>
          <w:iCs/>
          <w:noProof/>
          <w:szCs w:val="24"/>
        </w:rPr>
      </w:pPr>
      <w:r w:rsidRPr="00D83590">
        <w:rPr>
          <w:rFonts w:eastAsia="Times New Roman"/>
          <w:b/>
          <w:iCs/>
          <w:noProof/>
          <w:szCs w:val="24"/>
        </w:rPr>
        <w:t>Eeltingimused</w:t>
      </w:r>
    </w:p>
    <w:p w14:paraId="3D1C1286" w14:textId="77777777" w:rsidR="00D83590" w:rsidRPr="00D83590" w:rsidRDefault="00D83590" w:rsidP="005757BD">
      <w:pPr>
        <w:spacing w:before="240" w:after="240"/>
        <w:rPr>
          <w:i/>
          <w:iCs/>
          <w:color w:val="808080" w:themeColor="background1" w:themeShade="80"/>
          <w:sz w:val="20"/>
        </w:rPr>
      </w:pPr>
      <w:r w:rsidRPr="00D83590">
        <w:rPr>
          <w:i/>
          <w:iCs/>
          <w:color w:val="808080" w:themeColor="background1" w:themeShade="80"/>
          <w:sz w:val="20"/>
        </w:rPr>
        <w:t>Viide: ühissätete määruse artikli 22 lõike 3 punkt i</w:t>
      </w:r>
    </w:p>
    <w:p w14:paraId="78FF8541" w14:textId="3B57CECD" w:rsidR="00D83590" w:rsidRDefault="00D83590" w:rsidP="005757BD">
      <w:pPr>
        <w:spacing w:before="240" w:after="240"/>
        <w:rPr>
          <w:b/>
          <w:bCs/>
          <w:iCs/>
          <w:noProof/>
        </w:rPr>
      </w:pPr>
      <w:r w:rsidRPr="00A730C2">
        <w:rPr>
          <w:b/>
          <w:bCs/>
          <w:iCs/>
          <w:noProof/>
        </w:rPr>
        <w:t xml:space="preserve">Tabel </w:t>
      </w:r>
      <w:r w:rsidR="00A730C2" w:rsidRPr="00A730C2">
        <w:rPr>
          <w:b/>
          <w:bCs/>
          <w:iCs/>
          <w:noProof/>
        </w:rPr>
        <w:t>1</w:t>
      </w:r>
      <w:r w:rsidR="0055297E">
        <w:rPr>
          <w:b/>
          <w:bCs/>
          <w:iCs/>
          <w:noProof/>
        </w:rPr>
        <w:t>4</w:t>
      </w:r>
      <w:r w:rsidR="00C67971" w:rsidRPr="00A730C2">
        <w:rPr>
          <w:b/>
          <w:bCs/>
          <w:iCs/>
          <w:noProof/>
        </w:rPr>
        <w:t>.</w:t>
      </w:r>
      <w:r w:rsidRPr="00A730C2">
        <w:rPr>
          <w:b/>
          <w:bCs/>
          <w:iCs/>
          <w:noProof/>
        </w:rPr>
        <w:t xml:space="preserve"> Horisontaalsed eeltingimused</w:t>
      </w:r>
    </w:p>
    <w:p w14:paraId="32A568FD" w14:textId="77777777" w:rsidR="000C571B" w:rsidRPr="00A730C2" w:rsidRDefault="000C571B" w:rsidP="005757BD">
      <w:pPr>
        <w:spacing w:before="240" w:after="240"/>
        <w:rPr>
          <w:rFonts w:eastAsia="Times New Roman"/>
          <w:b/>
          <w:bCs/>
          <w:iCs/>
          <w:noProof/>
          <w:szCs w:val="24"/>
        </w:rPr>
      </w:pPr>
    </w:p>
    <w:tbl>
      <w:tblPr>
        <w:tblStyle w:val="TableGrid"/>
        <w:tblW w:w="15021" w:type="dxa"/>
        <w:tblLayout w:type="fixed"/>
        <w:tblLook w:val="04A0" w:firstRow="1" w:lastRow="0" w:firstColumn="1" w:lastColumn="0" w:noHBand="0" w:noVBand="1"/>
      </w:tblPr>
      <w:tblGrid>
        <w:gridCol w:w="1838"/>
        <w:gridCol w:w="1105"/>
        <w:gridCol w:w="2368"/>
        <w:gridCol w:w="1194"/>
        <w:gridCol w:w="3000"/>
        <w:gridCol w:w="5516"/>
      </w:tblGrid>
      <w:tr w:rsidR="002C25E3" w:rsidRPr="008F6F06" w14:paraId="4ADE6AAC" w14:textId="77777777" w:rsidTr="003F667C">
        <w:tc>
          <w:tcPr>
            <w:tcW w:w="1838" w:type="dxa"/>
          </w:tcPr>
          <w:p w14:paraId="626B9D9D" w14:textId="77777777" w:rsidR="002C25E3" w:rsidRPr="00BD6BE9" w:rsidRDefault="002C25E3" w:rsidP="005757BD">
            <w:pPr>
              <w:pStyle w:val="Text1"/>
              <w:ind w:left="0"/>
              <w:jc w:val="center"/>
              <w:rPr>
                <w:rFonts w:cs="Times New Roman"/>
                <w:b/>
                <w:noProof/>
                <w:sz w:val="20"/>
                <w:szCs w:val="20"/>
                <w:lang w:val="et-EE"/>
              </w:rPr>
            </w:pPr>
            <w:r w:rsidRPr="00BD6BE9">
              <w:rPr>
                <w:rFonts w:cs="Times New Roman"/>
                <w:b/>
                <w:noProof/>
                <w:sz w:val="20"/>
                <w:szCs w:val="20"/>
                <w:lang w:val="et-EE"/>
              </w:rPr>
              <w:t>Eeltingimus</w:t>
            </w:r>
          </w:p>
        </w:tc>
        <w:tc>
          <w:tcPr>
            <w:tcW w:w="1105" w:type="dxa"/>
          </w:tcPr>
          <w:p w14:paraId="558A6E72" w14:textId="1B4F8226" w:rsidR="002C25E3" w:rsidRPr="00BD6BE9" w:rsidRDefault="002C25E3" w:rsidP="005757BD">
            <w:pPr>
              <w:pStyle w:val="Text1"/>
              <w:ind w:left="0"/>
              <w:jc w:val="center"/>
              <w:rPr>
                <w:rFonts w:cs="Times New Roman"/>
                <w:b/>
                <w:noProof/>
                <w:sz w:val="20"/>
                <w:szCs w:val="20"/>
                <w:lang w:val="et-EE"/>
              </w:rPr>
            </w:pPr>
            <w:r w:rsidRPr="00BD6BE9">
              <w:rPr>
                <w:rFonts w:cs="Times New Roman"/>
                <w:b/>
                <w:noProof/>
                <w:sz w:val="20"/>
                <w:szCs w:val="20"/>
                <w:lang w:val="et-EE"/>
              </w:rPr>
              <w:t>Eel</w:t>
            </w:r>
            <w:r w:rsidR="005D1D18">
              <w:rPr>
                <w:rFonts w:cs="Times New Roman"/>
                <w:b/>
                <w:noProof/>
                <w:sz w:val="20"/>
                <w:szCs w:val="20"/>
                <w:lang w:val="et-EE"/>
              </w:rPr>
              <w:softHyphen/>
            </w:r>
            <w:r w:rsidRPr="00BD6BE9">
              <w:rPr>
                <w:rFonts w:cs="Times New Roman"/>
                <w:b/>
                <w:noProof/>
                <w:sz w:val="20"/>
                <w:szCs w:val="20"/>
                <w:lang w:val="et-EE"/>
              </w:rPr>
              <w:t>tingimuse täitmine</w:t>
            </w:r>
          </w:p>
        </w:tc>
        <w:tc>
          <w:tcPr>
            <w:tcW w:w="2368" w:type="dxa"/>
          </w:tcPr>
          <w:p w14:paraId="3ABBE029" w14:textId="77777777" w:rsidR="002C25E3" w:rsidRPr="00BD6BE9" w:rsidRDefault="002C25E3" w:rsidP="005757BD">
            <w:pPr>
              <w:pStyle w:val="Text1"/>
              <w:ind w:left="0"/>
              <w:jc w:val="center"/>
              <w:rPr>
                <w:rFonts w:cs="Times New Roman"/>
                <w:b/>
                <w:noProof/>
                <w:sz w:val="20"/>
                <w:szCs w:val="20"/>
                <w:lang w:val="et-EE"/>
              </w:rPr>
            </w:pPr>
            <w:r w:rsidRPr="00BD6BE9">
              <w:rPr>
                <w:rFonts w:cs="Times New Roman"/>
                <w:b/>
                <w:noProof/>
                <w:sz w:val="20"/>
                <w:szCs w:val="20"/>
                <w:lang w:val="et-EE"/>
              </w:rPr>
              <w:t>Kriteeriumid</w:t>
            </w:r>
          </w:p>
        </w:tc>
        <w:tc>
          <w:tcPr>
            <w:tcW w:w="1194" w:type="dxa"/>
          </w:tcPr>
          <w:p w14:paraId="54934914" w14:textId="14318833" w:rsidR="002C25E3" w:rsidRPr="00BD6BE9" w:rsidRDefault="002C25E3" w:rsidP="005757BD">
            <w:pPr>
              <w:pStyle w:val="Text1"/>
              <w:ind w:left="0"/>
              <w:jc w:val="center"/>
              <w:rPr>
                <w:rFonts w:cs="Times New Roman"/>
                <w:b/>
                <w:noProof/>
                <w:sz w:val="20"/>
                <w:szCs w:val="20"/>
                <w:lang w:val="et-EE"/>
              </w:rPr>
            </w:pPr>
            <w:r w:rsidRPr="00BD6BE9">
              <w:rPr>
                <w:rFonts w:cs="Times New Roman"/>
                <w:b/>
                <w:noProof/>
                <w:sz w:val="20"/>
                <w:szCs w:val="20"/>
                <w:lang w:val="et-EE"/>
              </w:rPr>
              <w:t>Kriteeriu</w:t>
            </w:r>
            <w:r w:rsidR="005D1D18">
              <w:rPr>
                <w:rFonts w:cs="Times New Roman"/>
                <w:b/>
                <w:noProof/>
                <w:sz w:val="20"/>
                <w:szCs w:val="20"/>
                <w:lang w:val="et-EE"/>
              </w:rPr>
              <w:softHyphen/>
            </w:r>
            <w:r w:rsidRPr="00BD6BE9">
              <w:rPr>
                <w:rFonts w:cs="Times New Roman"/>
                <w:b/>
                <w:noProof/>
                <w:sz w:val="20"/>
                <w:szCs w:val="20"/>
                <w:lang w:val="et-EE"/>
              </w:rPr>
              <w:t>mide täitmine</w:t>
            </w:r>
          </w:p>
        </w:tc>
        <w:tc>
          <w:tcPr>
            <w:tcW w:w="3000" w:type="dxa"/>
          </w:tcPr>
          <w:p w14:paraId="31676958" w14:textId="77777777" w:rsidR="002C25E3" w:rsidRPr="00BD6BE9" w:rsidRDefault="002C25E3" w:rsidP="005757BD">
            <w:pPr>
              <w:pStyle w:val="Text1"/>
              <w:ind w:left="0" w:right="210"/>
              <w:jc w:val="center"/>
              <w:rPr>
                <w:rFonts w:cs="Times New Roman"/>
                <w:b/>
                <w:noProof/>
                <w:sz w:val="20"/>
                <w:szCs w:val="20"/>
                <w:lang w:val="et-EE"/>
              </w:rPr>
            </w:pPr>
            <w:r w:rsidRPr="00BD6BE9">
              <w:rPr>
                <w:rFonts w:cs="Times New Roman"/>
                <w:b/>
                <w:noProof/>
                <w:sz w:val="20"/>
                <w:szCs w:val="20"/>
                <w:lang w:val="et-EE"/>
              </w:rPr>
              <w:t>Viide asjakohastele dokumentidele</w:t>
            </w:r>
          </w:p>
        </w:tc>
        <w:tc>
          <w:tcPr>
            <w:tcW w:w="5516" w:type="dxa"/>
          </w:tcPr>
          <w:p w14:paraId="67413014" w14:textId="77777777" w:rsidR="002C25E3" w:rsidRPr="00BD6BE9" w:rsidRDefault="002C25E3" w:rsidP="005757BD">
            <w:pPr>
              <w:pStyle w:val="Text1"/>
              <w:ind w:left="0"/>
              <w:jc w:val="center"/>
              <w:rPr>
                <w:rFonts w:cs="Times New Roman"/>
                <w:b/>
                <w:noProof/>
                <w:sz w:val="20"/>
                <w:szCs w:val="20"/>
                <w:lang w:val="et-EE"/>
              </w:rPr>
            </w:pPr>
            <w:r w:rsidRPr="00BD6BE9">
              <w:rPr>
                <w:rFonts w:cs="Times New Roman"/>
                <w:b/>
                <w:noProof/>
                <w:sz w:val="20"/>
                <w:szCs w:val="20"/>
                <w:lang w:val="et-EE"/>
              </w:rPr>
              <w:t>Põhjendus</w:t>
            </w:r>
          </w:p>
        </w:tc>
      </w:tr>
      <w:tr w:rsidR="002C25E3" w:rsidRPr="008F6F06" w14:paraId="69564DAA" w14:textId="77777777" w:rsidTr="003F667C">
        <w:tc>
          <w:tcPr>
            <w:tcW w:w="1838" w:type="dxa"/>
          </w:tcPr>
          <w:p w14:paraId="51AF288B" w14:textId="0246D3F8" w:rsidR="002C25E3" w:rsidRPr="00BD6BE9" w:rsidRDefault="002C25E3" w:rsidP="005757BD">
            <w:pPr>
              <w:rPr>
                <w:rFonts w:eastAsia="Times New Roman"/>
                <w:i/>
                <w:iCs/>
                <w:noProof/>
                <w:sz w:val="20"/>
                <w:lang w:val="et-EE"/>
              </w:rPr>
            </w:pPr>
            <w:r w:rsidRPr="00BD6BE9">
              <w:rPr>
                <w:sz w:val="20"/>
                <w:lang w:val="et-EE"/>
              </w:rPr>
              <w:lastRenderedPageBreak/>
              <w:t>Tõhusad järelevalve</w:t>
            </w:r>
            <w:r w:rsidR="003C7913">
              <w:rPr>
                <w:sz w:val="20"/>
                <w:lang w:val="et-EE"/>
              </w:rPr>
              <w:softHyphen/>
            </w:r>
            <w:r w:rsidRPr="00BD6BE9">
              <w:rPr>
                <w:sz w:val="20"/>
                <w:lang w:val="et-EE"/>
              </w:rPr>
              <w:t>mehhanismid riigihangete turu jaoks</w:t>
            </w:r>
          </w:p>
        </w:tc>
        <w:tc>
          <w:tcPr>
            <w:tcW w:w="1105" w:type="dxa"/>
          </w:tcPr>
          <w:p w14:paraId="47B33117" w14:textId="77777777" w:rsidR="002C25E3" w:rsidRPr="00BD6BE9" w:rsidRDefault="002C25E3" w:rsidP="005757BD">
            <w:pPr>
              <w:rPr>
                <w:rFonts w:eastAsia="Times New Roman"/>
                <w:noProof/>
                <w:sz w:val="20"/>
                <w:lang w:val="et-EE"/>
              </w:rPr>
            </w:pPr>
            <w:r w:rsidRPr="00BD6BE9">
              <w:rPr>
                <w:rFonts w:eastAsia="Times New Roman"/>
                <w:noProof/>
                <w:sz w:val="20"/>
                <w:lang w:val="et-EE"/>
              </w:rPr>
              <w:t>JAH</w:t>
            </w:r>
          </w:p>
        </w:tc>
        <w:tc>
          <w:tcPr>
            <w:tcW w:w="2368" w:type="dxa"/>
          </w:tcPr>
          <w:p w14:paraId="406F1BF8" w14:textId="0F668801" w:rsidR="002C25E3" w:rsidRPr="00BD6BE9" w:rsidRDefault="002C25E3" w:rsidP="005757BD">
            <w:pPr>
              <w:spacing w:before="0" w:after="80"/>
              <w:ind w:left="3"/>
              <w:jc w:val="left"/>
              <w:rPr>
                <w:bCs/>
                <w:noProof/>
                <w:sz w:val="20"/>
                <w:lang w:val="et-EE"/>
              </w:rPr>
            </w:pPr>
            <w:r w:rsidRPr="00BD6BE9">
              <w:rPr>
                <w:sz w:val="20"/>
                <w:lang w:val="et-EE"/>
              </w:rPr>
              <w:t>Kehtestatud on järelevalvemehhanismid, mis hõlmavad kõiki riigihankelepinguid ja nende hankeid fondidest</w:t>
            </w:r>
            <w:r w:rsidR="00597B6C">
              <w:rPr>
                <w:sz w:val="20"/>
                <w:lang w:val="et-EE"/>
              </w:rPr>
              <w:t>,</w:t>
            </w:r>
            <w:r w:rsidRPr="00BD6BE9">
              <w:rPr>
                <w:sz w:val="20"/>
                <w:lang w:val="et-EE"/>
              </w:rPr>
              <w:t xml:space="preserve"> kooskõlas ELi hankeõigusega. Selleks on vaja järgmist:</w:t>
            </w:r>
          </w:p>
          <w:p w14:paraId="0190C00E" w14:textId="26E82098" w:rsidR="002C25E3" w:rsidRPr="00BD6BE9" w:rsidRDefault="002C25E3" w:rsidP="005757BD">
            <w:pPr>
              <w:spacing w:before="0" w:after="80"/>
              <w:ind w:left="360" w:hanging="360"/>
              <w:jc w:val="left"/>
              <w:rPr>
                <w:sz w:val="20"/>
                <w:lang w:val="et-EE"/>
              </w:rPr>
            </w:pPr>
            <w:r w:rsidRPr="00BD6BE9">
              <w:rPr>
                <w:sz w:val="20"/>
                <w:lang w:val="et-EE"/>
              </w:rPr>
              <w:t>1.</w:t>
            </w:r>
            <w:r w:rsidRPr="00BD6BE9">
              <w:rPr>
                <w:sz w:val="20"/>
                <w:lang w:val="et-EE"/>
              </w:rPr>
              <w:tab/>
              <w:t>meetmed, mis tagavad tõhusate ja usaldusväärsete andmete kogumise riigihankemenetluste kohta, mis ületavad ELi lävendeid, kooskõlas direktiivi 2014/24/EL artiklitest 83 ja 84 ning direktiivi 2014/25/EL artiklitest 99 ja 100 tuleneva aruandlus</w:t>
            </w:r>
            <w:r w:rsidR="004214C1">
              <w:rPr>
                <w:sz w:val="20"/>
                <w:lang w:val="et-EE"/>
              </w:rPr>
              <w:softHyphen/>
            </w:r>
            <w:r w:rsidRPr="00BD6BE9">
              <w:rPr>
                <w:sz w:val="20"/>
                <w:lang w:val="et-EE"/>
              </w:rPr>
              <w:t>kohustusega;</w:t>
            </w:r>
          </w:p>
          <w:p w14:paraId="29248D17" w14:textId="0C7A119E" w:rsidR="002C25E3" w:rsidRPr="00BD6BE9" w:rsidRDefault="002C25E3" w:rsidP="005757BD">
            <w:pPr>
              <w:spacing w:before="0" w:after="80"/>
              <w:ind w:left="401" w:hanging="425"/>
              <w:jc w:val="left"/>
              <w:rPr>
                <w:bCs/>
                <w:noProof/>
                <w:sz w:val="20"/>
                <w:lang w:val="et-EE"/>
              </w:rPr>
            </w:pPr>
            <w:r w:rsidRPr="00BD6BE9">
              <w:rPr>
                <w:sz w:val="20"/>
                <w:lang w:val="et-EE"/>
              </w:rPr>
              <w:t xml:space="preserve">2. </w:t>
            </w:r>
            <w:r w:rsidRPr="00BD6BE9">
              <w:rPr>
                <w:sz w:val="20"/>
                <w:lang w:val="et-EE"/>
              </w:rPr>
              <w:tab/>
              <w:t>meetmed andmete tagamiseks vähemalt järgmiste aspektide jaoks:</w:t>
            </w:r>
          </w:p>
          <w:p w14:paraId="7A456114" w14:textId="77777777" w:rsidR="002C25E3" w:rsidRPr="00BD6BE9" w:rsidRDefault="002C25E3" w:rsidP="005757BD">
            <w:pPr>
              <w:spacing w:before="0" w:after="80"/>
              <w:ind w:left="360" w:hanging="360"/>
              <w:jc w:val="left"/>
              <w:rPr>
                <w:bCs/>
                <w:noProof/>
                <w:sz w:val="20"/>
                <w:lang w:val="et-EE"/>
              </w:rPr>
            </w:pPr>
            <w:r w:rsidRPr="00BD6BE9">
              <w:rPr>
                <w:sz w:val="20"/>
                <w:lang w:val="et-EE"/>
              </w:rPr>
              <w:t>a.</w:t>
            </w:r>
            <w:r w:rsidRPr="00BD6BE9">
              <w:rPr>
                <w:sz w:val="20"/>
                <w:lang w:val="et-EE"/>
              </w:rPr>
              <w:tab/>
              <w:t>konkurentsi kvaliteet ja intensiivsus: võitnud pakkujate nimed, esialgne pakkujate arv ja lepinguline maksumus;</w:t>
            </w:r>
          </w:p>
          <w:p w14:paraId="52AA2AAC" w14:textId="77777777" w:rsidR="002C25E3" w:rsidRPr="00BD6BE9" w:rsidRDefault="002C25E3" w:rsidP="005757BD">
            <w:pPr>
              <w:spacing w:before="0" w:after="80"/>
              <w:ind w:left="360" w:hanging="360"/>
              <w:jc w:val="left"/>
              <w:rPr>
                <w:bCs/>
                <w:noProof/>
                <w:sz w:val="20"/>
                <w:lang w:val="et-EE"/>
              </w:rPr>
            </w:pPr>
            <w:r w:rsidRPr="00BD6BE9">
              <w:rPr>
                <w:sz w:val="20"/>
                <w:lang w:val="et-EE"/>
              </w:rPr>
              <w:lastRenderedPageBreak/>
              <w:t>b.</w:t>
            </w:r>
            <w:r w:rsidRPr="00BD6BE9">
              <w:rPr>
                <w:sz w:val="20"/>
                <w:lang w:val="et-EE"/>
              </w:rPr>
              <w:tab/>
              <w:t>teave lõpliku hinna kohta pärast valituks osutumist ja VKEde kui otsepakkujate osalemise kohta, kui sellist teavet pakuvad riiklikud süsteemid;</w:t>
            </w:r>
          </w:p>
          <w:p w14:paraId="6533E804" w14:textId="77777777" w:rsidR="002C25E3" w:rsidRPr="00BD6BE9" w:rsidRDefault="002C25E3" w:rsidP="00C3507A">
            <w:pPr>
              <w:pStyle w:val="ListParagraph"/>
              <w:numPr>
                <w:ilvl w:val="0"/>
                <w:numId w:val="38"/>
              </w:numPr>
              <w:spacing w:after="80" w:line="240" w:lineRule="auto"/>
              <w:ind w:left="343" w:hanging="343"/>
              <w:rPr>
                <w:rFonts w:ascii="Times New Roman" w:hAnsi="Times New Roman" w:cs="Times New Roman"/>
                <w:bCs/>
                <w:noProof/>
                <w:sz w:val="20"/>
                <w:szCs w:val="20"/>
                <w:lang w:val="et-EE"/>
              </w:rPr>
            </w:pPr>
            <w:r w:rsidRPr="00BD6BE9">
              <w:rPr>
                <w:rFonts w:ascii="Times New Roman" w:hAnsi="Times New Roman" w:cs="Times New Roman"/>
                <w:sz w:val="20"/>
                <w:szCs w:val="20"/>
                <w:lang w:val="et-EE"/>
              </w:rPr>
              <w:t xml:space="preserve">meetmed pädevate riigiasutuste jaoks andmeseire ja </w:t>
            </w:r>
            <w:r w:rsidRPr="00BD6BE9">
              <w:rPr>
                <w:rFonts w:ascii="Times New Roman" w:hAnsi="Times New Roman" w:cs="Times New Roman"/>
                <w:sz w:val="20"/>
                <w:szCs w:val="20"/>
                <w:lang w:val="et-EE"/>
              </w:rPr>
              <w:br/>
              <w:t>-analüüsi tagamiseks kooskõlas direktiivi 2014/24/EL artikli 83 lõikega 2 ja direktiivi 2014/25/EL artikli 99 lõikega 2;</w:t>
            </w:r>
          </w:p>
          <w:p w14:paraId="1358D200" w14:textId="77777777" w:rsidR="002C25E3" w:rsidRPr="00BD6BE9" w:rsidRDefault="002C25E3" w:rsidP="00C3507A">
            <w:pPr>
              <w:pStyle w:val="ListParagraph"/>
              <w:numPr>
                <w:ilvl w:val="0"/>
                <w:numId w:val="38"/>
              </w:numPr>
              <w:spacing w:after="80" w:line="240" w:lineRule="auto"/>
              <w:ind w:left="343" w:hanging="343"/>
              <w:rPr>
                <w:rFonts w:ascii="Times New Roman" w:hAnsi="Times New Roman" w:cs="Times New Roman"/>
                <w:bCs/>
                <w:noProof/>
                <w:sz w:val="20"/>
                <w:szCs w:val="20"/>
                <w:lang w:val="et-EE"/>
              </w:rPr>
            </w:pPr>
            <w:r w:rsidRPr="00BD6BE9">
              <w:rPr>
                <w:rFonts w:ascii="Times New Roman" w:hAnsi="Times New Roman" w:cs="Times New Roman"/>
                <w:sz w:val="20"/>
                <w:szCs w:val="20"/>
                <w:lang w:val="et-EE"/>
              </w:rPr>
              <w:t>analüüsitulemuste üldsusele kättesaadavaks tegemise kord kooskõlas direktiivi 2014/24/EL artikli 83 lõikega 3 ja direktiivi 2014/25/EL artikli 99 lõikega 3;</w:t>
            </w:r>
          </w:p>
          <w:p w14:paraId="517CF6BB" w14:textId="4B9DCA0A" w:rsidR="002C25E3" w:rsidRPr="00BD6BE9" w:rsidRDefault="002C25E3" w:rsidP="00C3507A">
            <w:pPr>
              <w:pStyle w:val="ListParagraph"/>
              <w:numPr>
                <w:ilvl w:val="0"/>
                <w:numId w:val="38"/>
              </w:numPr>
              <w:spacing w:after="80" w:line="240" w:lineRule="auto"/>
              <w:ind w:left="343" w:hanging="343"/>
              <w:rPr>
                <w:rFonts w:ascii="Times New Roman" w:hAnsi="Times New Roman" w:cs="Times New Roman"/>
                <w:bCs/>
                <w:noProof/>
                <w:sz w:val="20"/>
                <w:szCs w:val="20"/>
                <w:lang w:val="et-EE"/>
              </w:rPr>
            </w:pPr>
            <w:r w:rsidRPr="00BD6BE9">
              <w:rPr>
                <w:rFonts w:ascii="Times New Roman" w:hAnsi="Times New Roman" w:cs="Times New Roman"/>
                <w:sz w:val="20"/>
                <w:szCs w:val="20"/>
                <w:lang w:val="et-EE"/>
              </w:rPr>
              <w:t>meetmed tagamaks, et kogu teave, mis viitab võimalikule pakkumis</w:t>
            </w:r>
            <w:r w:rsidR="003C7913">
              <w:rPr>
                <w:rFonts w:ascii="Times New Roman" w:hAnsi="Times New Roman" w:cs="Times New Roman"/>
                <w:sz w:val="20"/>
                <w:szCs w:val="20"/>
                <w:lang w:val="et-EE"/>
              </w:rPr>
              <w:softHyphen/>
            </w:r>
            <w:r w:rsidRPr="00BD6BE9">
              <w:rPr>
                <w:rFonts w:ascii="Times New Roman" w:hAnsi="Times New Roman" w:cs="Times New Roman"/>
                <w:sz w:val="20"/>
                <w:szCs w:val="20"/>
                <w:lang w:val="et-EE"/>
              </w:rPr>
              <w:t xml:space="preserve">mahhinatsioonile, edastatakse pädevatele riigiasutustele kooskõlas direktiivi </w:t>
            </w:r>
            <w:r w:rsidRPr="00BD6BE9">
              <w:rPr>
                <w:rFonts w:ascii="Times New Roman" w:hAnsi="Times New Roman" w:cs="Times New Roman"/>
                <w:sz w:val="20"/>
                <w:szCs w:val="20"/>
                <w:lang w:val="et-EE"/>
              </w:rPr>
              <w:lastRenderedPageBreak/>
              <w:t>2014/24/EL artikli 83 lõikega 2 ja direktiivi 2014/25/EL artikli 99 lõikega 2.</w:t>
            </w:r>
          </w:p>
        </w:tc>
        <w:tc>
          <w:tcPr>
            <w:tcW w:w="1194" w:type="dxa"/>
          </w:tcPr>
          <w:p w14:paraId="42124EA2"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lastRenderedPageBreak/>
              <w:t>1. JAH</w:t>
            </w:r>
          </w:p>
          <w:p w14:paraId="535F6981"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2. JAH</w:t>
            </w:r>
          </w:p>
          <w:p w14:paraId="0E5F4CBD"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3. JAH</w:t>
            </w:r>
          </w:p>
          <w:p w14:paraId="790F9E16"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4. JAH</w:t>
            </w:r>
          </w:p>
          <w:p w14:paraId="6730B15E"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5. JAH</w:t>
            </w:r>
          </w:p>
        </w:tc>
        <w:tc>
          <w:tcPr>
            <w:tcW w:w="3000" w:type="dxa"/>
          </w:tcPr>
          <w:p w14:paraId="1238C839" w14:textId="77777777" w:rsidR="002C25E3" w:rsidRDefault="002C25E3" w:rsidP="005757BD">
            <w:pPr>
              <w:jc w:val="left"/>
              <w:rPr>
                <w:sz w:val="20"/>
                <w:lang w:val="et-EE"/>
              </w:rPr>
            </w:pPr>
            <w:r w:rsidRPr="00BD6BE9">
              <w:rPr>
                <w:sz w:val="20"/>
                <w:lang w:val="et-EE"/>
              </w:rPr>
              <w:t>Riigihangete register (</w:t>
            </w:r>
            <w:hyperlink r:id="rId14" w:history="1">
              <w:r w:rsidRPr="00BD6BE9">
                <w:rPr>
                  <w:rStyle w:val="Hyperlink"/>
                  <w:sz w:val="20"/>
                  <w:lang w:val="et-EE"/>
                </w:rPr>
                <w:t>https://riigihanked.riik.ee</w:t>
              </w:r>
            </w:hyperlink>
            <w:r w:rsidRPr="00BD6BE9">
              <w:rPr>
                <w:sz w:val="20"/>
                <w:lang w:val="et-EE"/>
              </w:rPr>
              <w:t>)</w:t>
            </w:r>
          </w:p>
          <w:p w14:paraId="2765F386" w14:textId="2380B9D4" w:rsidR="00385700" w:rsidRDefault="00385700" w:rsidP="00385700">
            <w:pPr>
              <w:spacing w:before="0" w:after="80"/>
              <w:ind w:left="3"/>
              <w:rPr>
                <w:rFonts w:ascii="Cambria" w:hAnsi="Cambria"/>
                <w:sz w:val="18"/>
              </w:rPr>
            </w:pPr>
            <w:r>
              <w:rPr>
                <w:rFonts w:ascii="Cambria" w:hAnsi="Cambria"/>
                <w:sz w:val="18"/>
              </w:rPr>
              <w:t>Riigihangete seadus</w:t>
            </w:r>
          </w:p>
          <w:p w14:paraId="0D3C13BB" w14:textId="52E9C0A8" w:rsidR="00385700" w:rsidRDefault="00C24120" w:rsidP="00385700">
            <w:pPr>
              <w:spacing w:before="0" w:after="80"/>
              <w:ind w:left="3"/>
              <w:rPr>
                <w:rFonts w:ascii="Cambria" w:hAnsi="Cambria" w:cstheme="minorHAnsi"/>
                <w:sz w:val="18"/>
              </w:rPr>
            </w:pPr>
            <w:r>
              <w:rPr>
                <w:rFonts w:ascii="Cambria" w:hAnsi="Cambria" w:cstheme="minorHAnsi"/>
                <w:sz w:val="18"/>
              </w:rPr>
              <w:t>(</w:t>
            </w:r>
            <w:ins w:id="672" w:author="Ülle Leht" w:date="2025-07-16T11:48:00Z">
              <w:r w:rsidR="000C571B" w:rsidRPr="00CF2B51">
                <w:rPr>
                  <w:rFonts w:eastAsiaTheme="minorHAnsi"/>
                  <w:szCs w:val="22"/>
                  <w:lang w:eastAsia="en-US"/>
                </w:rPr>
                <w:fldChar w:fldCharType="begin"/>
              </w:r>
              <w:r w:rsidR="000C571B" w:rsidRPr="00CF2B51">
                <w:rPr>
                  <w:rFonts w:eastAsiaTheme="minorHAnsi"/>
                  <w:szCs w:val="22"/>
                  <w:lang w:eastAsia="en-US"/>
                </w:rPr>
                <w:instrText>HYPERLINK "https://www.riigiteataja.ee/akt/113032019145?leiaKehtiv" \o "https://www.riigiteataja.ee/akt/113032019145?leiaKehtiv"</w:instrText>
              </w:r>
              <w:r w:rsidR="000C571B" w:rsidRPr="00CF2B51">
                <w:rPr>
                  <w:rFonts w:eastAsiaTheme="minorHAnsi"/>
                  <w:szCs w:val="22"/>
                  <w:lang w:eastAsia="en-US"/>
                </w:rPr>
                <w:fldChar w:fldCharType="separate"/>
              </w:r>
              <w:r w:rsidR="000C571B" w:rsidRPr="00CF2B51">
                <w:rPr>
                  <w:rFonts w:ascii="Cambria" w:eastAsiaTheme="minorHAnsi" w:hAnsi="Cambria"/>
                  <w:color w:val="0000FF"/>
                  <w:sz w:val="18"/>
                  <w:szCs w:val="22"/>
                  <w:u w:val="single"/>
                  <w:lang w:val="et-EE" w:eastAsia="en-US"/>
                </w:rPr>
                <w:t>https://www.riigiteataja.ee/akt/113032019145?leiaKehtiv</w:t>
              </w:r>
              <w:r w:rsidR="000C571B" w:rsidRPr="00CF2B51">
                <w:rPr>
                  <w:rFonts w:eastAsiaTheme="minorHAnsi"/>
                  <w:szCs w:val="22"/>
                  <w:lang w:eastAsia="en-US"/>
                </w:rPr>
                <w:fldChar w:fldCharType="end"/>
              </w:r>
            </w:ins>
            <w:del w:id="673" w:author="Ülle Leht" w:date="2025-07-16T11:48:00Z">
              <w:r w:rsidR="008C2961" w:rsidDel="000C571B">
                <w:fldChar w:fldCharType="begin"/>
              </w:r>
              <w:r w:rsidR="008C2961" w:rsidDel="000C571B">
                <w:delInstrText xml:space="preserve"> HYPERLINK "https://www.riigiteataja.ee/akt/104082022010?leiaKehtiv" </w:delInstrText>
              </w:r>
              <w:r w:rsidR="008C2961" w:rsidDel="000C571B">
                <w:fldChar w:fldCharType="separate"/>
              </w:r>
              <w:r w:rsidRPr="00B01CAA" w:rsidDel="000C571B">
                <w:rPr>
                  <w:rStyle w:val="Hyperlink"/>
                  <w:rFonts w:ascii="Cambria" w:hAnsi="Cambria" w:cstheme="minorHAnsi"/>
                  <w:sz w:val="18"/>
                </w:rPr>
                <w:delText>https://www.riigiteataja.ee/akt/104082022010?leiaKehtiv</w:delText>
              </w:r>
              <w:r w:rsidR="008C2961" w:rsidDel="000C571B">
                <w:rPr>
                  <w:rStyle w:val="Hyperlink"/>
                  <w:rFonts w:ascii="Cambria" w:hAnsi="Cambria" w:cstheme="minorHAnsi"/>
                  <w:sz w:val="18"/>
                </w:rPr>
                <w:fldChar w:fldCharType="end"/>
              </w:r>
            </w:del>
            <w:r>
              <w:rPr>
                <w:rFonts w:ascii="Cambria" w:hAnsi="Cambria" w:cstheme="minorHAnsi"/>
                <w:sz w:val="18"/>
              </w:rPr>
              <w:t>)</w:t>
            </w:r>
          </w:p>
          <w:p w14:paraId="7839DE7A" w14:textId="77777777" w:rsidR="00C24120" w:rsidRDefault="00C24120" w:rsidP="00385700">
            <w:pPr>
              <w:spacing w:before="0" w:after="80"/>
              <w:ind w:left="3"/>
              <w:rPr>
                <w:rFonts w:ascii="Cambria" w:hAnsi="Cambria" w:cstheme="minorHAnsi"/>
                <w:sz w:val="18"/>
              </w:rPr>
            </w:pPr>
          </w:p>
          <w:p w14:paraId="54CD9B50" w14:textId="59F6E875" w:rsidR="00385700" w:rsidRDefault="00385700" w:rsidP="00C24120">
            <w:pPr>
              <w:spacing w:before="0" w:after="80"/>
              <w:ind w:left="3"/>
              <w:rPr>
                <w:rFonts w:ascii="Cambria" w:hAnsi="Cambria" w:cstheme="minorHAnsi"/>
                <w:sz w:val="18"/>
              </w:rPr>
            </w:pPr>
            <w:r>
              <w:rPr>
                <w:rFonts w:ascii="Cambria" w:hAnsi="Cambria" w:cstheme="minorHAnsi"/>
                <w:sz w:val="18"/>
              </w:rPr>
              <w:t>Ko</w:t>
            </w:r>
            <w:r w:rsidR="00C24120">
              <w:rPr>
                <w:rFonts w:ascii="Cambria" w:hAnsi="Cambria" w:cstheme="minorHAnsi"/>
                <w:sz w:val="18"/>
              </w:rPr>
              <w:t>nkurentsiseadus (</w:t>
            </w:r>
            <w:ins w:id="674" w:author="Ülle Leht" w:date="2025-07-16T11:49:00Z">
              <w:r w:rsidR="000C571B" w:rsidRPr="00CF2B51">
                <w:rPr>
                  <w:rFonts w:ascii="Cambria" w:eastAsiaTheme="minorHAnsi" w:hAnsi="Cambria"/>
                  <w:color w:val="0000FF"/>
                  <w:sz w:val="18"/>
                  <w:szCs w:val="22"/>
                  <w:u w:val="single"/>
                  <w:lang w:val="et-EE" w:eastAsia="en-US"/>
                </w:rPr>
                <w:t>https://www.riigiteataja.ee/akt/102062021018?leiaKehtiv</w:t>
              </w:r>
            </w:ins>
            <w:del w:id="675" w:author="Ülle Leht" w:date="2025-07-16T11:49:00Z">
              <w:r w:rsidR="008C2961" w:rsidDel="000C571B">
                <w:fldChar w:fldCharType="begin"/>
              </w:r>
              <w:r w:rsidR="008C2961" w:rsidDel="000C571B">
                <w:delInstrText xml:space="preserve"> HYPERLINK "https://www.riigiteataja.ee/akt/782641?leiaKehtiv" </w:delInstrText>
              </w:r>
              <w:r w:rsidR="008C2961" w:rsidDel="000C571B">
                <w:fldChar w:fldCharType="separate"/>
              </w:r>
              <w:r w:rsidR="00C24120" w:rsidRPr="00B01CAA" w:rsidDel="000C571B">
                <w:rPr>
                  <w:rStyle w:val="Hyperlink"/>
                  <w:rFonts w:ascii="Cambria" w:hAnsi="Cambria" w:cstheme="minorHAnsi"/>
                  <w:sz w:val="18"/>
                </w:rPr>
                <w:delText>https://www.riigiteataja.ee/akt/782641?leiaKehtiv</w:delText>
              </w:r>
              <w:r w:rsidR="008C2961" w:rsidDel="000C571B">
                <w:rPr>
                  <w:rStyle w:val="Hyperlink"/>
                  <w:rFonts w:ascii="Cambria" w:hAnsi="Cambria" w:cstheme="minorHAnsi"/>
                  <w:sz w:val="18"/>
                </w:rPr>
                <w:fldChar w:fldCharType="end"/>
              </w:r>
            </w:del>
            <w:r>
              <w:rPr>
                <w:rFonts w:ascii="Cambria" w:hAnsi="Cambria" w:cstheme="minorHAnsi"/>
                <w:sz w:val="18"/>
              </w:rPr>
              <w:t xml:space="preserve">) </w:t>
            </w:r>
          </w:p>
          <w:p w14:paraId="6E36A09E" w14:textId="77777777" w:rsidR="00C24120" w:rsidRDefault="00C24120" w:rsidP="00385700">
            <w:pPr>
              <w:spacing w:before="0" w:after="80"/>
              <w:ind w:left="3"/>
              <w:rPr>
                <w:rFonts w:ascii="Cambria" w:hAnsi="Cambria" w:cstheme="minorHAnsi"/>
                <w:sz w:val="18"/>
              </w:rPr>
            </w:pPr>
          </w:p>
          <w:p w14:paraId="52115B42" w14:textId="1EFAEED4" w:rsidR="00385700" w:rsidRPr="00BD6BE9" w:rsidRDefault="00C24120" w:rsidP="00385700">
            <w:pPr>
              <w:jc w:val="left"/>
              <w:rPr>
                <w:rFonts w:eastAsia="Times New Roman"/>
                <w:iCs/>
                <w:noProof/>
                <w:sz w:val="20"/>
                <w:lang w:val="et-EE"/>
              </w:rPr>
            </w:pPr>
            <w:r>
              <w:rPr>
                <w:rFonts w:ascii="Cambria" w:hAnsi="Cambria"/>
                <w:sz w:val="18"/>
              </w:rPr>
              <w:t>Rahandusministeeriumi info</w:t>
            </w:r>
            <w:r w:rsidR="00385700">
              <w:rPr>
                <w:rFonts w:ascii="Cambria" w:hAnsi="Cambria"/>
                <w:sz w:val="18"/>
              </w:rPr>
              <w:t xml:space="preserve"> </w:t>
            </w:r>
            <w:ins w:id="676" w:author="Ülle Leht" w:date="2025-07-16T11:49:00Z">
              <w:r w:rsidR="000C571B" w:rsidRPr="00CF2B51">
                <w:rPr>
                  <w:rFonts w:ascii="Cambria" w:eastAsiaTheme="minorHAnsi" w:hAnsi="Cambria"/>
                  <w:sz w:val="18"/>
                  <w:szCs w:val="22"/>
                  <w:lang w:val="et-EE" w:eastAsia="en-US"/>
                </w:rPr>
                <w:t>(</w:t>
              </w:r>
              <w:r w:rsidR="000C571B" w:rsidRPr="00CF2B51">
                <w:rPr>
                  <w:rFonts w:eastAsiaTheme="minorHAnsi"/>
                  <w:szCs w:val="22"/>
                  <w:lang w:eastAsia="en-US"/>
                </w:rPr>
                <w:fldChar w:fldCharType="begin"/>
              </w:r>
              <w:r w:rsidR="000C571B" w:rsidRPr="00CF2B51">
                <w:rPr>
                  <w:rFonts w:eastAsiaTheme="minorHAnsi"/>
                  <w:szCs w:val="22"/>
                  <w:lang w:eastAsia="en-US"/>
                </w:rPr>
                <w:instrText>HYPERLINK "https://www.fin.ee/riigihanked-riigiabi-osalused-kinnisvara/riigihanked" \o "https://www.fin.ee/riigihanked-riigiabi-osalused-kinnisvara/riigihanked"</w:instrText>
              </w:r>
              <w:r w:rsidR="000C571B" w:rsidRPr="00CF2B51">
                <w:rPr>
                  <w:rFonts w:eastAsiaTheme="minorHAnsi"/>
                  <w:szCs w:val="22"/>
                  <w:lang w:eastAsia="en-US"/>
                </w:rPr>
                <w:fldChar w:fldCharType="separate"/>
              </w:r>
              <w:r w:rsidR="000C571B" w:rsidRPr="00CF2B51">
                <w:rPr>
                  <w:rFonts w:ascii="Cambria" w:eastAsiaTheme="minorHAnsi" w:hAnsi="Cambria"/>
                  <w:color w:val="0000FF"/>
                  <w:sz w:val="18"/>
                  <w:szCs w:val="18"/>
                  <w:u w:val="single"/>
                  <w:lang w:val="et-EE" w:eastAsia="en-US"/>
                </w:rPr>
                <w:t>https://www.fin.ee/riigihanked-riigiabi-osalused-kinnisvara/riigihanked</w:t>
              </w:r>
              <w:r w:rsidR="000C571B" w:rsidRPr="00CF2B51">
                <w:rPr>
                  <w:rFonts w:eastAsiaTheme="minorHAnsi"/>
                  <w:szCs w:val="22"/>
                  <w:lang w:eastAsia="en-US"/>
                </w:rPr>
                <w:fldChar w:fldCharType="end"/>
              </w:r>
            </w:ins>
            <w:del w:id="677" w:author="Ülle Leht" w:date="2025-07-16T11:49:00Z">
              <w:r w:rsidR="00385700" w:rsidDel="000C571B">
                <w:rPr>
                  <w:rFonts w:ascii="Cambria" w:hAnsi="Cambria"/>
                  <w:sz w:val="18"/>
                </w:rPr>
                <w:delText>(</w:delText>
              </w:r>
              <w:r w:rsidR="008C2961" w:rsidDel="000C571B">
                <w:fldChar w:fldCharType="begin"/>
              </w:r>
              <w:r w:rsidR="008C2961" w:rsidDel="000C571B">
                <w:delInstrText xml:space="preserve"> HYPERLINK "https://www.rahandusministeerium.ee/et/eesmargidtegevused/riigihangete-poliitika/kasulik-teave/riigihankemaastiku-kokkuvotted" </w:delInstrText>
              </w:r>
              <w:r w:rsidR="008C2961" w:rsidDel="000C571B">
                <w:fldChar w:fldCharType="separate"/>
              </w:r>
              <w:r w:rsidR="00385700" w:rsidRPr="008C2677" w:rsidDel="000C571B">
                <w:rPr>
                  <w:rStyle w:val="Hyperlink"/>
                  <w:rFonts w:ascii="Cambria" w:hAnsi="Cambria"/>
                  <w:sz w:val="18"/>
                </w:rPr>
                <w:delText>https://www.rahandusministeerium.ee/et/eesmargidtegevused/riigihangete-poliitika/kasulik-teave/riigihankemaastiku-kokkuvotted</w:delText>
              </w:r>
              <w:r w:rsidR="008C2961" w:rsidDel="000C571B">
                <w:rPr>
                  <w:rStyle w:val="Hyperlink"/>
                  <w:rFonts w:ascii="Cambria" w:hAnsi="Cambria"/>
                  <w:sz w:val="18"/>
                </w:rPr>
                <w:fldChar w:fldCharType="end"/>
              </w:r>
              <w:r w:rsidR="00385700" w:rsidDel="000C571B">
                <w:rPr>
                  <w:rFonts w:ascii="Cambria" w:hAnsi="Cambria"/>
                  <w:sz w:val="18"/>
                </w:rPr>
                <w:delText xml:space="preserve">; </w:delText>
              </w:r>
              <w:r w:rsidR="008C2961" w:rsidDel="000C571B">
                <w:fldChar w:fldCharType="begin"/>
              </w:r>
              <w:r w:rsidR="008C2961" w:rsidDel="000C571B">
                <w:delInstrText xml:space="preserve"> HYPERLINK "https://www.rahandusministeerium.ee/et/eesmargidtegevused/riigihangete-poliitika/kontaktid" </w:delInstrText>
              </w:r>
              <w:r w:rsidR="008C2961" w:rsidDel="000C571B">
                <w:fldChar w:fldCharType="separate"/>
              </w:r>
              <w:r w:rsidR="00385700" w:rsidRPr="00C75251" w:rsidDel="000C571B">
                <w:rPr>
                  <w:rStyle w:val="Hyperlink"/>
                  <w:rFonts w:ascii="Cambria" w:hAnsi="Cambria"/>
                  <w:sz w:val="18"/>
                </w:rPr>
                <w:delText>https://www.rahandusministeerium.ee/et/eesmargidtegevused/riigihangete-poliitika/kontaktid</w:delText>
              </w:r>
              <w:r w:rsidR="008C2961" w:rsidDel="000C571B">
                <w:rPr>
                  <w:rStyle w:val="Hyperlink"/>
                  <w:rFonts w:ascii="Cambria" w:hAnsi="Cambria"/>
                  <w:sz w:val="18"/>
                </w:rPr>
                <w:fldChar w:fldCharType="end"/>
              </w:r>
            </w:del>
          </w:p>
        </w:tc>
        <w:tc>
          <w:tcPr>
            <w:tcW w:w="5516" w:type="dxa"/>
          </w:tcPr>
          <w:p w14:paraId="7EE6D355" w14:textId="4840D44E" w:rsidR="002C25E3" w:rsidRPr="00BD6BE9" w:rsidRDefault="002C25E3" w:rsidP="005757BD">
            <w:pPr>
              <w:spacing w:before="0" w:after="80"/>
              <w:ind w:left="3"/>
              <w:rPr>
                <w:bCs/>
                <w:noProof/>
                <w:sz w:val="20"/>
                <w:lang w:val="et-EE"/>
              </w:rPr>
            </w:pPr>
            <w:r w:rsidRPr="00BD6BE9">
              <w:rPr>
                <w:sz w:val="20"/>
                <w:lang w:val="et-EE"/>
              </w:rPr>
              <w:t>1. Kõik ELi hankeõiguse kohaselt riiklikku lävendit ületavad riigihankelepingud ja nende hanked fondidest avaldatakse ja teostatakse e-riigihangete keskportaalis „Riigihangete register“ (</w:t>
            </w:r>
            <w:hyperlink r:id="rId15" w:history="1">
              <w:r w:rsidRPr="00BD6BE9">
                <w:rPr>
                  <w:rStyle w:val="Hyperlink"/>
                  <w:sz w:val="20"/>
                  <w:lang w:val="et-EE"/>
                </w:rPr>
                <w:t>https://riigihanked.riik.ee</w:t>
              </w:r>
            </w:hyperlink>
            <w:r w:rsidRPr="00BD6BE9">
              <w:rPr>
                <w:rStyle w:val="Hyperlink"/>
                <w:color w:val="000000" w:themeColor="text1"/>
                <w:sz w:val="20"/>
                <w:lang w:val="et-EE"/>
              </w:rPr>
              <w:t>)</w:t>
            </w:r>
            <w:r w:rsidRPr="00BD6BE9">
              <w:rPr>
                <w:sz w:val="20"/>
                <w:lang w:val="et-EE"/>
              </w:rPr>
              <w:t>, mida haldab Rahandusministeerium</w:t>
            </w:r>
            <w:del w:id="678" w:author="Ülle Leht" w:date="2025-07-17T11:05:00Z">
              <w:r w:rsidR="00AD28C9" w:rsidDel="00815465">
                <w:rPr>
                  <w:sz w:val="20"/>
                  <w:lang w:val="et-EE"/>
                </w:rPr>
                <w:delText>,</w:delText>
              </w:r>
              <w:r w:rsidRPr="00BD6BE9" w:rsidDel="00815465">
                <w:rPr>
                  <w:sz w:val="20"/>
                  <w:lang w:val="et-EE"/>
                </w:rPr>
                <w:delText xml:space="preserve"> kooskõlas komisjoni 11. novembri 2015. aasta rakendusmäärusega (EL) 2015/1986</w:delText>
              </w:r>
            </w:del>
            <w:r w:rsidRPr="00BD6BE9">
              <w:rPr>
                <w:sz w:val="20"/>
                <w:lang w:val="et-EE"/>
              </w:rPr>
              <w:t>. Riigihangete seaduse kohaselt vastutab Rahandusministeerium järelevalve, aruandluse ja nõustamise eest vastavalt direktiivi 2014/24/EL artiklitele 83 ja 84 ning direktiivi 2014/25/EL artiklitele 99 ja 100. Järelevalve ja aruandlus põhinevad kesksest riigihangete registrist hangitud andmetel.</w:t>
            </w:r>
          </w:p>
          <w:p w14:paraId="78465458" w14:textId="29F3A6BC" w:rsidR="002C25E3" w:rsidRPr="00BD6BE9" w:rsidRDefault="002C25E3" w:rsidP="005757BD">
            <w:pPr>
              <w:spacing w:before="0" w:after="80"/>
              <w:ind w:left="3"/>
              <w:rPr>
                <w:bCs/>
                <w:noProof/>
                <w:sz w:val="20"/>
                <w:lang w:val="et-EE"/>
              </w:rPr>
            </w:pPr>
            <w:r w:rsidRPr="00BD6BE9">
              <w:rPr>
                <w:sz w:val="20"/>
                <w:lang w:val="et-EE"/>
              </w:rPr>
              <w:t xml:space="preserve">2. a. Võitnud pakkujate nimed, esialgne pakkujate arv ja lepinguline maksumus avaldatakse riigihangete registris lepingu sõlmimise teatena komisjoni </w:t>
            </w:r>
            <w:del w:id="679" w:author="Ülle Leht" w:date="2025-07-16T11:50:00Z">
              <w:r w:rsidRPr="00BD6BE9" w:rsidDel="000C571B">
                <w:rPr>
                  <w:sz w:val="20"/>
                  <w:lang w:val="et-EE"/>
                </w:rPr>
                <w:delText>11. novembri 2015</w:delText>
              </w:r>
            </w:del>
            <w:ins w:id="680" w:author="Ülle Leht" w:date="2025-07-16T11:50:00Z">
              <w:r w:rsidR="000C571B">
                <w:rPr>
                  <w:sz w:val="20"/>
                  <w:lang w:val="et-EE"/>
                </w:rPr>
                <w:t>23 septembri 2019</w:t>
              </w:r>
            </w:ins>
            <w:r w:rsidRPr="00BD6BE9">
              <w:rPr>
                <w:sz w:val="20"/>
                <w:lang w:val="et-EE"/>
              </w:rPr>
              <w:t>. aasta rakendusmääruse (EL) </w:t>
            </w:r>
            <w:ins w:id="681" w:author="Ülle Leht" w:date="2025-07-16T11:51:00Z">
              <w:r w:rsidR="000C571B" w:rsidRPr="003C1964">
                <w:rPr>
                  <w:sz w:val="20"/>
                  <w:lang w:val="et-EE"/>
                </w:rPr>
                <w:t>2019/1780</w:t>
              </w:r>
            </w:ins>
            <w:del w:id="682" w:author="Ülle Leht" w:date="2025-07-16T11:51:00Z">
              <w:r w:rsidRPr="00BD6BE9" w:rsidDel="000C571B">
                <w:rPr>
                  <w:sz w:val="20"/>
                  <w:lang w:val="et-EE"/>
                </w:rPr>
                <w:delText xml:space="preserve">2015/1986 </w:delText>
              </w:r>
            </w:del>
            <w:ins w:id="683" w:author="Ülle Leht" w:date="2025-07-16T11:52:00Z">
              <w:r w:rsidR="008C2961">
                <w:rPr>
                  <w:sz w:val="20"/>
                  <w:lang w:val="et-EE"/>
                </w:rPr>
                <w:t xml:space="preserve"> </w:t>
              </w:r>
            </w:ins>
            <w:r w:rsidRPr="00BD6BE9">
              <w:rPr>
                <w:sz w:val="20"/>
                <w:lang w:val="et-EE"/>
              </w:rPr>
              <w:t>alusel.</w:t>
            </w:r>
          </w:p>
          <w:p w14:paraId="3D1EA689" w14:textId="30359407" w:rsidR="002C25E3" w:rsidRPr="00BD6BE9" w:rsidRDefault="002C25E3" w:rsidP="005757BD">
            <w:pPr>
              <w:spacing w:before="0" w:after="80"/>
              <w:ind w:left="3"/>
              <w:rPr>
                <w:bCs/>
                <w:noProof/>
                <w:sz w:val="20"/>
                <w:lang w:val="et-EE"/>
              </w:rPr>
            </w:pPr>
            <w:r w:rsidRPr="00BD6BE9">
              <w:rPr>
                <w:sz w:val="20"/>
                <w:lang w:val="et-EE"/>
              </w:rPr>
              <w:t>2. b. Hankija kohustus on pärast hanke lõpuleviimist avaldada täidetud lepingust tulenev teave lõpliku hinna kohta riigihangete registris. Teave VKEde kui otsepakkujate osalemise kohta avaldatakse registri</w:t>
            </w:r>
            <w:r w:rsidR="00C558F1">
              <w:rPr>
                <w:sz w:val="20"/>
                <w:lang w:val="et-EE"/>
              </w:rPr>
              <w:t>s</w:t>
            </w:r>
            <w:r w:rsidRPr="00BD6BE9">
              <w:rPr>
                <w:sz w:val="20"/>
                <w:lang w:val="et-EE"/>
              </w:rPr>
              <w:t xml:space="preserve"> lepingu sõlmimise teates – 100% e-hankeid teostatakse keskses hankeregistris.</w:t>
            </w:r>
          </w:p>
          <w:p w14:paraId="0EFFFC2B" w14:textId="77777777" w:rsidR="00BD5C41" w:rsidRPr="000D198B" w:rsidRDefault="002C25E3" w:rsidP="00BD5C41">
            <w:pPr>
              <w:spacing w:before="0" w:after="80"/>
              <w:ind w:left="3"/>
              <w:rPr>
                <w:ins w:id="684" w:author="Ülle Leht" w:date="2025-07-16T11:54:00Z"/>
                <w:bCs/>
                <w:noProof/>
                <w:sz w:val="20"/>
                <w:lang w:val="et-EE"/>
              </w:rPr>
            </w:pPr>
            <w:r w:rsidRPr="00BD6BE9">
              <w:rPr>
                <w:sz w:val="20"/>
                <w:lang w:val="et-EE"/>
              </w:rPr>
              <w:t xml:space="preserve">3. Järelevalve (seire) ja analüüsi eest vastutav asutus on Rahandusministeerium. Järelevalvega seotud kohustused on sätestatud riigihangete seaduses. </w:t>
            </w:r>
            <w:ins w:id="685" w:author="Ülle Leht" w:date="2025-07-16T11:54:00Z">
              <w:r w:rsidR="00BD5C41" w:rsidRPr="000D198B">
                <w:rPr>
                  <w:sz w:val="20"/>
                  <w:lang w:val="et-EE"/>
                </w:rPr>
                <w:t>Järelevalve eest vastutavad neli inimest ja riigihangete andmete üldanalüüsi eest üks inimene.</w:t>
              </w:r>
            </w:ins>
          </w:p>
          <w:p w14:paraId="5BE7A544" w14:textId="0F2EBC71" w:rsidR="002C25E3" w:rsidRPr="00BD6BE9" w:rsidDel="00BD5C41" w:rsidRDefault="00AA571C" w:rsidP="005757BD">
            <w:pPr>
              <w:spacing w:before="0" w:after="80"/>
              <w:ind w:left="3"/>
              <w:rPr>
                <w:del w:id="686" w:author="Ülle Leht" w:date="2025-07-16T11:54:00Z"/>
                <w:bCs/>
                <w:noProof/>
                <w:sz w:val="20"/>
                <w:lang w:val="et-EE"/>
              </w:rPr>
            </w:pPr>
            <w:del w:id="687" w:author="Ülle Leht" w:date="2025-07-16T11:54:00Z">
              <w:r w:rsidDel="00BD5C41">
                <w:rPr>
                  <w:sz w:val="20"/>
                  <w:lang w:val="et-EE"/>
                </w:rPr>
                <w:delText>5</w:delText>
              </w:r>
              <w:r w:rsidR="002C25E3" w:rsidRPr="00BD6BE9" w:rsidDel="00BD5C41">
                <w:rPr>
                  <w:sz w:val="20"/>
                  <w:lang w:val="et-EE"/>
                </w:rPr>
                <w:delText xml:space="preserve"> inimest </w:delText>
              </w:r>
              <w:r w:rsidDel="00BD5C41">
                <w:rPr>
                  <w:sz w:val="20"/>
                  <w:lang w:val="et-EE"/>
                </w:rPr>
                <w:delText>vastutavad</w:delText>
              </w:r>
              <w:r w:rsidR="002C25E3" w:rsidRPr="00BD6BE9" w:rsidDel="00BD5C41">
                <w:rPr>
                  <w:sz w:val="20"/>
                  <w:lang w:val="et-EE"/>
                </w:rPr>
                <w:delText xml:space="preserve"> riigihangete andmete üldanalüüsi eest.</w:delText>
              </w:r>
            </w:del>
          </w:p>
          <w:p w14:paraId="60BC1730" w14:textId="070D126A" w:rsidR="002C25E3" w:rsidRPr="00BD6BE9" w:rsidDel="008C2961" w:rsidRDefault="002C25E3" w:rsidP="005757BD">
            <w:pPr>
              <w:spacing w:before="0" w:after="80"/>
              <w:ind w:left="3"/>
              <w:rPr>
                <w:del w:id="688" w:author="Ülle Leht" w:date="2025-07-16T11:52:00Z"/>
                <w:sz w:val="20"/>
                <w:lang w:val="et-EE"/>
              </w:rPr>
            </w:pPr>
            <w:r w:rsidRPr="00BD6BE9">
              <w:rPr>
                <w:sz w:val="20"/>
                <w:lang w:val="et-EE"/>
              </w:rPr>
              <w:t xml:space="preserve">4. </w:t>
            </w:r>
            <w:ins w:id="689" w:author="Ülle Leht" w:date="2025-07-17T11:28:00Z">
              <w:r w:rsidR="00194DAF">
                <w:rPr>
                  <w:sz w:val="20"/>
                  <w:lang w:val="et-EE"/>
                </w:rPr>
                <w:t>Riigihangete statisti</w:t>
              </w:r>
              <w:r w:rsidR="001E6EA7">
                <w:rPr>
                  <w:sz w:val="20"/>
                  <w:lang w:val="et-EE"/>
                </w:rPr>
                <w:t>ka ja ü</w:t>
              </w:r>
            </w:ins>
            <w:ins w:id="690" w:author="Ülle Leht" w:date="2025-07-16T11:52:00Z">
              <w:r w:rsidR="008C2961" w:rsidRPr="00554A0B">
                <w:rPr>
                  <w:sz w:val="20"/>
                  <w:lang w:val="et-EE"/>
                </w:rPr>
                <w:t>levaade on avaldatud Rahandusministeeriumi veebilehel</w:t>
              </w:r>
            </w:ins>
            <w:ins w:id="691" w:author="Ülle Leht" w:date="2025-07-17T11:28:00Z">
              <w:r w:rsidR="001E6EA7">
                <w:rPr>
                  <w:sz w:val="20"/>
                  <w:lang w:val="et-EE"/>
                </w:rPr>
                <w:t xml:space="preserve"> (</w:t>
              </w:r>
              <w:r w:rsidR="001E6EA7" w:rsidRPr="001E6EA7">
                <w:rPr>
                  <w:sz w:val="20"/>
                  <w:lang w:val="et-EE"/>
                </w:rPr>
                <w:t>https://fin.ee/riigihanked-riigiabi-osalused/riigihanked</w:t>
              </w:r>
              <w:r w:rsidR="001E6EA7">
                <w:rPr>
                  <w:sz w:val="20"/>
                  <w:lang w:val="et-EE"/>
                </w:rPr>
                <w:t>).</w:t>
              </w:r>
            </w:ins>
            <w:ins w:id="692" w:author="Ülle Leht" w:date="2025-07-17T11:29:00Z">
              <w:r w:rsidR="001E6EA7" w:rsidDel="008C2961">
                <w:rPr>
                  <w:sz w:val="20"/>
                  <w:lang w:val="et-EE"/>
                </w:rPr>
                <w:t xml:space="preserve"> </w:t>
              </w:r>
            </w:ins>
            <w:del w:id="693" w:author="Ülle Leht" w:date="2025-07-16T11:52:00Z">
              <w:r w:rsidR="00AA571C" w:rsidDel="008C2961">
                <w:rPr>
                  <w:sz w:val="20"/>
                  <w:lang w:val="et-EE"/>
                </w:rPr>
                <w:delText xml:space="preserve">Vastavalt Riigihangete seaduse  § 180 p 7  esitab Rahandusministeerium kord aastas Vabariigi Valitsusele ülevaate riigihankepoliitika, nõustamis- ja koolitustegevuse, riikliku järlelevalve ja riigihangete registri kohta. </w:delText>
              </w:r>
              <w:r w:rsidRPr="00BD6BE9" w:rsidDel="008C2961">
                <w:rPr>
                  <w:sz w:val="20"/>
                  <w:lang w:val="et-EE"/>
                </w:rPr>
                <w:delText>Järelevalvearuanded ja iga-aastased järelevalvekokkuvõtted on kättesaadavad Rahandusministeeriumi veebisaidil (</w:delText>
              </w:r>
              <w:r w:rsidR="008C2961" w:rsidDel="008C2961">
                <w:fldChar w:fldCharType="begin"/>
              </w:r>
              <w:r w:rsidR="008C2961" w:rsidDel="008C2961">
                <w:delInstrText xml:space="preserve"> HYPERLINK "https://www.rahandusministeerium.ee/et/eesmargidtegevused/riigihangete-poliitika/kasulik-teave/riigihankemaastiku-kokkuvotted" </w:delInstrText>
              </w:r>
              <w:r w:rsidR="008C2961" w:rsidDel="008C2961">
                <w:fldChar w:fldCharType="separate"/>
              </w:r>
              <w:r w:rsidRPr="00BD6BE9" w:rsidDel="008C2961">
                <w:rPr>
                  <w:rStyle w:val="Hyperlink"/>
                  <w:sz w:val="20"/>
                  <w:lang w:val="et-EE"/>
                </w:rPr>
                <w:delText>https://www.rahandusministeerium.ee/et/eesmargidtegevused/rii</w:delText>
              </w:r>
              <w:r w:rsidRPr="00BD6BE9" w:rsidDel="008C2961">
                <w:rPr>
                  <w:rStyle w:val="Hyperlink"/>
                  <w:sz w:val="20"/>
                  <w:lang w:val="et-EE"/>
                </w:rPr>
                <w:lastRenderedPageBreak/>
                <w:delText>gihangete-poliitika/kasulik-teave/riigihankemaastiku-kokkuvotted</w:delText>
              </w:r>
              <w:r w:rsidR="008C2961" w:rsidDel="008C2961">
                <w:rPr>
                  <w:rStyle w:val="Hyperlink"/>
                  <w:sz w:val="20"/>
                  <w:lang w:val="et-EE"/>
                </w:rPr>
                <w:fldChar w:fldCharType="end"/>
              </w:r>
              <w:r w:rsidRPr="00BD6BE9" w:rsidDel="008C2961">
                <w:rPr>
                  <w:sz w:val="20"/>
                  <w:lang w:val="et-EE"/>
                </w:rPr>
                <w:delText>).</w:delText>
              </w:r>
            </w:del>
          </w:p>
          <w:p w14:paraId="4E3B2537" w14:textId="53A7319B" w:rsidR="00772234" w:rsidRPr="00772234" w:rsidDel="00BD5C41" w:rsidRDefault="002C25E3" w:rsidP="00772234">
            <w:pPr>
              <w:rPr>
                <w:del w:id="694" w:author="Ülle Leht" w:date="2025-07-16T11:55:00Z"/>
                <w:rFonts w:eastAsia="Times New Roman"/>
                <w:iCs/>
                <w:noProof/>
                <w:sz w:val="20"/>
                <w:lang w:val="et-EE"/>
              </w:rPr>
            </w:pPr>
            <w:r w:rsidRPr="00BD6BE9">
              <w:rPr>
                <w:sz w:val="20"/>
                <w:lang w:val="et-EE"/>
              </w:rPr>
              <w:t>5.</w:t>
            </w:r>
            <w:r w:rsidR="00772234">
              <w:rPr>
                <w:sz w:val="20"/>
                <w:lang w:val="et-EE"/>
              </w:rPr>
              <w:t xml:space="preserve"> </w:t>
            </w:r>
            <w:ins w:id="695" w:author="Ülle Leht" w:date="2025-07-16T11:55:00Z">
              <w:r w:rsidR="00BD5C41" w:rsidRPr="000D198B">
                <w:rPr>
                  <w:sz w:val="20"/>
                  <w:lang w:val="et-EE"/>
                </w:rPr>
                <w:t>Riigihangete seaduses on säte, et kui järelevalve käigus teatavaks saanud asjaolud võivad anda aluse süüteokahtluseks, mis ei ole riigihangete seaduse §-des 213–215 sätestatud väärteona, või asjaoludel on võimaliku korruptsioonijuhtumi tunnused, teavitab Rahandusministeerium uurimisasutust või prokuratuuri talle teadaolevatest asjaoludest. Konkurentsiamet on selles tähenduses ka uurimisasutus</w:t>
              </w:r>
              <w:r w:rsidR="00BD5C41">
                <w:rPr>
                  <w:sz w:val="20"/>
                  <w:lang w:val="et-EE"/>
                </w:rPr>
                <w:t xml:space="preserve"> </w:t>
              </w:r>
              <w:r w:rsidR="00BD5C41" w:rsidRPr="00554A0B">
                <w:rPr>
                  <w:sz w:val="20"/>
                  <w:lang w:val="et-EE"/>
                </w:rPr>
                <w:t>ja pädev asutus konkurentsiseaduse (vt § 54) järgimise üle järelevalve teostamisel, keda tuleb teavitada rikkumistest. Rahandusministeeriumi veebilehel on info, et ettevõtjate võimaliku konkurentsi kahjustava koostöö kahtluse korral tuleb teavitada Konkurentsiametit.</w:t>
              </w:r>
            </w:ins>
            <w:del w:id="696" w:author="Ülle Leht" w:date="2025-07-16T11:55:00Z">
              <w:r w:rsidR="00772234" w:rsidRPr="00772234" w:rsidDel="00BD5C41">
                <w:rPr>
                  <w:rFonts w:eastAsia="Times New Roman"/>
                  <w:iCs/>
                  <w:noProof/>
                  <w:sz w:val="20"/>
                  <w:lang w:val="et-EE"/>
                </w:rPr>
                <w:delText xml:space="preserve">Rahandusministeerium </w:delText>
              </w:r>
              <w:r w:rsidR="00772234" w:rsidDel="00BD5C41">
                <w:rPr>
                  <w:rFonts w:eastAsia="Times New Roman"/>
                  <w:iCs/>
                  <w:noProof/>
                  <w:sz w:val="20"/>
                  <w:lang w:val="et-EE"/>
                </w:rPr>
                <w:delText xml:space="preserve">teavitab </w:delText>
              </w:r>
              <w:r w:rsidR="00772234" w:rsidRPr="00772234" w:rsidDel="00BD5C41">
                <w:rPr>
                  <w:rFonts w:eastAsia="Times New Roman"/>
                  <w:iCs/>
                  <w:noProof/>
                  <w:sz w:val="20"/>
                  <w:lang w:val="et-EE"/>
                </w:rPr>
                <w:delText>võimaliku korruptsioonijuhtumi tunnustega süüteokahtluse korral uurimisasutust või prokuratuuri. Konkurentsiamet on ka uurimisasutus ja teostab järelevalvet konkurentsiseaduse § 54 rakendamise üle, teda tuleb teavitada konkurentsimääruse mis tahes rikkumisest.</w:delText>
              </w:r>
            </w:del>
          </w:p>
          <w:p w14:paraId="2AD28573" w14:textId="72AF8C53" w:rsidR="00772234" w:rsidRPr="00BD6BE9" w:rsidRDefault="00772234" w:rsidP="00772234">
            <w:pPr>
              <w:rPr>
                <w:rFonts w:eastAsia="Times New Roman"/>
                <w:iCs/>
                <w:noProof/>
                <w:sz w:val="20"/>
                <w:lang w:val="et-EE"/>
              </w:rPr>
            </w:pPr>
            <w:del w:id="697" w:author="Ülle Leht" w:date="2025-07-16T11:55:00Z">
              <w:r w:rsidDel="00BD5C41">
                <w:rPr>
                  <w:rFonts w:eastAsia="Times New Roman"/>
                  <w:iCs/>
                  <w:noProof/>
                  <w:sz w:val="20"/>
                  <w:lang w:val="et-EE"/>
                </w:rPr>
                <w:delText xml:space="preserve">Rahandusministeeriumi </w:delText>
              </w:r>
              <w:r w:rsidRPr="00772234" w:rsidDel="00BD5C41">
                <w:rPr>
                  <w:rFonts w:eastAsia="Times New Roman"/>
                  <w:iCs/>
                  <w:noProof/>
                  <w:sz w:val="20"/>
                  <w:lang w:val="et-EE"/>
                </w:rPr>
                <w:delText>kodulehel on märgitud, et võimaliku konkurentsivastase koostöö kahtluse korral tuleb sellest teavitada Konkurentsiametit.</w:delText>
              </w:r>
            </w:del>
          </w:p>
        </w:tc>
      </w:tr>
      <w:tr w:rsidR="002C25E3" w:rsidRPr="008F6F06" w14:paraId="49539608" w14:textId="77777777" w:rsidTr="003F667C">
        <w:tc>
          <w:tcPr>
            <w:tcW w:w="1838" w:type="dxa"/>
          </w:tcPr>
          <w:p w14:paraId="2EEE5823" w14:textId="77777777" w:rsidR="002C25E3" w:rsidRPr="00BD6BE9" w:rsidRDefault="002C25E3" w:rsidP="005757BD">
            <w:pPr>
              <w:spacing w:before="0" w:after="80"/>
              <w:rPr>
                <w:noProof/>
                <w:sz w:val="20"/>
                <w:lang w:val="et-EE"/>
              </w:rPr>
            </w:pPr>
            <w:r w:rsidRPr="00BD6BE9">
              <w:rPr>
                <w:sz w:val="20"/>
                <w:lang w:val="et-EE"/>
              </w:rPr>
              <w:lastRenderedPageBreak/>
              <w:t>Euroopa Liidu põhiõiguste harta tõhus kohaldamine ja rakendamine</w:t>
            </w:r>
          </w:p>
          <w:p w14:paraId="08B80757" w14:textId="77777777" w:rsidR="002C25E3" w:rsidRPr="00BD6BE9" w:rsidRDefault="002C25E3" w:rsidP="005757BD">
            <w:pPr>
              <w:rPr>
                <w:sz w:val="20"/>
                <w:lang w:val="et-EE"/>
              </w:rPr>
            </w:pPr>
          </w:p>
        </w:tc>
        <w:tc>
          <w:tcPr>
            <w:tcW w:w="1105" w:type="dxa"/>
          </w:tcPr>
          <w:p w14:paraId="16FE592B"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JAH</w:t>
            </w:r>
          </w:p>
        </w:tc>
        <w:tc>
          <w:tcPr>
            <w:tcW w:w="2368" w:type="dxa"/>
          </w:tcPr>
          <w:p w14:paraId="36AF81D1" w14:textId="77777777" w:rsidR="002C25E3" w:rsidRPr="00BD6BE9" w:rsidRDefault="002C25E3" w:rsidP="005757BD">
            <w:pPr>
              <w:spacing w:before="0" w:after="80"/>
              <w:jc w:val="left"/>
              <w:rPr>
                <w:sz w:val="20"/>
                <w:lang w:val="et-EE"/>
              </w:rPr>
            </w:pPr>
            <w:r w:rsidRPr="00BD6BE9">
              <w:rPr>
                <w:sz w:val="20"/>
                <w:lang w:val="et-EE"/>
              </w:rPr>
              <w:t>Et tagada Euroopa Liidu põhiõiguste harta järgimine, on olemas tõhusad mehhanismid, mis hõlmavad järgmist:</w:t>
            </w:r>
          </w:p>
          <w:p w14:paraId="0613F570" w14:textId="77777777" w:rsidR="002C25E3" w:rsidRPr="00BD6BE9" w:rsidRDefault="002C25E3" w:rsidP="00C3507A">
            <w:pPr>
              <w:pStyle w:val="ListParagraph"/>
              <w:numPr>
                <w:ilvl w:val="0"/>
                <w:numId w:val="39"/>
              </w:numPr>
              <w:spacing w:after="80" w:line="240" w:lineRule="auto"/>
              <w:ind w:left="202" w:hanging="284"/>
              <w:rPr>
                <w:rFonts w:ascii="Times New Roman" w:hAnsi="Times New Roman" w:cs="Times New Roman"/>
                <w:sz w:val="20"/>
                <w:szCs w:val="20"/>
                <w:lang w:val="et-EE"/>
              </w:rPr>
            </w:pPr>
            <w:r w:rsidRPr="00BD6BE9">
              <w:rPr>
                <w:rFonts w:ascii="Times New Roman" w:hAnsi="Times New Roman" w:cs="Times New Roman"/>
                <w:sz w:val="20"/>
                <w:szCs w:val="20"/>
                <w:lang w:val="et-EE"/>
              </w:rPr>
              <w:t>kord, mis tagab fondidest toetatavate programmide vastavuse ja nende rakendamise harta asjakohaste sätete kohaselt;</w:t>
            </w:r>
          </w:p>
          <w:p w14:paraId="46BB7A3E" w14:textId="77777777" w:rsidR="002C25E3" w:rsidRPr="00BD6BE9" w:rsidRDefault="002C25E3" w:rsidP="00C3507A">
            <w:pPr>
              <w:pStyle w:val="ListParagraph"/>
              <w:numPr>
                <w:ilvl w:val="0"/>
                <w:numId w:val="39"/>
              </w:numPr>
              <w:spacing w:after="80" w:line="240" w:lineRule="auto"/>
              <w:ind w:left="202" w:hanging="284"/>
              <w:rPr>
                <w:rFonts w:ascii="Times New Roman" w:hAnsi="Times New Roman" w:cs="Times New Roman"/>
                <w:sz w:val="20"/>
                <w:szCs w:val="20"/>
                <w:lang w:val="et-EE"/>
              </w:rPr>
            </w:pPr>
            <w:r w:rsidRPr="00BD6BE9">
              <w:rPr>
                <w:rFonts w:ascii="Times New Roman" w:hAnsi="Times New Roman" w:cs="Times New Roman"/>
                <w:sz w:val="20"/>
                <w:szCs w:val="20"/>
                <w:lang w:val="et-EE"/>
              </w:rPr>
              <w:t>kord anda seirekomisjonile aru juhtumitest, mis on seotud fondide toetatavate tegevuste mittevastavusega hartaga.</w:t>
            </w:r>
          </w:p>
        </w:tc>
        <w:tc>
          <w:tcPr>
            <w:tcW w:w="1194" w:type="dxa"/>
          </w:tcPr>
          <w:p w14:paraId="214D6AFA"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1. JAH</w:t>
            </w:r>
          </w:p>
          <w:p w14:paraId="320DB31E" w14:textId="77777777" w:rsidR="002C25E3" w:rsidRPr="00BD6BE9" w:rsidRDefault="002C25E3" w:rsidP="005757BD">
            <w:pPr>
              <w:rPr>
                <w:rFonts w:eastAsia="Times New Roman"/>
                <w:iCs/>
                <w:noProof/>
                <w:sz w:val="20"/>
                <w:lang w:val="et-EE"/>
              </w:rPr>
            </w:pPr>
            <w:r w:rsidRPr="00BD6BE9">
              <w:rPr>
                <w:rFonts w:eastAsia="Times New Roman"/>
                <w:iCs/>
                <w:noProof/>
                <w:sz w:val="20"/>
                <w:lang w:val="et-EE"/>
              </w:rPr>
              <w:t>2. JAH</w:t>
            </w:r>
          </w:p>
        </w:tc>
        <w:tc>
          <w:tcPr>
            <w:tcW w:w="3000" w:type="dxa"/>
          </w:tcPr>
          <w:p w14:paraId="7F2FA108" w14:textId="77777777" w:rsidR="003A44CE" w:rsidRPr="00DD0B61" w:rsidRDefault="00772234" w:rsidP="003A44CE">
            <w:pPr>
              <w:spacing w:before="0"/>
              <w:rPr>
                <w:ins w:id="698" w:author="Ülle Leht" w:date="2025-07-16T11:57:00Z"/>
                <w:sz w:val="20"/>
                <w:lang w:val="et-EE"/>
              </w:rPr>
            </w:pPr>
            <w:r w:rsidRPr="00295F82">
              <w:rPr>
                <w:sz w:val="20"/>
              </w:rPr>
              <w:t>Perioodi 2021–2027 Euroopa Liidu ühtekuuluvus- ja siseturvalisuspoliitika fondide rakendamise seadus</w:t>
            </w:r>
            <w:r w:rsidR="00AD0B74">
              <w:rPr>
                <w:sz w:val="20"/>
              </w:rPr>
              <w:t xml:space="preserve"> </w:t>
            </w:r>
            <w:ins w:id="699" w:author="Ülle Leht" w:date="2025-07-16T11:57:00Z">
              <w:r w:rsidR="003A44CE" w:rsidRPr="00DD0B61">
                <w:rPr>
                  <w:sz w:val="20"/>
                  <w:lang w:val="et-EE"/>
                </w:rPr>
                <w:t>ÜSS 2021-2027 (jõustunud 21.03.2022)</w:t>
              </w:r>
            </w:ins>
          </w:p>
          <w:p w14:paraId="6141A445" w14:textId="77777777" w:rsidR="003A44CE" w:rsidRPr="000D198B" w:rsidRDefault="003A44CE" w:rsidP="003A44CE">
            <w:pPr>
              <w:spacing w:before="0"/>
              <w:rPr>
                <w:ins w:id="700" w:author="Ülle Leht" w:date="2025-07-16T11:57:00Z"/>
                <w:sz w:val="20"/>
                <w:lang w:val="et-EE"/>
              </w:rPr>
            </w:pPr>
            <w:ins w:id="701" w:author="Ülle Leht" w:date="2025-07-16T11:57:00Z">
              <w:r>
                <w:rPr>
                  <w:sz w:val="20"/>
                  <w:lang w:val="et-EE"/>
                </w:rPr>
                <w:t>(</w:t>
              </w:r>
              <w:r>
                <w:rPr>
                  <w:sz w:val="20"/>
                  <w:lang w:val="et-EE"/>
                </w:rPr>
                <w:fldChar w:fldCharType="begin"/>
              </w:r>
              <w:r>
                <w:rPr>
                  <w:sz w:val="20"/>
                  <w:lang w:val="et-EE"/>
                </w:rPr>
                <w:instrText>HYPERLINK "</w:instrText>
              </w:r>
              <w:r w:rsidRPr="00DD0B61">
                <w:rPr>
                  <w:sz w:val="20"/>
                  <w:lang w:val="et-EE"/>
                </w:rPr>
                <w:instrText>https://www.riigiteataja.ee/akt/130062023056?leiaKehtiv</w:instrText>
              </w:r>
              <w:r>
                <w:rPr>
                  <w:sz w:val="20"/>
                  <w:lang w:val="et-EE"/>
                </w:rPr>
                <w:instrText>"</w:instrText>
              </w:r>
              <w:r>
                <w:rPr>
                  <w:sz w:val="20"/>
                  <w:lang w:val="et-EE"/>
                </w:rPr>
                <w:fldChar w:fldCharType="separate"/>
              </w:r>
              <w:r w:rsidRPr="00DD0B61">
                <w:rPr>
                  <w:rStyle w:val="Hyperlink"/>
                  <w:sz w:val="20"/>
                  <w:lang w:val="et-EE"/>
                </w:rPr>
                <w:t>https://www.riigiteataja.ee/akt/130062023056?leiaKehtiv</w:t>
              </w:r>
              <w:r>
                <w:rPr>
                  <w:sz w:val="20"/>
                  <w:lang w:val="et-EE"/>
                </w:rPr>
                <w:fldChar w:fldCharType="end"/>
              </w:r>
              <w:r>
                <w:rPr>
                  <w:sz w:val="20"/>
                  <w:lang w:val="et-EE"/>
                </w:rPr>
                <w:t xml:space="preserve">) </w:t>
              </w:r>
            </w:ins>
          </w:p>
          <w:p w14:paraId="4CCF921C" w14:textId="6929AF1B" w:rsidR="00772234" w:rsidRPr="00295F82" w:rsidDel="003A44CE" w:rsidRDefault="00AD0B74" w:rsidP="005757BD">
            <w:pPr>
              <w:spacing w:before="0" w:after="0"/>
              <w:rPr>
                <w:del w:id="702" w:author="Ülle Leht" w:date="2025-07-16T11:57:00Z"/>
                <w:sz w:val="20"/>
              </w:rPr>
            </w:pPr>
            <w:del w:id="703" w:author="Ülle Leht" w:date="2025-07-16T11:57:00Z">
              <w:r w:rsidDel="003A44CE">
                <w:rPr>
                  <w:sz w:val="20"/>
                </w:rPr>
                <w:delText>(ÜSS)</w:delText>
              </w:r>
              <w:r w:rsidR="00295F82" w:rsidRPr="00295F82" w:rsidDel="003A44CE">
                <w:rPr>
                  <w:sz w:val="20"/>
                </w:rPr>
                <w:delText xml:space="preserve"> (</w:delText>
              </w:r>
              <w:r w:rsidR="008C2961" w:rsidDel="003A44CE">
                <w:fldChar w:fldCharType="begin"/>
              </w:r>
              <w:r w:rsidR="008C2961" w:rsidDel="003A44CE">
                <w:delInstrText xml:space="preserve"> HYPERLINK "https://www.riigiteataja.ee/akt/111032022001" </w:delInstrText>
              </w:r>
              <w:r w:rsidR="008C2961" w:rsidDel="003A44CE">
                <w:fldChar w:fldCharType="separate"/>
              </w:r>
              <w:r w:rsidR="00295F82" w:rsidRPr="00295F82" w:rsidDel="003A44CE">
                <w:rPr>
                  <w:rStyle w:val="Hyperlink"/>
                  <w:sz w:val="20"/>
                </w:rPr>
                <w:delText>https://www.riigiteataja.ee/akt/111032022001</w:delText>
              </w:r>
              <w:r w:rsidR="008C2961" w:rsidDel="003A44CE">
                <w:rPr>
                  <w:rStyle w:val="Hyperlink"/>
                  <w:sz w:val="20"/>
                </w:rPr>
                <w:fldChar w:fldCharType="end"/>
              </w:r>
              <w:r w:rsidR="00295F82" w:rsidRPr="00295F82" w:rsidDel="003A44CE">
                <w:rPr>
                  <w:sz w:val="20"/>
                </w:rPr>
                <w:delText>)</w:delText>
              </w:r>
            </w:del>
          </w:p>
          <w:p w14:paraId="30ABF40A" w14:textId="77777777" w:rsidR="00295F82" w:rsidRDefault="00295F82" w:rsidP="005757BD">
            <w:pPr>
              <w:spacing w:before="0" w:after="0"/>
              <w:rPr>
                <w:sz w:val="20"/>
                <w:lang w:val="et-EE"/>
              </w:rPr>
            </w:pPr>
          </w:p>
          <w:p w14:paraId="74CFD6FD" w14:textId="77777777" w:rsidR="00772234" w:rsidRDefault="00772234" w:rsidP="005757BD">
            <w:pPr>
              <w:spacing w:before="0" w:after="0"/>
              <w:rPr>
                <w:sz w:val="20"/>
                <w:lang w:val="et-EE"/>
              </w:rPr>
            </w:pPr>
          </w:p>
          <w:p w14:paraId="529D4583" w14:textId="598B3726" w:rsidR="002C25E3" w:rsidRPr="00BD6BE9" w:rsidRDefault="002C25E3" w:rsidP="005757BD">
            <w:pPr>
              <w:spacing w:before="0" w:after="0"/>
              <w:rPr>
                <w:sz w:val="20"/>
                <w:lang w:val="et-EE"/>
              </w:rPr>
            </w:pPr>
            <w:r w:rsidRPr="00BD6BE9">
              <w:rPr>
                <w:sz w:val="20"/>
                <w:lang w:val="et-EE"/>
              </w:rPr>
              <w:t>ÜRO ühine põhidokument, mis on osa osalisriikide aruannetest – Eesti (</w:t>
            </w:r>
            <w:hyperlink r:id="rId16">
              <w:r w:rsidRPr="00C3507A">
                <w:rPr>
                  <w:rStyle w:val="Hyperlink"/>
                  <w:rFonts w:eastAsia="Times New Roman"/>
                  <w:noProof/>
                  <w:sz w:val="20"/>
                  <w:lang w:val="et-EE"/>
                </w:rPr>
                <w:t>https://tbinternet.ohchr.org/_layouts/15/treatybodyexternal/Download.aspx?symbolno=HRI%2fCORE%2fEST%2f2015&amp;Lang=en</w:t>
              </w:r>
            </w:hyperlink>
            <w:r w:rsidRPr="00BD6BE9">
              <w:rPr>
                <w:sz w:val="20"/>
                <w:lang w:val="et-EE"/>
              </w:rPr>
              <w:t>)</w:t>
            </w:r>
          </w:p>
          <w:p w14:paraId="76809498" w14:textId="77777777" w:rsidR="002C25E3" w:rsidRPr="00BD6BE9" w:rsidRDefault="002C25E3" w:rsidP="005757BD">
            <w:pPr>
              <w:spacing w:before="0" w:after="0"/>
              <w:rPr>
                <w:rFonts w:eastAsia="Times New Roman"/>
                <w:noProof/>
                <w:color w:val="0563C1"/>
                <w:sz w:val="20"/>
                <w:u w:val="single"/>
                <w:lang w:val="et-EE"/>
              </w:rPr>
            </w:pPr>
          </w:p>
          <w:p w14:paraId="2189F7D4" w14:textId="77777777" w:rsidR="003A44CE" w:rsidRPr="000D198B" w:rsidRDefault="002C25E3" w:rsidP="003A44CE">
            <w:pPr>
              <w:spacing w:before="0"/>
              <w:jc w:val="left"/>
              <w:rPr>
                <w:ins w:id="704" w:author="Ülle Leht" w:date="2025-07-16T11:58:00Z"/>
                <w:rFonts w:eastAsia="Times New Roman"/>
                <w:noProof/>
                <w:sz w:val="20"/>
                <w:lang w:val="et-EE"/>
              </w:rPr>
            </w:pPr>
            <w:r w:rsidRPr="00BD6BE9">
              <w:rPr>
                <w:rFonts w:eastAsia="Times New Roman"/>
                <w:noProof/>
                <w:sz w:val="20"/>
                <w:lang w:val="et-EE"/>
              </w:rPr>
              <w:t xml:space="preserve">Eesti 2035 </w:t>
            </w:r>
            <w:ins w:id="705" w:author="Ülle Leht" w:date="2025-07-16T11:58:00Z">
              <w:r w:rsidR="003A44CE" w:rsidRPr="000D198B">
                <w:rPr>
                  <w:rFonts w:eastAsia="Times New Roman"/>
                  <w:noProof/>
                  <w:sz w:val="20"/>
                  <w:lang w:val="et-EE"/>
                </w:rPr>
                <w:t>(</w:t>
              </w:r>
              <w:r w:rsidR="003A44CE" w:rsidRPr="00DD0B61">
                <w:rPr>
                  <w:sz w:val="20"/>
                </w:rPr>
                <w:fldChar w:fldCharType="begin"/>
              </w:r>
              <w:r w:rsidR="003A44CE" w:rsidRPr="00DD0B61">
                <w:rPr>
                  <w:sz w:val="20"/>
                </w:rPr>
                <w:instrText>HYPERLINK "https://valitsus.ee/strateegia-eesti-2035-arengukavad-ja-planeering/strateegia/materjalid"</w:instrText>
              </w:r>
              <w:r w:rsidR="003A44CE" w:rsidRPr="00DD0B61">
                <w:rPr>
                  <w:sz w:val="20"/>
                </w:rPr>
                <w:fldChar w:fldCharType="separate"/>
              </w:r>
              <w:r w:rsidR="003A44CE" w:rsidRPr="00DD0B61">
                <w:rPr>
                  <w:rStyle w:val="Hyperlink"/>
                  <w:rFonts w:eastAsia="Times New Roman"/>
                  <w:noProof/>
                  <w:sz w:val="20"/>
                  <w:lang w:val="et-EE"/>
                </w:rPr>
                <w:t>https://valitsus.ee/strateegia-eesti-2035-arengukavad-ja-planeering/strateegia/materjalid</w:t>
              </w:r>
              <w:r w:rsidR="003A44CE" w:rsidRPr="00DD0B61">
                <w:rPr>
                  <w:sz w:val="20"/>
                </w:rPr>
                <w:fldChar w:fldCharType="end"/>
              </w:r>
              <w:r w:rsidR="003A44CE" w:rsidRPr="00DD0B61">
                <w:rPr>
                  <w:sz w:val="20"/>
                </w:rPr>
                <w:t>/materjalid</w:t>
              </w:r>
              <w:r w:rsidR="003A44CE" w:rsidRPr="00DD0B61">
                <w:rPr>
                  <w:rFonts w:eastAsia="Times New Roman"/>
                  <w:noProof/>
                  <w:sz w:val="20"/>
                  <w:lang w:val="et-EE"/>
                </w:rPr>
                <w:t>)</w:t>
              </w:r>
            </w:ins>
          </w:p>
          <w:p w14:paraId="3DD17B89" w14:textId="04AAA509" w:rsidR="002C25E3" w:rsidRPr="00BD6BE9" w:rsidDel="003A44CE" w:rsidRDefault="002C25E3" w:rsidP="005757BD">
            <w:pPr>
              <w:spacing w:before="0" w:after="0"/>
              <w:jc w:val="left"/>
              <w:rPr>
                <w:del w:id="706" w:author="Ülle Leht" w:date="2025-07-16T11:58:00Z"/>
                <w:rFonts w:eastAsia="Times New Roman"/>
                <w:noProof/>
                <w:sz w:val="20"/>
                <w:lang w:val="et-EE"/>
              </w:rPr>
            </w:pPr>
            <w:del w:id="707" w:author="Ülle Leht" w:date="2025-07-16T11:58:00Z">
              <w:r w:rsidRPr="00BD6BE9" w:rsidDel="003A44CE">
                <w:rPr>
                  <w:rFonts w:eastAsia="Times New Roman"/>
                  <w:noProof/>
                  <w:sz w:val="20"/>
                  <w:lang w:val="et-EE"/>
                </w:rPr>
                <w:delText>(</w:delText>
              </w:r>
              <w:r w:rsidR="008C2961" w:rsidDel="003A44CE">
                <w:fldChar w:fldCharType="begin"/>
              </w:r>
              <w:r w:rsidR="008C2961" w:rsidDel="003A44CE">
                <w:delInstrText xml:space="preserve"> HYPERLINK "https://valitsus.ee/strateegia-eesti-2035-arengukavad-ja-planeering/strateegia" </w:delInstrText>
              </w:r>
              <w:r w:rsidR="008C2961" w:rsidDel="003A44CE">
                <w:fldChar w:fldCharType="separate"/>
              </w:r>
              <w:r w:rsidRPr="00BD6BE9" w:rsidDel="003A44CE">
                <w:rPr>
                  <w:rStyle w:val="Hyperlink"/>
                  <w:rFonts w:eastAsia="Times New Roman"/>
                  <w:noProof/>
                  <w:sz w:val="20"/>
                  <w:lang w:val="et-EE"/>
                </w:rPr>
                <w:delText>https://valitsus.ee/strateegia-eesti-2035-arengukavad-ja-planeering/strateegia</w:delText>
              </w:r>
              <w:r w:rsidR="008C2961" w:rsidDel="003A44CE">
                <w:rPr>
                  <w:rStyle w:val="Hyperlink"/>
                  <w:rFonts w:eastAsia="Times New Roman"/>
                  <w:noProof/>
                  <w:sz w:val="20"/>
                  <w:lang w:val="et-EE"/>
                </w:rPr>
                <w:fldChar w:fldCharType="end"/>
              </w:r>
              <w:r w:rsidRPr="00BD6BE9" w:rsidDel="003A44CE">
                <w:rPr>
                  <w:rFonts w:eastAsia="Times New Roman"/>
                  <w:noProof/>
                  <w:sz w:val="20"/>
                  <w:lang w:val="et-EE"/>
                </w:rPr>
                <w:delText>)</w:delText>
              </w:r>
            </w:del>
          </w:p>
          <w:p w14:paraId="6D49539C" w14:textId="77777777" w:rsidR="002C25E3" w:rsidRPr="00BD6BE9" w:rsidRDefault="002C25E3" w:rsidP="005757BD">
            <w:pPr>
              <w:spacing w:before="0" w:after="0"/>
              <w:rPr>
                <w:rFonts w:eastAsia="Times New Roman"/>
                <w:noProof/>
                <w:sz w:val="20"/>
                <w:lang w:val="et-EE"/>
              </w:rPr>
            </w:pPr>
          </w:p>
          <w:p w14:paraId="0D8091B1" w14:textId="77777777" w:rsidR="003A44CE" w:rsidRPr="000D198B" w:rsidRDefault="002C25E3" w:rsidP="003A44CE">
            <w:pPr>
              <w:spacing w:before="0"/>
              <w:rPr>
                <w:ins w:id="708" w:author="Ülle Leht" w:date="2025-07-16T11:59:00Z"/>
                <w:sz w:val="20"/>
                <w:lang w:val="et-EE"/>
              </w:rPr>
            </w:pPr>
            <w:r w:rsidRPr="00BD6BE9">
              <w:rPr>
                <w:sz w:val="20"/>
                <w:lang w:val="et-EE"/>
              </w:rPr>
              <w:lastRenderedPageBreak/>
              <w:t xml:space="preserve">Soolise võrdõiguslikkuse seadus </w:t>
            </w:r>
            <w:ins w:id="709" w:author="Ülle Leht" w:date="2025-07-16T11:59:00Z">
              <w:r w:rsidR="003A44CE" w:rsidRPr="000D198B">
                <w:rPr>
                  <w:sz w:val="20"/>
                  <w:lang w:val="et-EE"/>
                </w:rPr>
                <w:t>(</w:t>
              </w:r>
              <w:r w:rsidR="003A44CE" w:rsidRPr="008E68BC">
                <w:rPr>
                  <w:sz w:val="20"/>
                </w:rPr>
                <w:t>https://www.riigiteataja.ee/akt/126042013009?leiaKehtiv</w:t>
              </w:r>
              <w:r w:rsidR="003A44CE" w:rsidRPr="000D198B">
                <w:rPr>
                  <w:sz w:val="20"/>
                  <w:lang w:val="et-EE"/>
                </w:rPr>
                <w:t>)</w:t>
              </w:r>
            </w:ins>
          </w:p>
          <w:p w14:paraId="31198BD9" w14:textId="3A4BEAEE" w:rsidR="002C25E3" w:rsidRPr="00BD6BE9" w:rsidDel="003A44CE" w:rsidRDefault="002C25E3" w:rsidP="005757BD">
            <w:pPr>
              <w:spacing w:before="0" w:after="0"/>
              <w:rPr>
                <w:del w:id="710" w:author="Ülle Leht" w:date="2025-07-16T11:59:00Z"/>
                <w:sz w:val="20"/>
                <w:lang w:val="et-EE"/>
              </w:rPr>
            </w:pPr>
            <w:del w:id="711" w:author="Ülle Leht" w:date="2025-07-16T11:59:00Z">
              <w:r w:rsidRPr="00BD6BE9" w:rsidDel="003A44CE">
                <w:rPr>
                  <w:sz w:val="20"/>
                  <w:lang w:val="et-EE"/>
                </w:rPr>
                <w:delText>(</w:delText>
              </w:r>
              <w:r w:rsidR="008C2961" w:rsidDel="003A44CE">
                <w:fldChar w:fldCharType="begin"/>
              </w:r>
              <w:r w:rsidR="008C2961" w:rsidDel="003A44CE">
                <w:delInstrText xml:space="preserve"> HYPERLINK "https://www.riigiteataja.ee/akt/126042013009" \h </w:delInstrText>
              </w:r>
              <w:r w:rsidR="008C2961" w:rsidDel="003A44CE">
                <w:fldChar w:fldCharType="separate"/>
              </w:r>
              <w:r w:rsidRPr="00BD6BE9" w:rsidDel="003A44CE">
                <w:rPr>
                  <w:rStyle w:val="Hyperlink"/>
                  <w:sz w:val="20"/>
                  <w:lang w:val="et-EE"/>
                </w:rPr>
                <w:delText>https://www.riigiteataja.ee/akt/126042013009</w:delText>
              </w:r>
              <w:r w:rsidR="008C2961" w:rsidDel="003A44CE">
                <w:rPr>
                  <w:rStyle w:val="Hyperlink"/>
                  <w:sz w:val="20"/>
                  <w:lang w:val="et-EE"/>
                </w:rPr>
                <w:fldChar w:fldCharType="end"/>
              </w:r>
              <w:r w:rsidRPr="00BD6BE9" w:rsidDel="003A44CE">
                <w:rPr>
                  <w:sz w:val="20"/>
                  <w:lang w:val="et-EE"/>
                </w:rPr>
                <w:delText>)</w:delText>
              </w:r>
            </w:del>
          </w:p>
          <w:p w14:paraId="3C16C731" w14:textId="77777777" w:rsidR="002C25E3" w:rsidRPr="00BD6BE9" w:rsidRDefault="002C25E3" w:rsidP="005757BD">
            <w:pPr>
              <w:spacing w:before="0" w:after="0"/>
              <w:rPr>
                <w:sz w:val="20"/>
                <w:lang w:val="et-EE"/>
              </w:rPr>
            </w:pPr>
          </w:p>
          <w:p w14:paraId="66DBB7C7" w14:textId="77777777" w:rsidR="003A44CE" w:rsidRPr="000D198B" w:rsidRDefault="002C25E3" w:rsidP="003A44CE">
            <w:pPr>
              <w:spacing w:before="0"/>
              <w:rPr>
                <w:ins w:id="712" w:author="Ülle Leht" w:date="2025-07-16T11:59:00Z"/>
                <w:sz w:val="20"/>
                <w:lang w:val="et-EE"/>
              </w:rPr>
            </w:pPr>
            <w:r w:rsidRPr="00BD6BE9">
              <w:rPr>
                <w:sz w:val="20"/>
                <w:lang w:val="et-EE"/>
              </w:rPr>
              <w:t xml:space="preserve">Võrdse kohtlemise seadus </w:t>
            </w:r>
            <w:ins w:id="713" w:author="Ülle Leht" w:date="2025-07-16T11:59:00Z">
              <w:r w:rsidR="003A44CE" w:rsidRPr="000E557E">
                <w:rPr>
                  <w:rFonts w:ascii="Cambria" w:eastAsiaTheme="minorHAnsi" w:hAnsi="Cambria"/>
                  <w:sz w:val="18"/>
                  <w:szCs w:val="22"/>
                  <w:lang w:val="et-EE" w:eastAsia="en-US"/>
                </w:rPr>
                <w:t>(</w:t>
              </w:r>
              <w:r w:rsidR="003A44CE" w:rsidRPr="000E557E">
                <w:rPr>
                  <w:rFonts w:eastAsiaTheme="minorHAnsi"/>
                  <w:szCs w:val="22"/>
                  <w:lang w:eastAsia="en-US"/>
                </w:rPr>
                <w:fldChar w:fldCharType="begin"/>
              </w:r>
              <w:r w:rsidR="003A44CE" w:rsidRPr="000E557E">
                <w:rPr>
                  <w:rFonts w:eastAsiaTheme="minorHAnsi"/>
                  <w:szCs w:val="22"/>
                  <w:lang w:eastAsia="en-US"/>
                </w:rPr>
                <w:instrText>HYPERLINK "https://www.riigiteataja.ee/akt/106072012022?leiaKehtiv" \o "https://www.riigiteataja.ee/akt/106072012022?leiaKehtiv"</w:instrText>
              </w:r>
              <w:r w:rsidR="003A44CE" w:rsidRPr="000E557E">
                <w:rPr>
                  <w:rFonts w:eastAsiaTheme="minorHAnsi"/>
                  <w:szCs w:val="22"/>
                  <w:lang w:eastAsia="en-US"/>
                </w:rPr>
                <w:fldChar w:fldCharType="separate"/>
              </w:r>
              <w:r w:rsidR="003A44CE" w:rsidRPr="000E557E">
                <w:rPr>
                  <w:rFonts w:ascii="Cambria" w:eastAsiaTheme="minorHAnsi" w:hAnsi="Cambria"/>
                  <w:color w:val="0000FF"/>
                  <w:sz w:val="18"/>
                  <w:szCs w:val="18"/>
                  <w:u w:val="single"/>
                  <w:lang w:val="et-EE" w:eastAsia="en-US"/>
                </w:rPr>
                <w:t>https://www.riigiteataja.ee/akt/106072012022?leiaKehtiv</w:t>
              </w:r>
              <w:r w:rsidR="003A44CE" w:rsidRPr="000E557E">
                <w:rPr>
                  <w:rFonts w:eastAsiaTheme="minorHAnsi"/>
                  <w:szCs w:val="22"/>
                  <w:lang w:eastAsia="en-US"/>
                </w:rPr>
                <w:fldChar w:fldCharType="end"/>
              </w:r>
              <w:r w:rsidR="003A44CE" w:rsidRPr="000E557E">
                <w:rPr>
                  <w:rFonts w:ascii="Cambria" w:eastAsiaTheme="minorHAnsi" w:hAnsi="Cambria"/>
                  <w:sz w:val="18"/>
                  <w:szCs w:val="22"/>
                  <w:lang w:val="et-EE" w:eastAsia="en-US"/>
                </w:rPr>
                <w:t>)</w:t>
              </w:r>
            </w:ins>
          </w:p>
          <w:p w14:paraId="50E487F4" w14:textId="7F868650" w:rsidR="002C25E3" w:rsidRPr="00BD6BE9" w:rsidDel="003A44CE" w:rsidRDefault="002C25E3" w:rsidP="005757BD">
            <w:pPr>
              <w:spacing w:before="0" w:after="0"/>
              <w:rPr>
                <w:del w:id="714" w:author="Ülle Leht" w:date="2025-07-16T11:59:00Z"/>
                <w:sz w:val="20"/>
                <w:lang w:val="et-EE"/>
              </w:rPr>
            </w:pPr>
            <w:del w:id="715" w:author="Ülle Leht" w:date="2025-07-16T11:59:00Z">
              <w:r w:rsidRPr="00BD6BE9" w:rsidDel="003A44CE">
                <w:rPr>
                  <w:sz w:val="20"/>
                  <w:lang w:val="et-EE"/>
                </w:rPr>
                <w:delText>(</w:delText>
              </w:r>
              <w:r w:rsidR="008C2961" w:rsidDel="003A44CE">
                <w:fldChar w:fldCharType="begin"/>
              </w:r>
              <w:r w:rsidR="008C2961" w:rsidDel="003A44CE">
                <w:delInstrText xml:space="preserve"> HYPERLINK "https://www.riigiteataja.ee/akt/106072012022" \h </w:delInstrText>
              </w:r>
              <w:r w:rsidR="008C2961" w:rsidDel="003A44CE">
                <w:fldChar w:fldCharType="separate"/>
              </w:r>
              <w:r w:rsidRPr="00BD6BE9" w:rsidDel="003A44CE">
                <w:rPr>
                  <w:rStyle w:val="Hyperlink"/>
                  <w:sz w:val="20"/>
                  <w:lang w:val="et-EE"/>
                </w:rPr>
                <w:delText>https://www.riigiteataja.ee/akt/106072012022</w:delText>
              </w:r>
              <w:r w:rsidR="008C2961" w:rsidDel="003A44CE">
                <w:rPr>
                  <w:rStyle w:val="Hyperlink"/>
                  <w:sz w:val="20"/>
                  <w:lang w:val="et-EE"/>
                </w:rPr>
                <w:fldChar w:fldCharType="end"/>
              </w:r>
              <w:r w:rsidRPr="00BD6BE9" w:rsidDel="003A44CE">
                <w:rPr>
                  <w:sz w:val="20"/>
                  <w:lang w:val="et-EE"/>
                </w:rPr>
                <w:delText>)</w:delText>
              </w:r>
            </w:del>
          </w:p>
          <w:p w14:paraId="6A407DB8" w14:textId="77777777" w:rsidR="002C25E3" w:rsidRPr="00BD6BE9" w:rsidRDefault="002C25E3" w:rsidP="005757BD">
            <w:pPr>
              <w:spacing w:before="0" w:after="0"/>
              <w:rPr>
                <w:sz w:val="20"/>
                <w:lang w:val="et-EE"/>
              </w:rPr>
            </w:pPr>
          </w:p>
          <w:p w14:paraId="4723F321" w14:textId="77777777" w:rsidR="002C25E3" w:rsidRPr="00BD6BE9" w:rsidRDefault="002C25E3" w:rsidP="005757BD">
            <w:pPr>
              <w:spacing w:before="0" w:after="0"/>
              <w:rPr>
                <w:sz w:val="20"/>
                <w:lang w:val="et-EE"/>
              </w:rPr>
            </w:pPr>
            <w:r w:rsidRPr="00BD6BE9">
              <w:rPr>
                <w:sz w:val="20"/>
                <w:lang w:val="et-EE"/>
              </w:rPr>
              <w:t>Õiguskantsler (</w:t>
            </w:r>
            <w:hyperlink r:id="rId17" w:history="1">
              <w:r w:rsidRPr="00BD6BE9">
                <w:rPr>
                  <w:rStyle w:val="Hyperlink"/>
                  <w:sz w:val="20"/>
                  <w:lang w:val="et-EE"/>
                </w:rPr>
                <w:t>https://www.oiguskantsler.ee/et</w:t>
              </w:r>
            </w:hyperlink>
            <w:r w:rsidRPr="00BD6BE9">
              <w:rPr>
                <w:sz w:val="20"/>
                <w:lang w:val="et-EE"/>
              </w:rPr>
              <w:t>)</w:t>
            </w:r>
          </w:p>
          <w:p w14:paraId="4933196C" w14:textId="77777777" w:rsidR="002C25E3" w:rsidRPr="00BD6BE9" w:rsidRDefault="002C25E3" w:rsidP="005757BD">
            <w:pPr>
              <w:spacing w:before="0" w:after="0"/>
              <w:rPr>
                <w:sz w:val="20"/>
                <w:lang w:val="et-EE"/>
              </w:rPr>
            </w:pPr>
          </w:p>
          <w:p w14:paraId="1E1FF7FC" w14:textId="03C022B6" w:rsidR="003A44CE" w:rsidRDefault="002C25E3">
            <w:pPr>
              <w:spacing w:before="0"/>
              <w:rPr>
                <w:ins w:id="716" w:author="Ülle Leht" w:date="2025-07-16T11:59:00Z"/>
                <w:sz w:val="20"/>
                <w:lang w:val="et-EE"/>
              </w:rPr>
              <w:pPrChange w:id="717" w:author="Ülle Leht" w:date="2025-07-16T12:00:00Z">
                <w:pPr>
                  <w:spacing w:before="0" w:after="0"/>
                </w:pPr>
              </w:pPrChange>
            </w:pPr>
            <w:r w:rsidRPr="00BD6BE9">
              <w:rPr>
                <w:sz w:val="20"/>
                <w:lang w:val="et-EE"/>
              </w:rPr>
              <w:t>Lasteombudsman</w:t>
            </w:r>
            <w:del w:id="718" w:author="Ülle Leht" w:date="2025-07-16T11:59:00Z">
              <w:r w:rsidRPr="00BD6BE9" w:rsidDel="003A44CE">
                <w:rPr>
                  <w:sz w:val="20"/>
                  <w:lang w:val="et-EE"/>
                </w:rPr>
                <w:delText xml:space="preserve"> (</w:delText>
              </w:r>
              <w:r w:rsidR="008C2961" w:rsidDel="003A44CE">
                <w:fldChar w:fldCharType="begin"/>
              </w:r>
              <w:r w:rsidR="008C2961" w:rsidDel="003A44CE">
                <w:delInstrText xml:space="preserve"> HYPERLINK "http://lasteombudsman.ee/et/welcome" </w:delInstrText>
              </w:r>
              <w:r w:rsidR="008C2961" w:rsidDel="003A44CE">
                <w:fldChar w:fldCharType="separate"/>
              </w:r>
              <w:r w:rsidRPr="00BD6BE9" w:rsidDel="003A44CE">
                <w:rPr>
                  <w:rStyle w:val="Hyperlink"/>
                  <w:sz w:val="20"/>
                  <w:lang w:val="et-EE"/>
                </w:rPr>
                <w:delText>http://lasteombudsman.ee/et/welcome</w:delText>
              </w:r>
              <w:r w:rsidR="008C2961" w:rsidDel="003A44CE">
                <w:rPr>
                  <w:rStyle w:val="Hyperlink"/>
                  <w:sz w:val="20"/>
                  <w:lang w:val="et-EE"/>
                </w:rPr>
                <w:fldChar w:fldCharType="end"/>
              </w:r>
              <w:r w:rsidRPr="00BD6BE9" w:rsidDel="003A44CE">
                <w:rPr>
                  <w:sz w:val="20"/>
                  <w:lang w:val="et-EE"/>
                </w:rPr>
                <w:delText>)</w:delText>
              </w:r>
            </w:del>
            <w:ins w:id="719" w:author="Ülle Leht" w:date="2025-07-16T11:59:00Z">
              <w:r w:rsidR="003A44CE" w:rsidRPr="000D198B">
                <w:rPr>
                  <w:sz w:val="20"/>
                  <w:lang w:val="et-EE"/>
                </w:rPr>
                <w:t xml:space="preserve"> (</w:t>
              </w:r>
              <w:r w:rsidR="003A44CE" w:rsidRPr="000E557E">
                <w:rPr>
                  <w:rFonts w:eastAsiaTheme="minorHAnsi"/>
                  <w:szCs w:val="22"/>
                  <w:lang w:eastAsia="en-US"/>
                </w:rPr>
                <w:fldChar w:fldCharType="begin"/>
              </w:r>
              <w:r w:rsidR="003A44CE" w:rsidRPr="000E557E">
                <w:rPr>
                  <w:rFonts w:eastAsiaTheme="minorHAnsi"/>
                  <w:szCs w:val="22"/>
                  <w:lang w:eastAsia="en-US"/>
                </w:rPr>
                <w:instrText>HYPERLINK "https://www.oiguskantsler.ee/et/laste-ja-noorte-%C3%B5igused"</w:instrText>
              </w:r>
              <w:r w:rsidR="003A44CE" w:rsidRPr="000E557E">
                <w:rPr>
                  <w:rFonts w:eastAsiaTheme="minorHAnsi"/>
                  <w:szCs w:val="22"/>
                  <w:lang w:eastAsia="en-US"/>
                </w:rPr>
                <w:fldChar w:fldCharType="separate"/>
              </w:r>
              <w:r w:rsidR="003A44CE" w:rsidRPr="000E557E">
                <w:rPr>
                  <w:rFonts w:asciiTheme="majorHAnsi" w:eastAsiaTheme="minorHAnsi" w:hAnsiTheme="majorHAnsi"/>
                  <w:color w:val="0000FF"/>
                  <w:sz w:val="18"/>
                  <w:szCs w:val="18"/>
                  <w:u w:val="single"/>
                  <w:lang w:val="et-EE" w:eastAsia="en-US"/>
                </w:rPr>
                <w:t>https://www.oiguskantsler.ee/et/laste-ja-noorte-%C3%B5igused</w:t>
              </w:r>
              <w:r w:rsidR="003A44CE" w:rsidRPr="000E557E">
                <w:rPr>
                  <w:rFonts w:eastAsiaTheme="minorHAnsi"/>
                  <w:szCs w:val="22"/>
                  <w:lang w:eastAsia="en-US"/>
                </w:rPr>
                <w:fldChar w:fldCharType="end"/>
              </w:r>
              <w:r w:rsidR="003A44CE" w:rsidRPr="000D198B">
                <w:rPr>
                  <w:sz w:val="20"/>
                  <w:lang w:val="et-EE"/>
                </w:rPr>
                <w:t>)</w:t>
              </w:r>
            </w:ins>
          </w:p>
          <w:p w14:paraId="4B794AA3" w14:textId="77777777" w:rsidR="003A44CE" w:rsidRPr="009D67F2" w:rsidRDefault="003A44CE" w:rsidP="003A44CE">
            <w:pPr>
              <w:spacing w:before="0"/>
              <w:rPr>
                <w:ins w:id="720" w:author="Ülle Leht" w:date="2025-07-16T11:59:00Z"/>
                <w:sz w:val="20"/>
                <w:lang w:val="et-EE"/>
              </w:rPr>
            </w:pPr>
            <w:ins w:id="721" w:author="Ülle Leht" w:date="2025-07-16T11:59:00Z">
              <w:r w:rsidRPr="009D67F2">
                <w:rPr>
                  <w:sz w:val="20"/>
                  <w:lang w:val="et-EE"/>
                </w:rPr>
                <w:t xml:space="preserve">Seirekomisjoni kooseis ja liikmed </w:t>
              </w:r>
              <w:r w:rsidRPr="009D67F2">
                <w:rPr>
                  <w:sz w:val="20"/>
                  <w:lang w:val="et-EE"/>
                </w:rPr>
                <w:fldChar w:fldCharType="begin"/>
              </w:r>
              <w:r w:rsidRPr="009D67F2">
                <w:rPr>
                  <w:sz w:val="20"/>
                  <w:lang w:val="et-EE"/>
                </w:rPr>
                <w:instrText>HYPERLINK "https://siseministeerium.ee/seirekomisjon"</w:instrText>
              </w:r>
              <w:r w:rsidRPr="009D67F2">
                <w:rPr>
                  <w:sz w:val="20"/>
                  <w:lang w:val="et-EE"/>
                </w:rPr>
                <w:fldChar w:fldCharType="separate"/>
              </w:r>
              <w:r w:rsidRPr="009D67F2">
                <w:rPr>
                  <w:sz w:val="20"/>
                  <w:lang w:val="et-EE"/>
                </w:rPr>
                <w:t>https://siseministeerium.ee/seirekomisjon</w:t>
              </w:r>
              <w:r w:rsidRPr="009D67F2">
                <w:rPr>
                  <w:sz w:val="20"/>
                  <w:lang w:val="et-EE"/>
                </w:rPr>
                <w:fldChar w:fldCharType="end"/>
              </w:r>
            </w:ins>
          </w:p>
          <w:p w14:paraId="1C353FB5" w14:textId="0074DE2E" w:rsidR="002C25E3" w:rsidRPr="00BD6BE9" w:rsidRDefault="002C25E3" w:rsidP="00C3507A">
            <w:pPr>
              <w:spacing w:before="0" w:after="0"/>
              <w:rPr>
                <w:sz w:val="20"/>
                <w:lang w:val="et-EE"/>
              </w:rPr>
            </w:pPr>
          </w:p>
        </w:tc>
        <w:tc>
          <w:tcPr>
            <w:tcW w:w="5516" w:type="dxa"/>
          </w:tcPr>
          <w:p w14:paraId="0E65BB85" w14:textId="77777777" w:rsidR="003A44CE" w:rsidRPr="009D67F2" w:rsidRDefault="002C25E3" w:rsidP="003A44CE">
            <w:pPr>
              <w:spacing w:after="80"/>
              <w:rPr>
                <w:ins w:id="722" w:author="Ülle Leht" w:date="2025-07-16T12:01:00Z"/>
                <w:rFonts w:eastAsia="Cambria"/>
                <w:sz w:val="20"/>
                <w:lang w:val="et-EE"/>
              </w:rPr>
            </w:pPr>
            <w:del w:id="723" w:author="Ülle Leht" w:date="2025-07-16T12:01:00Z">
              <w:r w:rsidRPr="00BD6BE9" w:rsidDel="003A44CE">
                <w:rPr>
                  <w:rFonts w:eastAsia="Cambria"/>
                  <w:sz w:val="20"/>
                  <w:lang w:val="et-EE"/>
                </w:rPr>
                <w:lastRenderedPageBreak/>
                <w:delText>1</w:delText>
              </w:r>
            </w:del>
            <w:ins w:id="724" w:author="Ülle Leht" w:date="2025-07-16T12:01:00Z">
              <w:r w:rsidR="003A44CE" w:rsidRPr="009D67F2">
                <w:rPr>
                  <w:rFonts w:eastAsia="Cambria"/>
                  <w:sz w:val="20"/>
                  <w:lang w:val="et-EE"/>
                </w:rPr>
                <w:t>1. Eestis on siseriikliku õiguse ja rahvusvaheliste lepingutega loodud mehhanism harta järgimiseks, sh jaotis I (väärikus, § 1-5) EV põhiseadus (PS) § 10, 17, 18, 20, 29. Jaotis II (vabadused, § 6-19) PS § 20, 26, 27, 29, 31, 32, 36-38, 40, 41, 43, 47, Isikuandmete kaitse seaduse ja Välismaalasele rahvusvahelise kaitse andmise seadusega. Jaotis III (võrdsus, § 20-26) PS § 12 ja 28, võrdse kohtlemise seaduse, soolise võrdõiguslikkuse seadusega. Jaotis IV (solidaarsus, § 27-38), PS § 27-29, Töölepinguseadus. Jaotis V (kodanike õigused, §39-46), PS § 3, 12, 34, 44, 46, Haldusmenetluse seadus.</w:t>
              </w:r>
            </w:ins>
          </w:p>
          <w:p w14:paraId="6FD7A159" w14:textId="77777777" w:rsidR="003A44CE" w:rsidRPr="009D67F2" w:rsidRDefault="003A44CE" w:rsidP="003A44CE">
            <w:pPr>
              <w:spacing w:after="80"/>
              <w:rPr>
                <w:ins w:id="725" w:author="Ülle Leht" w:date="2025-07-16T12:01:00Z"/>
                <w:rFonts w:eastAsia="Cambria"/>
                <w:sz w:val="20"/>
                <w:lang w:val="et-EE"/>
              </w:rPr>
            </w:pPr>
            <w:ins w:id="726" w:author="Ülle Leht" w:date="2025-07-16T12:01:00Z">
              <w:r w:rsidRPr="009D67F2">
                <w:rPr>
                  <w:rFonts w:eastAsia="Cambria"/>
                  <w:sz w:val="20"/>
                  <w:lang w:val="et-EE"/>
                </w:rPr>
                <w:t xml:space="preserve">ÜSS 2021-2027 § 7 (3) järgi rakendusasutus koordineerib ja seirab keskselt oma valdkonnas toetustega strateegia „Eesti 2035“ aluspõhimõtete hoidmisele (sh harta väärtused) ja sihtide saavutamisele kaasaaitamist. Hartaga kooskõla nõue on läbivates projektivalikukriteeriumides. </w:t>
              </w:r>
            </w:ins>
          </w:p>
          <w:p w14:paraId="30FBCEB2" w14:textId="3E55D0D6" w:rsidR="00D56569" w:rsidDel="003A44CE" w:rsidRDefault="003A44CE" w:rsidP="003A44CE">
            <w:pPr>
              <w:spacing w:after="80"/>
              <w:rPr>
                <w:del w:id="727" w:author="Ülle Leht" w:date="2025-07-16T12:01:00Z"/>
                <w:sz w:val="20"/>
                <w:lang w:val="et-EE"/>
              </w:rPr>
            </w:pPr>
            <w:ins w:id="728" w:author="Ülle Leht" w:date="2025-07-16T12:01:00Z">
              <w:r w:rsidRPr="009D67F2">
                <w:rPr>
                  <w:rFonts w:eastAsia="Cambria"/>
                  <w:sz w:val="20"/>
                  <w:lang w:val="et-EE"/>
                </w:rPr>
                <w:t>Korraldusasutus ja võrdõiguslikkuse kompetentsikeskus tagavad koolitused EL põhiõiguste harta nõuetega arvestamiseks.</w:t>
              </w:r>
            </w:ins>
            <w:del w:id="729" w:author="Ülle Leht" w:date="2025-07-16T12:01:00Z">
              <w:r w:rsidR="002C25E3" w:rsidRPr="00BD6BE9" w:rsidDel="003A44CE">
                <w:rPr>
                  <w:rFonts w:eastAsia="Cambria"/>
                  <w:sz w:val="20"/>
                  <w:lang w:val="et-EE"/>
                </w:rPr>
                <w:delText>. Eestis on riigisisese õiguse ja rahvusvaheliste lepingute kaudu loodud mehhanism inimõiguste, sh ELi põhiõiguste harta järgimiseks.</w:delText>
              </w:r>
              <w:r w:rsidR="00AD0B74" w:rsidDel="003A44CE">
                <w:rPr>
                  <w:rFonts w:eastAsia="Cambria"/>
                  <w:sz w:val="20"/>
                  <w:lang w:val="et-EE"/>
                </w:rPr>
                <w:delText xml:space="preserve"> Teiste seas h</w:delText>
              </w:r>
              <w:r w:rsidR="00D56569" w:rsidRPr="00D56569" w:rsidDel="003A44CE">
                <w:rPr>
                  <w:sz w:val="20"/>
                  <w:lang w:val="et-EE"/>
                </w:rPr>
                <w:delText xml:space="preserve">arta I </w:delText>
              </w:r>
              <w:r w:rsidR="00AD0B74" w:rsidDel="003A44CE">
                <w:rPr>
                  <w:sz w:val="20"/>
                  <w:lang w:val="et-EE"/>
                </w:rPr>
                <w:delText>jagu</w:delText>
              </w:r>
              <w:r w:rsidR="00D56569" w:rsidRPr="00D56569" w:rsidDel="003A44CE">
                <w:rPr>
                  <w:sz w:val="20"/>
                  <w:lang w:val="et-EE"/>
                </w:rPr>
                <w:delText xml:space="preserve"> (väärikus, põhiseaduse § 1-5) § 10, 17, 18, 20, 29. II jagu (vabadused, § 6-19) Põhiseadus § 20, 26, 27, 29, 31, 32, 36-38, 40, 41, 43, 47, isikuandmete kaitse seadus ja välismaalasele rahvusvahelise kaitse andmise seadus. Põhiseaduse III jagu (võrdsus, § 20-26) § 12 ja 28, võrdse kohtlemise seadus, soolise võrdõiguslikkuse seadus. IV jaotis (solidaarsus, § 27-38), põhiseaduse § 27-29, töölepingu seadus. V jaotis (kodanikuõigused, § 39-46), põhiseaduse § 3, 12, 34, 44, 46, haldusmenetluse seadus. ÜSS § 7 lg 3 kohaselt koordineerib ja jälgib iga rakendusasutus oma valdkonnas keskselt, kuidas toetus </w:delText>
              </w:r>
              <w:r w:rsidR="00D56569" w:rsidRPr="00D56569" w:rsidDel="003A44CE">
                <w:rPr>
                  <w:sz w:val="20"/>
                  <w:lang w:val="et-EE"/>
                </w:rPr>
                <w:lastRenderedPageBreak/>
                <w:delText xml:space="preserve">võimaldab </w:delText>
              </w:r>
              <w:r w:rsidR="00AD0B74" w:rsidDel="003A44CE">
                <w:rPr>
                  <w:sz w:val="20"/>
                  <w:lang w:val="et-EE"/>
                </w:rPr>
                <w:delText>täita</w:delText>
              </w:r>
              <w:r w:rsidR="00D56569" w:rsidRPr="00D56569" w:rsidDel="003A44CE">
                <w:rPr>
                  <w:sz w:val="20"/>
                  <w:lang w:val="et-EE"/>
                </w:rPr>
                <w:delText xml:space="preserve"> strateegia "Eesti 2035" aluspõhimõtteid (sh harta väärtusi) ning aidata kaasa eesmärkide saavutamisele. Harta järgimise nõue on ette nähtud projektide horisontaalsete valikukriteeriumidega. </w:delText>
              </w:r>
            </w:del>
          </w:p>
          <w:p w14:paraId="5B64023F" w14:textId="23F6F108" w:rsidR="002C25E3" w:rsidRPr="00BD6BE9" w:rsidRDefault="002C25E3" w:rsidP="005757BD">
            <w:pPr>
              <w:spacing w:after="80"/>
              <w:rPr>
                <w:sz w:val="20"/>
                <w:lang w:val="et-EE"/>
              </w:rPr>
            </w:pPr>
          </w:p>
          <w:p w14:paraId="2ED5E735" w14:textId="77777777" w:rsidR="003A44CE" w:rsidRPr="000D198B" w:rsidRDefault="002C25E3" w:rsidP="003A44CE">
            <w:pPr>
              <w:spacing w:before="0" w:after="80"/>
              <w:rPr>
                <w:ins w:id="730" w:author="Ülle Leht" w:date="2025-07-16T12:01:00Z"/>
                <w:sz w:val="20"/>
                <w:lang w:val="et-EE"/>
              </w:rPr>
            </w:pPr>
            <w:r w:rsidRPr="00BD6BE9">
              <w:rPr>
                <w:sz w:val="20"/>
                <w:lang w:val="et-EE"/>
              </w:rPr>
              <w:t>2. Seirekomisjoni kuuluvad partnerid, kes jälgivad harta täitmist ning kelle ülesanne on esitada oma valdkonna konsolideeritud visioon ja vajaduse korral probleemid seirekomisjonile</w:t>
            </w:r>
            <w:ins w:id="731" w:author="Ülle Leht" w:date="2025-07-16T12:01:00Z">
              <w:r w:rsidR="003A44CE">
                <w:rPr>
                  <w:sz w:val="20"/>
                  <w:lang w:val="et-EE"/>
                </w:rPr>
                <w:t xml:space="preserve"> </w:t>
              </w:r>
              <w:r w:rsidR="003A44CE" w:rsidRPr="000D198B">
                <w:rPr>
                  <w:sz w:val="20"/>
                  <w:lang w:val="et-EE"/>
                </w:rPr>
                <w:t>(nt soolise võrdõiguslikkuse ja võrdse kohtlemise volinik, Eesti Puuetega Inimeste Koda ning õiguskantsler).</w:t>
              </w:r>
              <w:r w:rsidR="003A44CE">
                <w:rPr>
                  <w:sz w:val="20"/>
                  <w:lang w:val="et-EE"/>
                </w:rPr>
                <w:t xml:space="preserve"> </w:t>
              </w:r>
              <w:r w:rsidR="003A44CE" w:rsidRPr="009D67F2">
                <w:rPr>
                  <w:sz w:val="20"/>
                  <w:lang w:val="et-EE"/>
                </w:rPr>
                <w:t>Seirekomisjoni päevakorda lisatakse punkt harta täitmist jälgiva partneri ettepanekul.</w:t>
              </w:r>
            </w:ins>
          </w:p>
          <w:p w14:paraId="26B7130A" w14:textId="58938804" w:rsidR="002C25E3" w:rsidRPr="00BD6BE9" w:rsidRDefault="002C25E3" w:rsidP="005757BD">
            <w:pPr>
              <w:spacing w:before="0" w:after="80"/>
              <w:rPr>
                <w:sz w:val="20"/>
                <w:lang w:val="et-EE"/>
              </w:rPr>
            </w:pPr>
            <w:r w:rsidRPr="00BD6BE9">
              <w:rPr>
                <w:sz w:val="20"/>
                <w:lang w:val="et-EE"/>
              </w:rPr>
              <w:t>.</w:t>
            </w:r>
          </w:p>
          <w:p w14:paraId="58622C8A" w14:textId="51908FD5" w:rsidR="002C25E3" w:rsidRPr="00BD6BE9" w:rsidRDefault="002C25E3" w:rsidP="005757BD">
            <w:pPr>
              <w:spacing w:before="0" w:after="80"/>
              <w:rPr>
                <w:sz w:val="20"/>
                <w:lang w:val="et-EE"/>
              </w:rPr>
            </w:pPr>
            <w:r w:rsidRPr="00BD6BE9">
              <w:rPr>
                <w:sz w:val="20"/>
                <w:lang w:val="et-EE"/>
              </w:rPr>
              <w:t>Kõigil komisjoni</w:t>
            </w:r>
            <w:r w:rsidR="00883C3A">
              <w:rPr>
                <w:sz w:val="20"/>
                <w:lang w:val="et-EE"/>
              </w:rPr>
              <w:t xml:space="preserve"> </w:t>
            </w:r>
            <w:r w:rsidRPr="00BD6BE9">
              <w:rPr>
                <w:sz w:val="20"/>
                <w:lang w:val="et-EE"/>
              </w:rPr>
              <w:t>liikmetel on võimalik avada arutelu jooksvalt või lisada arutelupunktid seirekomisjoni koosoleku päevakorda, kui peaks ilmnema juhtum, mille puhul ei vasta ISFist toetatav tegevus ELi põhiõiguste hartale, sh mis tahes kahtluse korral, et hoolimata kõigist kehtivatest menetlusnõuetest võib esineda harta mittejärgimist.</w:t>
            </w:r>
          </w:p>
        </w:tc>
      </w:tr>
      <w:tr w:rsidR="00E31CED" w:rsidRPr="008F6F06" w14:paraId="662723A8" w14:textId="77777777" w:rsidTr="003F667C">
        <w:tc>
          <w:tcPr>
            <w:tcW w:w="1838" w:type="dxa"/>
          </w:tcPr>
          <w:p w14:paraId="26AF79F7" w14:textId="6811F307" w:rsidR="00E31CED" w:rsidRPr="00BD6BE9" w:rsidRDefault="00E31CED" w:rsidP="00E31CED">
            <w:pPr>
              <w:spacing w:before="0" w:after="80"/>
              <w:rPr>
                <w:sz w:val="20"/>
                <w:lang w:val="et-EE"/>
              </w:rPr>
            </w:pPr>
            <w:r w:rsidRPr="00BD6BE9">
              <w:rPr>
                <w:sz w:val="20"/>
                <w:lang w:val="et-EE"/>
              </w:rPr>
              <w:lastRenderedPageBreak/>
              <w:t>Puuetega inimeste õiguste konventsiooni</w:t>
            </w:r>
            <w:ins w:id="732" w:author="Ülle Leht" w:date="2025-07-16T12:03:00Z">
              <w:r>
                <w:rPr>
                  <w:sz w:val="20"/>
                  <w:lang w:val="et-EE"/>
                </w:rPr>
                <w:t xml:space="preserve"> (PIK)</w:t>
              </w:r>
            </w:ins>
            <w:r w:rsidRPr="00BD6BE9">
              <w:rPr>
                <w:sz w:val="20"/>
                <w:lang w:val="et-EE"/>
              </w:rPr>
              <w:t xml:space="preserve"> kohaldamine ja rakendamine kooskõlas nõukogu otsusega 2010/48/EÜ</w:t>
            </w:r>
          </w:p>
        </w:tc>
        <w:tc>
          <w:tcPr>
            <w:tcW w:w="1105" w:type="dxa"/>
          </w:tcPr>
          <w:p w14:paraId="34E6B007" w14:textId="77777777" w:rsidR="00E31CED" w:rsidRPr="00BD6BE9" w:rsidRDefault="00E31CED" w:rsidP="00E31CED">
            <w:pPr>
              <w:rPr>
                <w:rFonts w:eastAsia="Times New Roman"/>
                <w:iCs/>
                <w:noProof/>
                <w:sz w:val="20"/>
                <w:lang w:val="et-EE"/>
              </w:rPr>
            </w:pPr>
            <w:r w:rsidRPr="00BD6BE9">
              <w:rPr>
                <w:rFonts w:eastAsia="Times New Roman"/>
                <w:iCs/>
                <w:noProof/>
                <w:sz w:val="20"/>
                <w:lang w:val="et-EE"/>
              </w:rPr>
              <w:t>JAH</w:t>
            </w:r>
          </w:p>
        </w:tc>
        <w:tc>
          <w:tcPr>
            <w:tcW w:w="2368" w:type="dxa"/>
          </w:tcPr>
          <w:p w14:paraId="10FBD855" w14:textId="77777777" w:rsidR="00E31CED" w:rsidRPr="00BD6BE9" w:rsidRDefault="00E31CED" w:rsidP="00E31CED">
            <w:pPr>
              <w:spacing w:before="0" w:after="80"/>
              <w:ind w:left="3"/>
              <w:jc w:val="left"/>
              <w:rPr>
                <w:bCs/>
                <w:noProof/>
                <w:sz w:val="20"/>
                <w:lang w:val="et-EE"/>
              </w:rPr>
            </w:pPr>
            <w:r w:rsidRPr="00BD6BE9">
              <w:rPr>
                <w:sz w:val="20"/>
                <w:lang w:val="et-EE"/>
              </w:rPr>
              <w:t>Et tagada puuetega inimeste õiguste konventsiooni rakendamine, on olemas riiklik raamistik, mis hõlmab järgmist:</w:t>
            </w:r>
          </w:p>
          <w:p w14:paraId="28A6FBEA" w14:textId="77777777" w:rsidR="00E31CED" w:rsidRPr="00BD6BE9" w:rsidRDefault="00E31CED" w:rsidP="00E31CED">
            <w:pPr>
              <w:pStyle w:val="ListParagraph"/>
              <w:numPr>
                <w:ilvl w:val="0"/>
                <w:numId w:val="36"/>
              </w:numPr>
              <w:tabs>
                <w:tab w:val="left" w:pos="460"/>
              </w:tabs>
              <w:spacing w:after="80" w:line="240" w:lineRule="auto"/>
              <w:rPr>
                <w:rFonts w:ascii="Times New Roman" w:hAnsi="Times New Roman" w:cs="Times New Roman"/>
                <w:bCs/>
                <w:noProof/>
                <w:sz w:val="20"/>
                <w:szCs w:val="20"/>
                <w:lang w:val="et-EE"/>
              </w:rPr>
            </w:pPr>
            <w:r w:rsidRPr="00BD6BE9">
              <w:rPr>
                <w:rFonts w:ascii="Times New Roman" w:hAnsi="Times New Roman" w:cs="Times New Roman"/>
                <w:sz w:val="20"/>
                <w:szCs w:val="20"/>
                <w:lang w:val="et-EE"/>
              </w:rPr>
              <w:t xml:space="preserve">mõõdetavate tulemustega </w:t>
            </w:r>
            <w:r w:rsidRPr="00BD6BE9">
              <w:rPr>
                <w:rFonts w:ascii="Times New Roman" w:hAnsi="Times New Roman" w:cs="Times New Roman"/>
                <w:sz w:val="20"/>
                <w:szCs w:val="20"/>
                <w:lang w:val="et-EE"/>
              </w:rPr>
              <w:lastRenderedPageBreak/>
              <w:t xml:space="preserve">eesmärgid, andmekogumise ja </w:t>
            </w:r>
            <w:r w:rsidRPr="00BD6BE9">
              <w:rPr>
                <w:rFonts w:ascii="Times New Roman" w:hAnsi="Times New Roman" w:cs="Times New Roman"/>
                <w:sz w:val="20"/>
                <w:szCs w:val="20"/>
                <w:lang w:val="et-EE"/>
              </w:rPr>
              <w:br/>
              <w:t>-seire mehhanismid;</w:t>
            </w:r>
          </w:p>
          <w:p w14:paraId="291AFAFA" w14:textId="18F5E595" w:rsidR="00E31CED" w:rsidRPr="00BD6BE9" w:rsidRDefault="00E31CED" w:rsidP="00E31CED">
            <w:pPr>
              <w:pStyle w:val="ListParagraph"/>
              <w:numPr>
                <w:ilvl w:val="0"/>
                <w:numId w:val="36"/>
              </w:numPr>
              <w:tabs>
                <w:tab w:val="left" w:pos="460"/>
              </w:tabs>
              <w:spacing w:after="80" w:line="240" w:lineRule="auto"/>
              <w:rPr>
                <w:rFonts w:ascii="Times New Roman" w:hAnsi="Times New Roman" w:cs="Times New Roman"/>
                <w:bCs/>
                <w:noProof/>
                <w:sz w:val="20"/>
                <w:szCs w:val="20"/>
                <w:lang w:val="et-EE"/>
              </w:rPr>
            </w:pPr>
            <w:r w:rsidRPr="00BD6BE9">
              <w:rPr>
                <w:rFonts w:ascii="Times New Roman" w:hAnsi="Times New Roman" w:cs="Times New Roman"/>
                <w:sz w:val="20"/>
                <w:szCs w:val="20"/>
                <w:lang w:val="et-EE"/>
              </w:rPr>
              <w:t>meetmed, et tagada ligipääsetavus</w:t>
            </w:r>
            <w:r>
              <w:rPr>
                <w:rFonts w:ascii="Times New Roman" w:hAnsi="Times New Roman" w:cs="Times New Roman"/>
                <w:sz w:val="20"/>
                <w:szCs w:val="20"/>
                <w:lang w:val="et-EE"/>
              </w:rPr>
              <w:softHyphen/>
            </w:r>
            <w:r w:rsidRPr="00BD6BE9">
              <w:rPr>
                <w:rFonts w:ascii="Times New Roman" w:hAnsi="Times New Roman" w:cs="Times New Roman"/>
                <w:sz w:val="20"/>
                <w:szCs w:val="20"/>
                <w:lang w:val="et-EE"/>
              </w:rPr>
              <w:t>poliitika, õigusaktide ja standardite nõuetekohane arvessevõtmine programmide väljatöötamisel ja rakendamisel;</w:t>
            </w:r>
          </w:p>
          <w:p w14:paraId="0B1B20CA" w14:textId="77777777" w:rsidR="00E31CED" w:rsidRPr="00BD6BE9" w:rsidRDefault="00E31CED" w:rsidP="00E31CED">
            <w:pPr>
              <w:pStyle w:val="ListParagraph"/>
              <w:numPr>
                <w:ilvl w:val="0"/>
                <w:numId w:val="36"/>
              </w:numPr>
              <w:tabs>
                <w:tab w:val="left" w:pos="460"/>
              </w:tabs>
              <w:spacing w:after="80" w:line="240" w:lineRule="auto"/>
              <w:rPr>
                <w:rFonts w:ascii="Times New Roman" w:hAnsi="Times New Roman" w:cs="Times New Roman"/>
                <w:bCs/>
                <w:noProof/>
                <w:sz w:val="20"/>
                <w:szCs w:val="20"/>
                <w:lang w:val="et-EE"/>
              </w:rPr>
            </w:pPr>
            <w:r w:rsidRPr="00BD6BE9">
              <w:rPr>
                <w:rFonts w:ascii="Times New Roman" w:hAnsi="Times New Roman" w:cs="Times New Roman"/>
                <w:sz w:val="20"/>
                <w:szCs w:val="20"/>
                <w:lang w:val="et-EE"/>
              </w:rPr>
              <w:t>meetmed, mille kohaselt antakse seirekomisjonile aru juhtumitest, mille puhul ei vasta fondidest toetatav tegevus ÜRO puuetega inimeste õiguste konventsioonile, ning kõnealust konventsiooni käsitletavatest kaebustest, mis on esitatud artikli 69 lõikes 7 ette nähtud korra kohaselt.</w:t>
            </w:r>
          </w:p>
        </w:tc>
        <w:tc>
          <w:tcPr>
            <w:tcW w:w="1194" w:type="dxa"/>
          </w:tcPr>
          <w:p w14:paraId="2AC5A24D" w14:textId="3D78B9F9" w:rsidR="00E31CED" w:rsidRPr="00BD6BE9" w:rsidRDefault="00E31CED" w:rsidP="00E31CED">
            <w:pPr>
              <w:rPr>
                <w:rFonts w:eastAsia="Times New Roman"/>
                <w:iCs/>
                <w:noProof/>
                <w:sz w:val="20"/>
                <w:lang w:val="et-EE"/>
              </w:rPr>
            </w:pPr>
            <w:r w:rsidRPr="00BD6BE9">
              <w:rPr>
                <w:rFonts w:eastAsia="Times New Roman"/>
                <w:iCs/>
                <w:noProof/>
                <w:sz w:val="20"/>
                <w:lang w:val="et-EE"/>
              </w:rPr>
              <w:lastRenderedPageBreak/>
              <w:t>1.</w:t>
            </w:r>
            <w:r>
              <w:rPr>
                <w:rFonts w:eastAsia="Times New Roman"/>
                <w:iCs/>
                <w:noProof/>
                <w:sz w:val="20"/>
                <w:lang w:val="et-EE"/>
              </w:rPr>
              <w:t xml:space="preserve"> </w:t>
            </w:r>
            <w:r w:rsidRPr="00BD6BE9">
              <w:rPr>
                <w:rFonts w:eastAsia="Times New Roman"/>
                <w:iCs/>
                <w:noProof/>
                <w:sz w:val="20"/>
                <w:lang w:val="et-EE"/>
              </w:rPr>
              <w:t>JAH</w:t>
            </w:r>
          </w:p>
          <w:p w14:paraId="7AF0314C" w14:textId="77777777" w:rsidR="00E31CED" w:rsidRPr="00BD6BE9" w:rsidRDefault="00E31CED" w:rsidP="00E31CED">
            <w:pPr>
              <w:rPr>
                <w:rFonts w:eastAsia="Times New Roman"/>
                <w:iCs/>
                <w:noProof/>
                <w:sz w:val="20"/>
                <w:lang w:val="et-EE"/>
              </w:rPr>
            </w:pPr>
            <w:r w:rsidRPr="00BD6BE9">
              <w:rPr>
                <w:rFonts w:eastAsia="Times New Roman"/>
                <w:iCs/>
                <w:noProof/>
                <w:sz w:val="20"/>
                <w:lang w:val="et-EE"/>
              </w:rPr>
              <w:t>2. JAH</w:t>
            </w:r>
          </w:p>
          <w:p w14:paraId="6BA01BD4" w14:textId="77777777" w:rsidR="00E31CED" w:rsidRPr="00BD6BE9" w:rsidRDefault="00E31CED" w:rsidP="00E31CED">
            <w:pPr>
              <w:rPr>
                <w:rFonts w:eastAsia="Times New Roman"/>
                <w:iCs/>
                <w:noProof/>
                <w:sz w:val="20"/>
                <w:lang w:val="et-EE"/>
              </w:rPr>
            </w:pPr>
            <w:r w:rsidRPr="00BD6BE9">
              <w:rPr>
                <w:rFonts w:eastAsia="Times New Roman"/>
                <w:iCs/>
                <w:noProof/>
                <w:sz w:val="20"/>
                <w:lang w:val="et-EE"/>
              </w:rPr>
              <w:t>3. JAH</w:t>
            </w:r>
          </w:p>
        </w:tc>
        <w:tc>
          <w:tcPr>
            <w:tcW w:w="3000" w:type="dxa"/>
          </w:tcPr>
          <w:p w14:paraId="2368C111" w14:textId="77777777" w:rsidR="00E31CED" w:rsidRPr="00BD68DB" w:rsidRDefault="00E31CED" w:rsidP="00E31CED">
            <w:pPr>
              <w:spacing w:before="0"/>
              <w:ind w:left="3"/>
              <w:rPr>
                <w:ins w:id="733" w:author="Ülle Leht" w:date="2025-07-16T12:02:00Z"/>
                <w:bCs/>
                <w:noProof/>
                <w:sz w:val="20"/>
                <w:lang w:val="et-EE"/>
              </w:rPr>
            </w:pPr>
            <w:ins w:id="734" w:author="Ülle Leht" w:date="2025-07-16T12:02:00Z">
              <w:r w:rsidRPr="00BD68DB">
                <w:rPr>
                  <w:sz w:val="20"/>
                  <w:lang w:val="et-EE"/>
                </w:rPr>
                <w:t>1. Heaolu arengukava 2023-2030 (</w:t>
              </w:r>
              <w:r w:rsidRPr="00BD68DB">
                <w:rPr>
                  <w:sz w:val="20"/>
                  <w:lang w:val="et-EE"/>
                </w:rPr>
                <w:fldChar w:fldCharType="begin"/>
              </w:r>
              <w:r w:rsidRPr="00BD68DB">
                <w:rPr>
                  <w:sz w:val="20"/>
                  <w:lang w:val="et-EE"/>
                </w:rPr>
                <w:instrText>HYPERLINK "https://www.sm.ee/et/heaolu-arengukava-2023-2030"</w:instrText>
              </w:r>
              <w:r w:rsidRPr="00BD68DB">
                <w:rPr>
                  <w:sz w:val="20"/>
                  <w:lang w:val="et-EE"/>
                </w:rPr>
                <w:fldChar w:fldCharType="separate"/>
              </w:r>
              <w:r w:rsidRPr="00BD68DB">
                <w:rPr>
                  <w:rStyle w:val="Hyperlink"/>
                  <w:sz w:val="20"/>
                </w:rPr>
                <w:t>https://www.sm.ee/et/heaolu-arengukava-2023-2030</w:t>
              </w:r>
              <w:r w:rsidRPr="00BD68DB">
                <w:rPr>
                  <w:sz w:val="20"/>
                  <w:lang w:val="et-EE"/>
                </w:rPr>
                <w:fldChar w:fldCharType="end"/>
              </w:r>
              <w:r w:rsidRPr="00BD68DB">
                <w:rPr>
                  <w:sz w:val="20"/>
                  <w:lang w:val="et-EE"/>
                </w:rPr>
                <w:t>)</w:t>
              </w:r>
            </w:ins>
          </w:p>
          <w:p w14:paraId="04C360DA" w14:textId="77777777" w:rsidR="00E31CED" w:rsidRPr="00BD68DB" w:rsidRDefault="00E31CED" w:rsidP="00E31CED">
            <w:pPr>
              <w:spacing w:before="0"/>
              <w:ind w:left="3"/>
              <w:rPr>
                <w:ins w:id="735" w:author="Ülle Leht" w:date="2025-07-16T12:02:00Z"/>
                <w:sz w:val="20"/>
                <w:lang w:val="et-EE"/>
              </w:rPr>
            </w:pPr>
            <w:ins w:id="736" w:author="Ülle Leht" w:date="2025-07-16T12:02:00Z">
              <w:r w:rsidRPr="00BD68DB">
                <w:rPr>
                  <w:sz w:val="20"/>
                  <w:lang w:val="et-EE"/>
                </w:rPr>
                <w:t>Strateegia „Eesti 2035“</w:t>
              </w:r>
            </w:ins>
          </w:p>
          <w:p w14:paraId="56673D19" w14:textId="77777777" w:rsidR="00E31CED" w:rsidRDefault="00E31CED" w:rsidP="00E31CED">
            <w:pPr>
              <w:spacing w:before="0"/>
              <w:ind w:left="3"/>
              <w:rPr>
                <w:ins w:id="737" w:author="Ülle Leht" w:date="2025-07-16T12:02:00Z"/>
                <w:sz w:val="20"/>
                <w:lang w:val="et-EE"/>
              </w:rPr>
            </w:pPr>
            <w:ins w:id="738" w:author="Ülle Leht" w:date="2025-07-16T12:02:00Z">
              <w:r w:rsidRPr="00BD68DB">
                <w:rPr>
                  <w:sz w:val="20"/>
                  <w:lang w:val="et-EE"/>
                </w:rPr>
                <w:t>(</w:t>
              </w:r>
              <w:r>
                <w:rPr>
                  <w:sz w:val="20"/>
                  <w:lang w:val="et-EE"/>
                </w:rPr>
                <w:fldChar w:fldCharType="begin"/>
              </w:r>
              <w:r>
                <w:rPr>
                  <w:sz w:val="20"/>
                  <w:lang w:val="et-EE"/>
                </w:rPr>
                <w:instrText>HYPERLINK "</w:instrText>
              </w:r>
              <w:r w:rsidRPr="00BD68DB">
                <w:rPr>
                  <w:sz w:val="20"/>
                  <w:lang w:val="et-EE"/>
                </w:rPr>
                <w:instrText>https://valitsus.ee/strateegia-eesti-2035-arengukavad-ja-planeering/strateegia/materjalid</w:instrText>
              </w:r>
              <w:r>
                <w:rPr>
                  <w:sz w:val="20"/>
                  <w:lang w:val="et-EE"/>
                </w:rPr>
                <w:instrText>"</w:instrText>
              </w:r>
              <w:r>
                <w:rPr>
                  <w:sz w:val="20"/>
                  <w:lang w:val="et-EE"/>
                </w:rPr>
                <w:fldChar w:fldCharType="separate"/>
              </w:r>
              <w:r w:rsidRPr="0074595E">
                <w:rPr>
                  <w:rStyle w:val="Hyperlink"/>
                  <w:sz w:val="20"/>
                  <w:lang w:val="et-EE"/>
                </w:rPr>
                <w:t>https://valitsus.ee/strateegia-eesti-2035-arengukavad-ja-planeering/strateegia/materjalid</w:t>
              </w:r>
              <w:r>
                <w:rPr>
                  <w:sz w:val="20"/>
                  <w:lang w:val="et-EE"/>
                </w:rPr>
                <w:fldChar w:fldCharType="end"/>
              </w:r>
              <w:r w:rsidRPr="00BD68DB">
                <w:rPr>
                  <w:sz w:val="20"/>
                  <w:lang w:val="et-EE"/>
                </w:rPr>
                <w:t>)</w:t>
              </w:r>
            </w:ins>
          </w:p>
          <w:p w14:paraId="519FC0DF" w14:textId="77777777" w:rsidR="00E31CED" w:rsidRPr="00BD68DB" w:rsidRDefault="00E31CED" w:rsidP="00E31CED">
            <w:pPr>
              <w:spacing w:before="0"/>
              <w:ind w:left="3"/>
              <w:rPr>
                <w:ins w:id="739" w:author="Ülle Leht" w:date="2025-07-16T12:02:00Z"/>
                <w:sz w:val="20"/>
                <w:lang w:val="et-EE"/>
              </w:rPr>
            </w:pPr>
          </w:p>
          <w:p w14:paraId="78B70E37" w14:textId="77777777" w:rsidR="00E31CED" w:rsidRPr="00EA4F47" w:rsidRDefault="00E31CED" w:rsidP="00E31CED">
            <w:pPr>
              <w:spacing w:before="0" w:after="0"/>
              <w:ind w:left="3"/>
              <w:jc w:val="left"/>
              <w:rPr>
                <w:ins w:id="740" w:author="Ülle Leht" w:date="2025-07-16T12:02:00Z"/>
                <w:rFonts w:eastAsiaTheme="minorHAnsi"/>
                <w:sz w:val="20"/>
                <w:lang w:val="et-EE" w:eastAsia="en-US"/>
              </w:rPr>
            </w:pPr>
            <w:ins w:id="741" w:author="Ülle Leht" w:date="2025-07-16T12:02:00Z">
              <w:r w:rsidRPr="00A30DCD">
                <w:rPr>
                  <w:rFonts w:eastAsiaTheme="minorHAnsi"/>
                  <w:bCs/>
                  <w:sz w:val="20"/>
                  <w:lang w:val="et-EE" w:eastAsia="en-US"/>
                </w:rPr>
                <w:t>2.</w:t>
              </w:r>
              <w:r>
                <w:rPr>
                  <w:rFonts w:eastAsiaTheme="minorHAnsi"/>
                  <w:bCs/>
                  <w:sz w:val="20"/>
                  <w:lang w:val="et-EE" w:eastAsia="en-US"/>
                </w:rPr>
                <w:t xml:space="preserve"> </w:t>
              </w:r>
              <w:r w:rsidRPr="00A30DCD">
                <w:rPr>
                  <w:rFonts w:eastAsiaTheme="minorHAnsi"/>
                  <w:sz w:val="20"/>
                  <w:lang w:val="et-EE" w:eastAsia="en-US"/>
                </w:rPr>
                <w:t xml:space="preserve">Ligipääsetavuse rakkerühm </w:t>
              </w:r>
              <w:r>
                <w:rPr>
                  <w:rFonts w:eastAsiaTheme="minorHAnsi"/>
                  <w:sz w:val="20"/>
                  <w:lang w:val="et-EE" w:eastAsia="en-US"/>
                </w:rPr>
                <w:t xml:space="preserve"> </w:t>
              </w:r>
              <w:r w:rsidRPr="00A30DCD">
                <w:rPr>
                  <w:rFonts w:eastAsiaTheme="minorHAnsi"/>
                  <w:sz w:val="20"/>
                  <w:lang w:val="et-EE" w:eastAsia="en-US"/>
                </w:rPr>
                <w:t>(</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"https://www.riigikantselei.ee/ligipaasetavus"</w:instrText>
              </w:r>
              <w:r w:rsidRPr="00EA4F47">
                <w:rPr>
                  <w:rFonts w:eastAsiaTheme="minorHAnsi"/>
                  <w:color w:val="0000FF"/>
                  <w:sz w:val="20"/>
                  <w:u w:val="single"/>
                  <w:lang w:val="et-EE" w:eastAsia="en-US"/>
                </w:rPr>
                <w:fldChar w:fldCharType="separate"/>
              </w:r>
              <w:r w:rsidRPr="00EA4F47">
                <w:rPr>
                  <w:rStyle w:val="Hyperlink"/>
                  <w:rFonts w:eastAsiaTheme="minorHAnsi"/>
                  <w:sz w:val="20"/>
                  <w:lang w:val="et-EE" w:eastAsia="en-US"/>
                </w:rPr>
                <w:t>https://www.riigikantselei.ee/ligipaasetavus</w:t>
              </w:r>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21A940B4" w14:textId="77777777" w:rsidR="00E31CED" w:rsidRPr="00EA4F47" w:rsidRDefault="00E31CED" w:rsidP="00E31CED">
            <w:pPr>
              <w:spacing w:before="0" w:after="0"/>
              <w:ind w:left="3"/>
              <w:jc w:val="left"/>
              <w:rPr>
                <w:ins w:id="742" w:author="Ülle Leht" w:date="2025-07-16T12:02:00Z"/>
                <w:rFonts w:eastAsiaTheme="minorHAnsi"/>
                <w:bCs/>
                <w:sz w:val="20"/>
                <w:lang w:val="et-EE" w:eastAsia="en-US"/>
              </w:rPr>
            </w:pPr>
          </w:p>
          <w:p w14:paraId="75240271" w14:textId="77777777" w:rsidR="00E31CED" w:rsidRPr="00EA4F47" w:rsidRDefault="00E31CED" w:rsidP="00E31CED">
            <w:pPr>
              <w:spacing w:before="0" w:after="0"/>
              <w:ind w:left="3"/>
              <w:jc w:val="left"/>
              <w:rPr>
                <w:ins w:id="743" w:author="Ülle Leht" w:date="2025-07-16T12:02:00Z"/>
                <w:rFonts w:eastAsiaTheme="minorHAnsi"/>
                <w:bCs/>
                <w:sz w:val="20"/>
                <w:lang w:val="et-EE" w:eastAsia="en-US"/>
              </w:rPr>
            </w:pPr>
            <w:ins w:id="744" w:author="Ülle Leht" w:date="2025-07-16T12:02:00Z">
              <w:r w:rsidRPr="00EA4F47">
                <w:rPr>
                  <w:rFonts w:eastAsiaTheme="minorHAnsi"/>
                  <w:bCs/>
                  <w:sz w:val="20"/>
                  <w:lang w:val="et-EE" w:eastAsia="en-US"/>
                </w:rPr>
                <w:t>TTJA</w:t>
              </w:r>
            </w:ins>
          </w:p>
          <w:p w14:paraId="017EAD14" w14:textId="77777777" w:rsidR="00E31CED" w:rsidRPr="00EA4F47" w:rsidRDefault="00E31CED" w:rsidP="00E31CED">
            <w:pPr>
              <w:spacing w:before="0" w:after="160" w:line="259" w:lineRule="auto"/>
              <w:jc w:val="left"/>
              <w:rPr>
                <w:ins w:id="745" w:author="Ülle Leht" w:date="2025-07-16T12:02:00Z"/>
                <w:rFonts w:eastAsiaTheme="minorHAnsi"/>
                <w:sz w:val="20"/>
                <w:lang w:val="et-EE" w:eastAsia="en-US"/>
              </w:rPr>
            </w:pPr>
            <w:ins w:id="746" w:author="Ülle Leht" w:date="2025-07-16T12:02:00Z">
              <w:r w:rsidRPr="00EA4F47">
                <w:rPr>
                  <w:rFonts w:eastAsiaTheme="minorHAnsi"/>
                  <w:sz w:val="20"/>
                  <w:lang w:eastAsia="en-US"/>
                </w:rPr>
                <w:t>(</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"https://www.ttja.ee/ariklient/ehitised-ehitamine/ligipaasetavus"</w:instrText>
              </w:r>
              <w:r w:rsidRPr="00EA4F47">
                <w:rPr>
                  <w:rFonts w:eastAsiaTheme="minorHAnsi"/>
                  <w:color w:val="0000FF"/>
                  <w:sz w:val="20"/>
                  <w:u w:val="single"/>
                  <w:lang w:val="et-EE" w:eastAsia="en-US"/>
                </w:rPr>
                <w:fldChar w:fldCharType="separate"/>
              </w:r>
              <w:r w:rsidRPr="00EA4F47">
                <w:rPr>
                  <w:rStyle w:val="Hyperlink"/>
                  <w:rFonts w:eastAsiaTheme="minorHAnsi"/>
                  <w:sz w:val="20"/>
                  <w:lang w:val="et-EE" w:eastAsia="en-US"/>
                </w:rPr>
                <w:t>https://www.ttja.ee/ariklient/ehitised-ehitamine/ligipaasetavus</w:t>
              </w:r>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73C28DD6" w14:textId="77777777" w:rsidR="00E31CED" w:rsidRPr="00EA4F47" w:rsidRDefault="00E31CED" w:rsidP="00E31CED">
            <w:pPr>
              <w:spacing w:before="0" w:after="0"/>
              <w:ind w:left="3"/>
              <w:jc w:val="left"/>
              <w:rPr>
                <w:ins w:id="747" w:author="Ülle Leht" w:date="2025-07-16T12:02:00Z"/>
                <w:rFonts w:eastAsiaTheme="minorHAnsi"/>
                <w:bCs/>
                <w:sz w:val="20"/>
                <w:lang w:val="et-EE" w:eastAsia="en-US"/>
              </w:rPr>
            </w:pPr>
            <w:ins w:id="748" w:author="Ülle Leht" w:date="2025-07-16T12:02:00Z">
              <w:r w:rsidRPr="00EA4F47">
                <w:rPr>
                  <w:rFonts w:eastAsiaTheme="minorHAnsi"/>
                  <w:sz w:val="20"/>
                  <w:lang w:val="et-EE" w:eastAsia="en-US"/>
                </w:rPr>
                <w:t>Puudega inimeste erivajadustest tulenevad nõuded ehitisele (</w:t>
              </w:r>
              <w:r w:rsidRPr="00EA4F47">
                <w:rPr>
                  <w:rFonts w:eastAsiaTheme="minorHAnsi"/>
                  <w:sz w:val="20"/>
                  <w:lang w:eastAsia="en-US"/>
                </w:rPr>
                <w:fldChar w:fldCharType="begin"/>
              </w:r>
              <w:r w:rsidRPr="00EA4F47">
                <w:rPr>
                  <w:rFonts w:eastAsiaTheme="minorHAnsi"/>
                  <w:sz w:val="20"/>
                  <w:lang w:eastAsia="en-US"/>
                </w:rPr>
                <w:instrText>HYPERLINK "https://www.riigiteataja.ee/akt/131052018055" \o "https://www.riigiteataja.ee/akt/131052018055"</w:instrText>
              </w:r>
              <w:r w:rsidRPr="00EA4F47">
                <w:rPr>
                  <w:rFonts w:eastAsiaTheme="minorHAnsi"/>
                  <w:sz w:val="20"/>
                  <w:lang w:eastAsia="en-US"/>
                </w:rPr>
                <w:fldChar w:fldCharType="separate"/>
              </w:r>
              <w:r w:rsidRPr="00EA4F47">
                <w:rPr>
                  <w:rFonts w:eastAsiaTheme="minorHAnsi"/>
                  <w:color w:val="0000FF"/>
                  <w:sz w:val="20"/>
                  <w:u w:val="single"/>
                  <w:lang w:val="et-EE" w:eastAsia="en-US"/>
                </w:rPr>
                <w:t>https://www.riigiteataja.ee/akt/131052018055</w:t>
              </w:r>
              <w:r w:rsidRPr="00EA4F47">
                <w:rPr>
                  <w:rFonts w:eastAsiaTheme="minorHAnsi"/>
                  <w:sz w:val="20"/>
                  <w:lang w:eastAsia="en-US"/>
                </w:rPr>
                <w:fldChar w:fldCharType="end"/>
              </w:r>
              <w:r w:rsidRPr="00EA4F47">
                <w:rPr>
                  <w:rFonts w:eastAsiaTheme="minorHAnsi"/>
                  <w:sz w:val="20"/>
                  <w:lang w:val="et-EE" w:eastAsia="en-US"/>
                </w:rPr>
                <w:t>)</w:t>
              </w:r>
            </w:ins>
          </w:p>
          <w:p w14:paraId="09C84614" w14:textId="77777777" w:rsidR="00E31CED" w:rsidRPr="00EA4F47" w:rsidRDefault="00E31CED" w:rsidP="00E31CED">
            <w:pPr>
              <w:spacing w:before="0" w:after="0"/>
              <w:ind w:left="3"/>
              <w:jc w:val="left"/>
              <w:rPr>
                <w:ins w:id="749" w:author="Ülle Leht" w:date="2025-07-16T12:02:00Z"/>
                <w:rFonts w:eastAsiaTheme="minorHAnsi"/>
                <w:bCs/>
                <w:sz w:val="20"/>
                <w:lang w:val="et-EE" w:eastAsia="en-US"/>
              </w:rPr>
            </w:pPr>
          </w:p>
          <w:p w14:paraId="63352B87" w14:textId="77777777" w:rsidR="00E31CED" w:rsidRPr="00EA4F47" w:rsidRDefault="00E31CED" w:rsidP="00E31CED">
            <w:pPr>
              <w:spacing w:before="0" w:after="0"/>
              <w:ind w:left="3"/>
              <w:jc w:val="left"/>
              <w:rPr>
                <w:ins w:id="750" w:author="Ülle Leht" w:date="2025-07-16T12:02:00Z"/>
                <w:rFonts w:eastAsiaTheme="minorHAnsi"/>
                <w:bCs/>
                <w:sz w:val="20"/>
                <w:lang w:val="et-EE" w:eastAsia="en-US"/>
              </w:rPr>
            </w:pPr>
            <w:ins w:id="751" w:author="Ülle Leht" w:date="2025-07-16T12:02:00Z">
              <w:r w:rsidRPr="00EA4F47">
                <w:rPr>
                  <w:rFonts w:eastAsiaTheme="minorHAnsi"/>
                  <w:sz w:val="20"/>
                  <w:lang w:val="et-EE" w:eastAsia="en-US"/>
                </w:rPr>
                <w:t>Nõuded eluruumile (</w:t>
              </w:r>
              <w:r w:rsidRPr="00EA4F47">
                <w:rPr>
                  <w:rFonts w:eastAsiaTheme="minorHAnsi"/>
                  <w:sz w:val="20"/>
                  <w:lang w:eastAsia="en-US"/>
                </w:rPr>
                <w:fldChar w:fldCharType="begin"/>
              </w:r>
              <w:r w:rsidRPr="00EA4F47">
                <w:rPr>
                  <w:rFonts w:eastAsiaTheme="minorHAnsi"/>
                  <w:sz w:val="20"/>
                  <w:lang w:eastAsia="en-US"/>
                </w:rPr>
                <w:instrText>HYPERLINK "https://www.riigiteataja.ee/akt/103072015034?leiaKehtiv" \o "https://www.riigiteataja.ee/akt/103072015034?leiaKehtiv"</w:instrText>
              </w:r>
              <w:r w:rsidRPr="00EA4F47">
                <w:rPr>
                  <w:rFonts w:eastAsiaTheme="minorHAnsi"/>
                  <w:sz w:val="20"/>
                  <w:lang w:eastAsia="en-US"/>
                </w:rPr>
                <w:fldChar w:fldCharType="separate"/>
              </w:r>
              <w:r w:rsidRPr="00EA4F47">
                <w:rPr>
                  <w:rFonts w:eastAsiaTheme="minorHAnsi"/>
                  <w:color w:val="0000FF"/>
                  <w:sz w:val="20"/>
                  <w:u w:val="single"/>
                  <w:lang w:val="et-EE" w:eastAsia="en-US"/>
                </w:rPr>
                <w:t>https://www.riigiteataja.ee/akt/103072015034?leiaKehtiv</w:t>
              </w:r>
              <w:r w:rsidRPr="00EA4F47">
                <w:rPr>
                  <w:rFonts w:eastAsiaTheme="minorHAnsi"/>
                  <w:sz w:val="20"/>
                  <w:lang w:eastAsia="en-US"/>
                </w:rPr>
                <w:fldChar w:fldCharType="end"/>
              </w:r>
              <w:r w:rsidRPr="00EA4F47">
                <w:rPr>
                  <w:rFonts w:eastAsiaTheme="minorHAnsi"/>
                  <w:sz w:val="20"/>
                  <w:lang w:val="et-EE" w:eastAsia="en-US"/>
                </w:rPr>
                <w:t>)</w:t>
              </w:r>
            </w:ins>
          </w:p>
          <w:p w14:paraId="09D3D813" w14:textId="77777777" w:rsidR="00E31CED" w:rsidRPr="00EA4F47" w:rsidRDefault="00E31CED" w:rsidP="00E31CED">
            <w:pPr>
              <w:spacing w:before="0" w:after="0"/>
              <w:ind w:left="3"/>
              <w:jc w:val="left"/>
              <w:rPr>
                <w:ins w:id="752" w:author="Ülle Leht" w:date="2025-07-16T12:02:00Z"/>
                <w:rFonts w:eastAsiaTheme="minorHAnsi"/>
                <w:sz w:val="20"/>
                <w:lang w:val="et-EE" w:eastAsia="en-US"/>
              </w:rPr>
            </w:pPr>
          </w:p>
          <w:p w14:paraId="1F151850" w14:textId="77777777" w:rsidR="00E31CED" w:rsidRPr="00EA4F47" w:rsidRDefault="00E31CED" w:rsidP="00E31CED">
            <w:pPr>
              <w:spacing w:before="0" w:after="0"/>
              <w:ind w:left="3"/>
              <w:jc w:val="left"/>
              <w:rPr>
                <w:ins w:id="753" w:author="Ülle Leht" w:date="2025-07-16T12:02:00Z"/>
                <w:rFonts w:eastAsiaTheme="minorHAnsi"/>
                <w:sz w:val="20"/>
                <w:lang w:val="et-EE" w:eastAsia="en-US"/>
              </w:rPr>
            </w:pPr>
            <w:ins w:id="754" w:author="Ülle Leht" w:date="2025-07-16T12:02:00Z">
              <w:r w:rsidRPr="00EA4F47">
                <w:rPr>
                  <w:rFonts w:eastAsiaTheme="minorHAnsi"/>
                  <w:sz w:val="20"/>
                  <w:lang w:val="et-EE" w:eastAsia="en-US"/>
                </w:rPr>
                <w:t xml:space="preserve">3. </w:t>
              </w:r>
            </w:ins>
          </w:p>
          <w:p w14:paraId="07526C83" w14:textId="77777777" w:rsidR="00E31CED" w:rsidRPr="00EA4F47" w:rsidRDefault="00E31CED" w:rsidP="00E31CED">
            <w:pPr>
              <w:spacing w:before="0" w:after="0"/>
              <w:ind w:left="3"/>
              <w:jc w:val="left"/>
              <w:rPr>
                <w:ins w:id="755" w:author="Ülle Leht" w:date="2025-07-16T12:02:00Z"/>
                <w:rFonts w:eastAsiaTheme="minorHAnsi"/>
                <w:sz w:val="20"/>
                <w:lang w:val="et-EE" w:eastAsia="en-US"/>
              </w:rPr>
            </w:pPr>
            <w:ins w:id="756" w:author="Ülle Leht" w:date="2025-07-16T12:02:00Z">
              <w:r w:rsidRPr="00EA4F47">
                <w:rPr>
                  <w:rFonts w:eastAsiaTheme="minorHAnsi"/>
                  <w:sz w:val="20"/>
                  <w:lang w:val="et-EE" w:eastAsia="en-US"/>
                </w:rPr>
                <w:t>Puuetega inimeste nõukoda</w:t>
              </w:r>
            </w:ins>
          </w:p>
          <w:p w14:paraId="0019A0F4" w14:textId="77777777" w:rsidR="00E31CED" w:rsidRPr="00EA4F47" w:rsidRDefault="00E31CED" w:rsidP="00E31CED">
            <w:pPr>
              <w:spacing w:before="0" w:after="160" w:line="259" w:lineRule="auto"/>
              <w:jc w:val="left"/>
              <w:rPr>
                <w:ins w:id="757" w:author="Ülle Leht" w:date="2025-07-16T12:02:00Z"/>
                <w:rFonts w:eastAsiaTheme="minorHAnsi"/>
                <w:sz w:val="20"/>
                <w:lang w:val="et-EE" w:eastAsia="en-US"/>
              </w:rPr>
            </w:pPr>
            <w:ins w:id="758" w:author="Ülle Leht" w:date="2025-07-16T12:02:00Z">
              <w:r w:rsidRPr="00EA4F47">
                <w:rPr>
                  <w:rFonts w:eastAsiaTheme="minorHAnsi"/>
                  <w:sz w:val="20"/>
                  <w:lang w:eastAsia="en-US"/>
                </w:rPr>
                <w:t>(</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"https://www.oiguskantsler.ee/et/puuetega-inimeste-n%C3%B5ukoda"</w:instrText>
              </w:r>
              <w:r w:rsidRPr="00EA4F47">
                <w:rPr>
                  <w:rFonts w:eastAsiaTheme="minorHAnsi"/>
                  <w:color w:val="0000FF"/>
                  <w:sz w:val="20"/>
                  <w:u w:val="single"/>
                  <w:lang w:val="et-EE" w:eastAsia="en-US"/>
                </w:rPr>
                <w:fldChar w:fldCharType="separate"/>
              </w:r>
              <w:r w:rsidRPr="00EA4F47">
                <w:rPr>
                  <w:rStyle w:val="Hyperlink"/>
                  <w:rFonts w:eastAsiaTheme="minorHAnsi"/>
                  <w:sz w:val="20"/>
                  <w:lang w:val="et-EE" w:eastAsia="en-US"/>
                </w:rPr>
                <w:t>https://www.oiguskantsler.ee/et/puuetega-inimeste-n%C3%B5ukoda</w:t>
              </w:r>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72406F6E" w14:textId="77777777" w:rsidR="00E31CED" w:rsidRPr="00EA4F47" w:rsidRDefault="00E31CED" w:rsidP="00E31CED">
            <w:pPr>
              <w:spacing w:before="0" w:after="0"/>
              <w:ind w:left="3"/>
              <w:jc w:val="left"/>
              <w:rPr>
                <w:ins w:id="759" w:author="Ülle Leht" w:date="2025-07-16T12:02:00Z"/>
                <w:rFonts w:eastAsiaTheme="minorHAnsi"/>
                <w:sz w:val="20"/>
                <w:lang w:val="et-EE" w:eastAsia="en-US"/>
              </w:rPr>
            </w:pPr>
            <w:ins w:id="760" w:author="Ülle Leht" w:date="2025-07-16T12:02:00Z">
              <w:r w:rsidRPr="00EA4F47">
                <w:rPr>
                  <w:rFonts w:eastAsiaTheme="minorHAnsi"/>
                  <w:sz w:val="20"/>
                  <w:lang w:val="et-EE" w:eastAsia="en-US"/>
                </w:rPr>
                <w:t>Õiguskantsler</w:t>
              </w:r>
            </w:ins>
          </w:p>
          <w:p w14:paraId="2CFFB10C" w14:textId="77777777" w:rsidR="00E31CED" w:rsidRPr="00EA4F47" w:rsidRDefault="00E31CED" w:rsidP="00E31CED">
            <w:pPr>
              <w:spacing w:before="0" w:after="160" w:line="259" w:lineRule="auto"/>
              <w:jc w:val="left"/>
              <w:rPr>
                <w:ins w:id="761" w:author="Ülle Leht" w:date="2025-07-16T12:02:00Z"/>
                <w:rFonts w:eastAsiaTheme="minorHAnsi"/>
                <w:sz w:val="20"/>
                <w:lang w:val="et-EE" w:eastAsia="en-US"/>
              </w:rPr>
            </w:pPr>
            <w:ins w:id="762" w:author="Ülle Leht" w:date="2025-07-16T12:02:00Z">
              <w:r w:rsidRPr="00EA4F47">
                <w:rPr>
                  <w:rFonts w:eastAsiaTheme="minorHAnsi"/>
                  <w:sz w:val="20"/>
                  <w:lang w:eastAsia="en-US"/>
                </w:rPr>
                <w:t>(</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"https://www.oiguskantsler.ee/"</w:instrText>
              </w:r>
              <w:r w:rsidRPr="00EA4F47">
                <w:rPr>
                  <w:rFonts w:eastAsiaTheme="minorHAnsi"/>
                  <w:color w:val="0000FF"/>
                  <w:sz w:val="20"/>
                  <w:u w:val="single"/>
                  <w:lang w:val="et-EE" w:eastAsia="en-US"/>
                </w:rPr>
                <w:fldChar w:fldCharType="separate"/>
              </w:r>
              <w:r w:rsidRPr="00EA4F47">
                <w:rPr>
                  <w:rStyle w:val="Hyperlink"/>
                  <w:rFonts w:eastAsiaTheme="minorHAnsi"/>
                  <w:sz w:val="20"/>
                  <w:lang w:val="et-EE" w:eastAsia="en-US"/>
                </w:rPr>
                <w:t>https://www.oiguskantsler.ee/</w:t>
              </w:r>
              <w:r w:rsidRPr="00EA4F47">
                <w:rPr>
                  <w:rFonts w:eastAsiaTheme="minorHAnsi"/>
                  <w:color w:val="0000FF"/>
                  <w:sz w:val="20"/>
                  <w:u w:val="single"/>
                  <w:lang w:val="et-EE" w:eastAsia="en-US"/>
                </w:rPr>
                <w:fldChar w:fldCharType="end"/>
              </w:r>
              <w:r w:rsidRPr="00EA4F47">
                <w:rPr>
                  <w:rFonts w:eastAsiaTheme="minorHAnsi"/>
                  <w:color w:val="0000FF"/>
                  <w:sz w:val="20"/>
                  <w:u w:val="single"/>
                  <w:lang w:val="et-EE" w:eastAsia="en-US"/>
                </w:rPr>
                <w:t>)</w:t>
              </w:r>
            </w:ins>
          </w:p>
          <w:p w14:paraId="6837D1A1" w14:textId="77777777" w:rsidR="00E31CED" w:rsidRPr="00EA4F47" w:rsidRDefault="00E31CED" w:rsidP="00E31CED">
            <w:pPr>
              <w:spacing w:before="0"/>
              <w:ind w:left="3"/>
              <w:rPr>
                <w:ins w:id="763" w:author="Ülle Leht" w:date="2025-07-16T12:02:00Z"/>
                <w:rFonts w:eastAsiaTheme="minorHAnsi"/>
                <w:sz w:val="20"/>
                <w:lang w:val="et-EE" w:eastAsia="en-US"/>
              </w:rPr>
            </w:pPr>
            <w:ins w:id="764" w:author="Ülle Leht" w:date="2025-07-16T12:02:00Z">
              <w:r w:rsidRPr="00EA4F47">
                <w:rPr>
                  <w:rFonts w:eastAsiaTheme="minorHAnsi"/>
                  <w:sz w:val="20"/>
                  <w:lang w:val="et-EE" w:eastAsia="en-US"/>
                </w:rPr>
                <w:t>Õiguskantsleri seadus (</w:t>
              </w:r>
              <w:r w:rsidRPr="00EA4F47">
                <w:rPr>
                  <w:rFonts w:eastAsiaTheme="minorHAnsi"/>
                  <w:color w:val="0000FF"/>
                  <w:sz w:val="20"/>
                  <w:u w:val="single"/>
                  <w:lang w:val="et-EE" w:eastAsia="en-US"/>
                </w:rPr>
                <w:fldChar w:fldCharType="begin"/>
              </w:r>
              <w:r w:rsidRPr="00EA4F47">
                <w:rPr>
                  <w:rFonts w:eastAsiaTheme="minorHAnsi"/>
                  <w:color w:val="0000FF"/>
                  <w:sz w:val="20"/>
                  <w:u w:val="single"/>
                  <w:lang w:val="et-EE" w:eastAsia="en-US"/>
                </w:rPr>
                <w:instrText>HYPERLINK "https://www.riigiteataja.ee/akt/%C3%95KS"</w:instrText>
              </w:r>
              <w:r w:rsidRPr="00EA4F47">
                <w:rPr>
                  <w:rFonts w:eastAsiaTheme="minorHAnsi"/>
                  <w:color w:val="0000FF"/>
                  <w:sz w:val="20"/>
                  <w:u w:val="single"/>
                  <w:lang w:val="et-EE" w:eastAsia="en-US"/>
                </w:rPr>
                <w:fldChar w:fldCharType="separate"/>
              </w:r>
              <w:r w:rsidRPr="00EA4F47">
                <w:rPr>
                  <w:rStyle w:val="Hyperlink"/>
                  <w:rFonts w:eastAsiaTheme="minorHAnsi"/>
                  <w:sz w:val="20"/>
                  <w:lang w:val="et-EE" w:eastAsia="en-US"/>
                </w:rPr>
                <w:t>https://www.riigiteataja.ee/akt/%C3%95KS</w:t>
              </w:r>
              <w:r w:rsidRPr="00EA4F47">
                <w:rPr>
                  <w:rFonts w:eastAsiaTheme="minorHAnsi"/>
                  <w:color w:val="0000FF"/>
                  <w:sz w:val="20"/>
                  <w:u w:val="single"/>
                  <w:lang w:val="et-EE" w:eastAsia="en-US"/>
                </w:rPr>
                <w:fldChar w:fldCharType="end"/>
              </w:r>
              <w:r w:rsidRPr="00EA4F47">
                <w:rPr>
                  <w:rFonts w:eastAsiaTheme="minorHAnsi"/>
                  <w:sz w:val="20"/>
                  <w:lang w:val="et-EE" w:eastAsia="en-US"/>
                </w:rPr>
                <w:t>)</w:t>
              </w:r>
            </w:ins>
          </w:p>
          <w:p w14:paraId="76F5A1F2" w14:textId="7C61E5F2" w:rsidR="00E31CED" w:rsidRPr="00BD6BE9" w:rsidRDefault="00E31CED" w:rsidP="00E31CED">
            <w:pPr>
              <w:pStyle w:val="CommentText"/>
              <w:spacing w:after="0"/>
              <w:rPr>
                <w:rFonts w:ascii="Times New Roman" w:hAnsi="Times New Roman" w:cs="Times New Roman"/>
                <w:lang w:val="et-EE"/>
              </w:rPr>
            </w:pPr>
          </w:p>
        </w:tc>
        <w:tc>
          <w:tcPr>
            <w:tcW w:w="5516" w:type="dxa"/>
          </w:tcPr>
          <w:p w14:paraId="00B967EA" w14:textId="77777777" w:rsidR="00E31CED" w:rsidRPr="00E31CED" w:rsidRDefault="00E31CED" w:rsidP="00E31CED">
            <w:pPr>
              <w:tabs>
                <w:tab w:val="left" w:pos="25"/>
              </w:tabs>
              <w:rPr>
                <w:ins w:id="765" w:author="Ülle Leht" w:date="2025-07-16T12:04:00Z"/>
                <w:rFonts w:eastAsia="Cambria"/>
                <w:noProof/>
                <w:sz w:val="20"/>
                <w:lang w:val="et-EE"/>
              </w:rPr>
            </w:pPr>
            <w:ins w:id="766" w:author="Ülle Leht" w:date="2025-07-16T12:04:00Z">
              <w:r w:rsidRPr="00E31CED">
                <w:rPr>
                  <w:rFonts w:eastAsia="Cambria"/>
                  <w:noProof/>
                  <w:sz w:val="20"/>
                  <w:lang w:val="et"/>
                </w:rPr>
                <w:lastRenderedPageBreak/>
                <w:t xml:space="preserve">1. </w:t>
              </w:r>
              <w:r w:rsidRPr="00E31CED">
                <w:rPr>
                  <w:rFonts w:eastAsia="Cambria"/>
                  <w:noProof/>
                  <w:sz w:val="20"/>
                  <w:lang w:val="et-EE"/>
                </w:rPr>
                <w:t xml:space="preserve">Puuetega inimeste õiguste kaitse tagamine on jagatud eri strateegiate vahel. Puuetega inimeste õiguste kaitse poliitika strateegia on seatud </w:t>
              </w:r>
              <w:r w:rsidRPr="00E31CED">
                <w:fldChar w:fldCharType="begin"/>
              </w:r>
              <w:r w:rsidRPr="00E31CED">
                <w:instrText xml:space="preserve">HYPERLINK "https://www.sm.ee/et/heaolu-arengukava-2023-2030" \h </w:instrText>
              </w:r>
              <w:r w:rsidRPr="00E31CED">
                <w:fldChar w:fldCharType="separate"/>
              </w:r>
              <w:r w:rsidRPr="00E31CED">
                <w:rPr>
                  <w:rFonts w:eastAsia="Cambria"/>
                  <w:noProof/>
                  <w:color w:val="0000FF"/>
                  <w:sz w:val="20"/>
                  <w:u w:val="single"/>
                  <w:lang w:val="et-EE"/>
                </w:rPr>
                <w:t>„Heaolu arengukavas 2023–2030“</w:t>
              </w:r>
              <w:r w:rsidRPr="00E31CED">
                <w:fldChar w:fldCharType="end"/>
              </w:r>
              <w:r w:rsidRPr="00E31CED">
                <w:rPr>
                  <w:rFonts w:eastAsia="Cambria"/>
                  <w:noProof/>
                  <w:sz w:val="20"/>
                  <w:lang w:val="et-EE"/>
                </w:rPr>
                <w:t xml:space="preserve">. Sihtrühma ees seisvaid probleeme, poliitikameetmeid ja asjakohaseid näitajaid on kirjeldatud sama arengukava programmides. Samuti katab PIK nõudeid </w:t>
              </w:r>
              <w:r w:rsidRPr="00E31CED">
                <w:rPr>
                  <w:rFonts w:eastAsia="Cambria"/>
                  <w:noProof/>
                  <w:sz w:val="20"/>
                  <w:lang w:val="et-EE"/>
                </w:rPr>
                <w:fldChar w:fldCharType="begin"/>
              </w:r>
              <w:r w:rsidRPr="00E31CED">
                <w:rPr>
                  <w:rFonts w:eastAsia="Cambria"/>
                  <w:noProof/>
                  <w:sz w:val="20"/>
                  <w:lang w:val="et-EE"/>
                </w:rPr>
                <w:instrText>HYPERLINK "https://valitsus.ee/strateegia-eesti-2035-arengukavad-ja-planeering/strateegia/materjalid"</w:instrText>
              </w:r>
              <w:r w:rsidRPr="00E31CED">
                <w:rPr>
                  <w:rFonts w:eastAsia="Cambria"/>
                  <w:noProof/>
                  <w:sz w:val="20"/>
                  <w:lang w:val="et-EE"/>
                </w:rPr>
                <w:fldChar w:fldCharType="separate"/>
              </w:r>
              <w:r w:rsidRPr="00E31CED">
                <w:rPr>
                  <w:rFonts w:eastAsia="Cambria"/>
                  <w:noProof/>
                  <w:color w:val="0000FF"/>
                  <w:sz w:val="20"/>
                  <w:u w:val="single"/>
                  <w:lang w:val="et-EE"/>
                </w:rPr>
                <w:t>strateegia „Eesti 2035“.</w:t>
              </w:r>
              <w:r w:rsidRPr="00E31CED">
                <w:rPr>
                  <w:rFonts w:eastAsia="Cambria"/>
                  <w:noProof/>
                  <w:sz w:val="20"/>
                  <w:lang w:val="et-EE"/>
                </w:rPr>
                <w:fldChar w:fldCharType="end"/>
              </w:r>
            </w:ins>
          </w:p>
          <w:p w14:paraId="63D423A5" w14:textId="77777777" w:rsidR="00E31CED" w:rsidRPr="00E31CED" w:rsidRDefault="00E31CED" w:rsidP="00E31CED">
            <w:pPr>
              <w:tabs>
                <w:tab w:val="left" w:pos="25"/>
              </w:tabs>
              <w:rPr>
                <w:ins w:id="767" w:author="Ülle Leht" w:date="2025-07-16T12:04:00Z"/>
                <w:rFonts w:eastAsia="Cambria"/>
                <w:noProof/>
                <w:sz w:val="20"/>
                <w:lang w:val="et-EE"/>
              </w:rPr>
            </w:pPr>
            <w:ins w:id="768" w:author="Ülle Leht" w:date="2025-07-16T12:04:00Z">
              <w:r w:rsidRPr="00E31CED">
                <w:rPr>
                  <w:rFonts w:eastAsia="Cambria"/>
                  <w:noProof/>
                  <w:sz w:val="20"/>
                  <w:lang w:val="et-EE"/>
                </w:rPr>
                <w:t xml:space="preserve">Statistikat puudega inimeste olukorrast kogub Statistikaamet Eesti sotsiaaluuringu, Eesti tööjõu-uuringu, tööelu uuringu ja leibkonna </w:t>
              </w:r>
              <w:r w:rsidRPr="00E31CED">
                <w:rPr>
                  <w:rFonts w:eastAsia="Cambria"/>
                  <w:noProof/>
                  <w:sz w:val="20"/>
                  <w:lang w:val="et-EE"/>
                </w:rPr>
                <w:lastRenderedPageBreak/>
                <w:t>eelarve uuringu kaudu ning asjakohaste tervise-, vananemis- ja pensioniteemaliste uuringutega. Sotsiaalministeerium avaldab regulaarset sotsiaalhoolekande statistikat ja vajaduse korral teeb konkreetseid uuringuid.</w:t>
              </w:r>
            </w:ins>
          </w:p>
          <w:p w14:paraId="5C684E27" w14:textId="77777777" w:rsidR="00E31CED" w:rsidRPr="00E31CED" w:rsidRDefault="00E31CED" w:rsidP="00E31CED">
            <w:pPr>
              <w:tabs>
                <w:tab w:val="left" w:pos="25"/>
              </w:tabs>
              <w:rPr>
                <w:ins w:id="769" w:author="Ülle Leht" w:date="2025-07-16T12:04:00Z"/>
                <w:rFonts w:eastAsia="Cambria"/>
                <w:noProof/>
                <w:sz w:val="20"/>
                <w:lang w:val="et-EE"/>
              </w:rPr>
            </w:pPr>
            <w:ins w:id="770" w:author="Ülle Leht" w:date="2025-07-16T12:04:00Z">
              <w:r w:rsidRPr="00E31CED">
                <w:rPr>
                  <w:rFonts w:eastAsia="Cambria"/>
                  <w:noProof/>
                  <w:sz w:val="20"/>
                  <w:lang w:val="et-EE"/>
                </w:rPr>
                <w:t xml:space="preserve">2. Ligipääsetavus on „Eesti 2035“ strateegiline siht ja aluspõhimõte PIK artikli 9 tähenduses. Tervikliku ligipääsetavuspoliitika väljatöötamiseks lõi Vabariigi Valitsus 2019. aastal </w:t>
              </w:r>
              <w:r w:rsidRPr="00E31CED">
                <w:fldChar w:fldCharType="begin"/>
              </w:r>
              <w:r w:rsidRPr="00E31CED">
                <w:instrText xml:space="preserve"> HYPERLINK "https://www.riigikantselei.ee/ligipaasetavus" \h </w:instrText>
              </w:r>
              <w:r w:rsidRPr="00E31CED">
                <w:fldChar w:fldCharType="separate"/>
              </w:r>
              <w:r w:rsidRPr="00E31CED">
                <w:rPr>
                  <w:rFonts w:eastAsia="Cambria"/>
                  <w:noProof/>
                  <w:color w:val="0000FF"/>
                  <w:sz w:val="20"/>
                  <w:u w:val="single"/>
                  <w:lang w:val="et-EE"/>
                </w:rPr>
                <w:t>ligipääsetavuse rakkerühm</w:t>
              </w:r>
              <w:r w:rsidRPr="00E31CED">
                <w:rPr>
                  <w:rFonts w:eastAsia="Cambria"/>
                  <w:noProof/>
                  <w:color w:val="0000FF"/>
                  <w:sz w:val="20"/>
                  <w:u w:val="single"/>
                  <w:lang w:val="et-EE"/>
                </w:rPr>
                <w:fldChar w:fldCharType="end"/>
              </w:r>
              <w:r w:rsidRPr="00E31CED">
                <w:rPr>
                  <w:rFonts w:eastAsia="Cambria"/>
                  <w:noProof/>
                  <w:color w:val="0000FF"/>
                  <w:sz w:val="20"/>
                  <w:u w:val="single"/>
                  <w:lang w:val="et-EE"/>
                </w:rPr>
                <w:t>a</w:t>
              </w:r>
              <w:r w:rsidRPr="00E31CED">
                <w:rPr>
                  <w:rFonts w:eastAsia="Cambria"/>
                  <w:noProof/>
                  <w:sz w:val="20"/>
                  <w:lang w:val="et-EE"/>
                </w:rPr>
                <w:t xml:space="preserve">. </w:t>
              </w:r>
              <w:r w:rsidRPr="00E31CED">
                <w:fldChar w:fldCharType="begin"/>
              </w:r>
              <w:r w:rsidRPr="00E31CED">
                <w:instrText xml:space="preserve"> HYPERLINK "https://kompetentsikeskus.sm.ee/" \h </w:instrText>
              </w:r>
              <w:r w:rsidRPr="00E31CED">
                <w:fldChar w:fldCharType="separate"/>
              </w:r>
              <w:r w:rsidRPr="00E31CED">
                <w:rPr>
                  <w:rFonts w:eastAsia="Cambria"/>
                  <w:noProof/>
                  <w:color w:val="0000FF"/>
                  <w:sz w:val="20"/>
                  <w:u w:val="single"/>
                  <w:lang w:val="et-EE"/>
                </w:rPr>
                <w:t>Võrdõiguslikkuse kompetentsikeskus</w:t>
              </w:r>
              <w:r w:rsidRPr="00E31CED">
                <w:rPr>
                  <w:rFonts w:eastAsia="Cambria"/>
                  <w:noProof/>
                  <w:color w:val="0000FF"/>
                  <w:sz w:val="20"/>
                  <w:u w:val="single"/>
                  <w:lang w:val="et-EE"/>
                </w:rPr>
                <w:fldChar w:fldCharType="end"/>
              </w:r>
              <w:r w:rsidRPr="00E31CED">
                <w:rPr>
                  <w:rFonts w:eastAsia="Cambria"/>
                  <w:noProof/>
                  <w:sz w:val="20"/>
                  <w:lang w:val="et-EE"/>
                </w:rPr>
                <w:t xml:space="preserve"> annab korraldus- ja rakendusasutustele ning toetuse taotlejatele/saajatele ligipääsetavuse ja võrdsete võimaluste kohta nõu ning kooskõlastab meetmepõhiseid õigusakte. 2018. aastal jõustusid määrused „</w:t>
              </w:r>
              <w:r w:rsidRPr="00E31CED">
                <w:fldChar w:fldCharType="begin"/>
              </w:r>
              <w:r w:rsidRPr="00E31CED">
                <w:instrText xml:space="preserve"> HYPERLINK "https://www.riigiteataja.ee/akt/131052018055" \h </w:instrText>
              </w:r>
              <w:r w:rsidRPr="00E31CED">
                <w:fldChar w:fldCharType="separate"/>
              </w:r>
              <w:r w:rsidRPr="00E31CED">
                <w:rPr>
                  <w:rFonts w:eastAsia="Cambria"/>
                  <w:noProof/>
                  <w:color w:val="0000FF"/>
                  <w:sz w:val="20"/>
                  <w:u w:val="single"/>
                  <w:lang w:val="et-EE"/>
                </w:rPr>
                <w:t>Puudega inimeste erivajadustest tulenevad nõuded ehitisele</w:t>
              </w:r>
              <w:r w:rsidRPr="00E31CED">
                <w:rPr>
                  <w:rFonts w:eastAsia="Cambria"/>
                  <w:noProof/>
                  <w:color w:val="0000FF"/>
                  <w:sz w:val="20"/>
                  <w:u w:val="single"/>
                  <w:lang w:val="et-EE"/>
                </w:rPr>
                <w:fldChar w:fldCharType="end"/>
              </w:r>
              <w:r w:rsidRPr="00E31CED">
                <w:rPr>
                  <w:rFonts w:eastAsia="Cambria"/>
                  <w:noProof/>
                  <w:sz w:val="20"/>
                  <w:lang w:val="et-EE"/>
                </w:rPr>
                <w:t>“ ja „</w:t>
              </w:r>
              <w:r w:rsidRPr="00E31CED">
                <w:fldChar w:fldCharType="begin"/>
              </w:r>
              <w:r w:rsidRPr="00E31CED">
                <w:instrText xml:space="preserve"> HYPERLINK "https://www.riigiteataja.ee/akt/109072020017?leiaKehtiv" \h </w:instrText>
              </w:r>
              <w:r w:rsidRPr="00E31CED">
                <w:fldChar w:fldCharType="separate"/>
              </w:r>
              <w:r w:rsidRPr="00E31CED">
                <w:rPr>
                  <w:rFonts w:eastAsia="Cambria"/>
                  <w:noProof/>
                  <w:color w:val="0000FF"/>
                  <w:sz w:val="20"/>
                  <w:u w:val="single"/>
                  <w:lang w:val="et-EE"/>
                </w:rPr>
                <w:t>Eluruumile esitatavad nõuded</w:t>
              </w:r>
              <w:r w:rsidRPr="00E31CED">
                <w:rPr>
                  <w:rFonts w:eastAsia="Cambria"/>
                  <w:noProof/>
                  <w:color w:val="0000FF"/>
                  <w:sz w:val="20"/>
                  <w:u w:val="single"/>
                  <w:lang w:val="et-EE"/>
                </w:rPr>
                <w:fldChar w:fldCharType="end"/>
              </w:r>
              <w:r w:rsidRPr="00E31CED">
                <w:rPr>
                  <w:rFonts w:eastAsia="Cambria"/>
                  <w:noProof/>
                  <w:sz w:val="20"/>
                  <w:lang w:val="et-EE"/>
                </w:rPr>
                <w:t>“</w:t>
              </w:r>
              <w:r w:rsidRPr="00E31CED">
                <w:rPr>
                  <w:sz w:val="20"/>
                </w:rPr>
                <w:t xml:space="preserve">. </w:t>
              </w:r>
              <w:r w:rsidRPr="00E31CED">
                <w:rPr>
                  <w:rFonts w:eastAsia="Cambria"/>
                  <w:noProof/>
                  <w:sz w:val="20"/>
                  <w:lang w:val="et-EE"/>
                </w:rPr>
                <w:t xml:space="preserve">Alates 1. jaanuarist 2019 teostab määruste kohaldamise üle riiklikku järelevalvet </w:t>
              </w:r>
              <w:r w:rsidRPr="00E31CED">
                <w:fldChar w:fldCharType="begin"/>
              </w:r>
              <w:r w:rsidRPr="00E31CED">
                <w:instrText xml:space="preserve"> HYPERLINK "https://www.ttja.ee/ariklient/ehitised-ehitamine/ligipaasetavus" \h </w:instrText>
              </w:r>
              <w:r w:rsidRPr="00E31CED">
                <w:fldChar w:fldCharType="separate"/>
              </w:r>
              <w:r w:rsidRPr="00E31CED">
                <w:rPr>
                  <w:rFonts w:eastAsia="Cambria"/>
                  <w:noProof/>
                  <w:color w:val="0000FF"/>
                  <w:sz w:val="20"/>
                  <w:u w:val="single"/>
                  <w:lang w:val="et-EE"/>
                </w:rPr>
                <w:t>Tarbijakaitse ja Tehnilise Järelevalve Amet</w:t>
              </w:r>
              <w:r w:rsidRPr="00E31CED">
                <w:rPr>
                  <w:rFonts w:eastAsia="Cambria"/>
                  <w:noProof/>
                  <w:color w:val="0000FF"/>
                  <w:sz w:val="20"/>
                  <w:u w:val="single"/>
                  <w:lang w:val="et-EE"/>
                </w:rPr>
                <w:fldChar w:fldCharType="end"/>
              </w:r>
              <w:r w:rsidRPr="00E31CED">
                <w:rPr>
                  <w:sz w:val="20"/>
                </w:rPr>
                <w:t>. TTJA teostab järelevalvet füüsilise keskkonna ligipääsetavuse üle ning on kavandatud ka teostama järelevalvet EL Ligipääsetavuse direktiivi (EL) 2019/882 üle. Võrdõiguslikkuse kompetentsikeskus kontrollib, et Eesti seadusi ÜRO PIK valguses täidetaks kõigil tasanditel EL meetmete rakendamisel.</w:t>
              </w:r>
            </w:ins>
          </w:p>
          <w:p w14:paraId="288B11F9" w14:textId="77777777" w:rsidR="00E31CED" w:rsidRPr="00E31CED" w:rsidRDefault="00E31CED" w:rsidP="00E31CED">
            <w:pPr>
              <w:spacing w:after="0"/>
              <w:rPr>
                <w:ins w:id="771" w:author="Ülle Leht" w:date="2025-07-16T12:04:00Z"/>
                <w:rFonts w:eastAsia="Cambria"/>
                <w:noProof/>
                <w:sz w:val="20"/>
                <w:lang w:val="et-EE"/>
              </w:rPr>
            </w:pPr>
            <w:ins w:id="772" w:author="Ülle Leht" w:date="2025-07-16T12:04:00Z">
              <w:r w:rsidRPr="00E31CED">
                <w:rPr>
                  <w:rFonts w:eastAsia="Cambria"/>
                  <w:noProof/>
                  <w:sz w:val="20"/>
                  <w:lang w:val="et-EE"/>
                </w:rPr>
                <w:t xml:space="preserve">3. Alates 1. jaanuarist 2019 täidab </w:t>
              </w:r>
              <w:r w:rsidRPr="00E31CED">
                <w:fldChar w:fldCharType="begin"/>
              </w:r>
              <w:r w:rsidRPr="00E31CED">
                <w:instrText xml:space="preserve"> HYPERLINK "https://www.oiguskantsler.ee/" \h </w:instrText>
              </w:r>
              <w:r w:rsidRPr="00E31CED">
                <w:fldChar w:fldCharType="separate"/>
              </w:r>
              <w:r w:rsidRPr="00E31CED">
                <w:rPr>
                  <w:rFonts w:eastAsia="Cambria"/>
                  <w:noProof/>
                  <w:color w:val="0000FF"/>
                  <w:sz w:val="20"/>
                  <w:u w:val="single"/>
                  <w:lang w:val="et-EE"/>
                </w:rPr>
                <w:t>õiguskantsler</w:t>
              </w:r>
              <w:r w:rsidRPr="00E31CED">
                <w:rPr>
                  <w:rFonts w:eastAsia="Cambria"/>
                  <w:noProof/>
                  <w:color w:val="0000FF"/>
                  <w:sz w:val="20"/>
                  <w:u w:val="single"/>
                  <w:lang w:val="et-EE"/>
                </w:rPr>
                <w:fldChar w:fldCharType="end"/>
              </w:r>
              <w:r w:rsidRPr="00E31CED">
                <w:rPr>
                  <w:rFonts w:eastAsia="Cambria"/>
                  <w:noProof/>
                  <w:sz w:val="20"/>
                  <w:lang w:val="et-EE"/>
                </w:rPr>
                <w:t xml:space="preserve"> puuetega inimeste õiguste konventsiooni rakendamise edendamise, kaitse ja seire ülesandeid. 2019. aastal moodustati õiguskantsleri juurde </w:t>
              </w:r>
              <w:r w:rsidRPr="00E31CED">
                <w:fldChar w:fldCharType="begin"/>
              </w:r>
              <w:r w:rsidRPr="00E31CED">
                <w:instrText xml:space="preserve"> HYPERLINK "https://www.oiguskantsler.ee/et/puuetega-inimeste-n%C3%B5ukoda" \h </w:instrText>
              </w:r>
              <w:r w:rsidRPr="00E31CED">
                <w:fldChar w:fldCharType="separate"/>
              </w:r>
              <w:r w:rsidRPr="00E31CED">
                <w:rPr>
                  <w:rFonts w:eastAsia="Cambria"/>
                  <w:noProof/>
                  <w:color w:val="0000FF"/>
                  <w:sz w:val="20"/>
                  <w:u w:val="single"/>
                  <w:lang w:val="et-EE"/>
                </w:rPr>
                <w:t>puuetega inimeste nõukoda</w:t>
              </w:r>
              <w:r w:rsidRPr="00E31CED">
                <w:rPr>
                  <w:rFonts w:eastAsia="Cambria"/>
                  <w:noProof/>
                  <w:color w:val="0000FF"/>
                  <w:sz w:val="20"/>
                  <w:u w:val="single"/>
                  <w:lang w:val="et-EE"/>
                </w:rPr>
                <w:fldChar w:fldCharType="end"/>
              </w:r>
              <w:r w:rsidRPr="00E31CED">
                <w:rPr>
                  <w:rFonts w:eastAsia="Cambria"/>
                  <w:noProof/>
                  <w:sz w:val="20"/>
                  <w:lang w:val="et-EE"/>
                </w:rPr>
                <w:t>, mille eesmärk on nõustada õiguskantslerit puuetega inimeste õiguste edendamise, kaitse ja järelevalve teemal. Nõukoda on moodustatud ÜRO PIK artikli 33 lõike 3 alusel.</w:t>
              </w:r>
            </w:ins>
          </w:p>
          <w:p w14:paraId="7A3D5532" w14:textId="6CF394B5" w:rsidR="00E31CED" w:rsidRPr="00E31CED" w:rsidRDefault="00793FC6" w:rsidP="00E31CED">
            <w:pPr>
              <w:spacing w:after="0"/>
              <w:rPr>
                <w:ins w:id="773" w:author="Ülle Leht" w:date="2025-07-16T12:04:00Z"/>
                <w:rFonts w:eastAsia="Cambria"/>
                <w:noProof/>
                <w:sz w:val="20"/>
                <w:lang w:val="et-EE"/>
              </w:rPr>
            </w:pPr>
            <w:ins w:id="774" w:author="Ülle Leht" w:date="2025-07-16T12:06:00Z">
              <w:r>
                <w:rPr>
                  <w:rFonts w:eastAsia="Cambria"/>
                  <w:noProof/>
                  <w:sz w:val="20"/>
                  <w:lang w:val="et-EE"/>
                </w:rPr>
                <w:t>ISFi</w:t>
              </w:r>
            </w:ins>
            <w:ins w:id="775" w:author="Ülle Leht" w:date="2025-07-16T12:04:00Z">
              <w:r w:rsidR="00E31CED" w:rsidRPr="00E31CED">
                <w:rPr>
                  <w:rFonts w:eastAsia="Cambria"/>
                  <w:noProof/>
                  <w:sz w:val="20"/>
                  <w:lang w:val="et-EE"/>
                </w:rPr>
                <w:t xml:space="preserve"> projektide puhul on arutelude kontaktpunkt seirekomisjon, mis koosneb asjaomastest katusorganisatsioonidest ja vajaduse korral laiendab Siseministeerium partnerite nimekirja. Seirekomisjoni kohtumistele on kaasatud </w:t>
              </w:r>
              <w:r w:rsidR="00E31CED" w:rsidRPr="00E31CED">
                <w:fldChar w:fldCharType="begin"/>
              </w:r>
              <w:r w:rsidR="00E31CED" w:rsidRPr="00E31CED">
                <w:instrText xml:space="preserve"> HYPERLINK "https://epikoda.ee/" \h </w:instrText>
              </w:r>
              <w:r w:rsidR="00E31CED" w:rsidRPr="00E31CED">
                <w:fldChar w:fldCharType="separate"/>
              </w:r>
              <w:r w:rsidR="00E31CED" w:rsidRPr="00E31CED">
                <w:rPr>
                  <w:rFonts w:eastAsia="Cambria"/>
                  <w:noProof/>
                  <w:color w:val="0000FF"/>
                  <w:sz w:val="20"/>
                  <w:u w:val="single"/>
                  <w:lang w:val="et-EE"/>
                </w:rPr>
                <w:t>Eesti Puuetega Inimeste Koda</w:t>
              </w:r>
              <w:r w:rsidR="00E31CED" w:rsidRPr="00E31CED">
                <w:rPr>
                  <w:rFonts w:eastAsia="Cambria"/>
                  <w:noProof/>
                  <w:color w:val="0000FF"/>
                  <w:sz w:val="20"/>
                  <w:u w:val="single"/>
                  <w:lang w:val="et-EE"/>
                </w:rPr>
                <w:fldChar w:fldCharType="end"/>
              </w:r>
              <w:r w:rsidR="00E31CED" w:rsidRPr="00E31CED">
                <w:rPr>
                  <w:rFonts w:eastAsia="Cambria"/>
                  <w:noProof/>
                  <w:sz w:val="20"/>
                  <w:lang w:val="et-EE"/>
                </w:rPr>
                <w:t xml:space="preserve">, </w:t>
              </w:r>
              <w:r w:rsidR="00E31CED" w:rsidRPr="00E31CED">
                <w:fldChar w:fldCharType="begin"/>
              </w:r>
              <w:r w:rsidR="00E31CED" w:rsidRPr="00E31CED">
                <w:instrText xml:space="preserve"> HYPERLINK "https://www.oiguskantsler.ee/" \h </w:instrText>
              </w:r>
              <w:r w:rsidR="00E31CED" w:rsidRPr="00E31CED">
                <w:fldChar w:fldCharType="separate"/>
              </w:r>
              <w:r w:rsidR="00E31CED" w:rsidRPr="00E31CED">
                <w:rPr>
                  <w:rFonts w:eastAsia="Cambria"/>
                  <w:noProof/>
                  <w:color w:val="0000FF"/>
                  <w:sz w:val="20"/>
                  <w:u w:val="single"/>
                  <w:lang w:val="et-EE"/>
                </w:rPr>
                <w:t>õiguskantsler</w:t>
              </w:r>
              <w:r w:rsidR="00E31CED" w:rsidRPr="00E31CED">
                <w:rPr>
                  <w:rFonts w:eastAsia="Cambria"/>
                  <w:noProof/>
                  <w:color w:val="0000FF"/>
                  <w:sz w:val="20"/>
                  <w:u w:val="single"/>
                  <w:lang w:val="et-EE"/>
                </w:rPr>
                <w:fldChar w:fldCharType="end"/>
              </w:r>
              <w:r w:rsidR="00E31CED" w:rsidRPr="00E31CED">
                <w:rPr>
                  <w:rFonts w:eastAsia="Cambria"/>
                  <w:noProof/>
                  <w:sz w:val="20"/>
                  <w:lang w:val="et-EE"/>
                </w:rPr>
                <w:t xml:space="preserve"> ning </w:t>
              </w:r>
              <w:r w:rsidR="00E31CED" w:rsidRPr="00E31CED">
                <w:fldChar w:fldCharType="begin"/>
              </w:r>
              <w:r w:rsidR="00E31CED" w:rsidRPr="00E31CED">
                <w:instrText xml:space="preserve"> HYPERLINK "https://volinik.ee/" \h </w:instrText>
              </w:r>
              <w:r w:rsidR="00E31CED" w:rsidRPr="00E31CED">
                <w:fldChar w:fldCharType="separate"/>
              </w:r>
              <w:r w:rsidR="00E31CED" w:rsidRPr="00E31CED">
                <w:rPr>
                  <w:rFonts w:eastAsia="Cambria"/>
                  <w:noProof/>
                  <w:color w:val="0000FF"/>
                  <w:sz w:val="20"/>
                  <w:u w:val="single"/>
                  <w:lang w:val="et-EE"/>
                </w:rPr>
                <w:t>soolise võrdõiguslikkuse ja võrdse kohtlemise volinik</w:t>
              </w:r>
              <w:r w:rsidR="00E31CED" w:rsidRPr="00E31CED">
                <w:rPr>
                  <w:rFonts w:eastAsia="Cambria"/>
                  <w:noProof/>
                  <w:color w:val="0000FF"/>
                  <w:sz w:val="20"/>
                  <w:u w:val="single"/>
                  <w:lang w:val="et-EE"/>
                </w:rPr>
                <w:fldChar w:fldCharType="end"/>
              </w:r>
              <w:r w:rsidR="00E31CED" w:rsidRPr="00E31CED">
                <w:rPr>
                  <w:sz w:val="20"/>
                  <w:lang w:val="et-EE"/>
                </w:rPr>
                <w:t xml:space="preserve">. </w:t>
              </w:r>
            </w:ins>
          </w:p>
          <w:p w14:paraId="1DFA53E8" w14:textId="77777777" w:rsidR="00E31CED" w:rsidRPr="00E31CED" w:rsidRDefault="00E31CED" w:rsidP="00E31CED">
            <w:pPr>
              <w:spacing w:after="0"/>
              <w:rPr>
                <w:ins w:id="776" w:author="Ülle Leht" w:date="2025-07-16T12:04:00Z"/>
                <w:rFonts w:eastAsia="Times New Roman"/>
                <w:sz w:val="20"/>
                <w:lang w:val="et-EE" w:eastAsia="ar-SA"/>
              </w:rPr>
            </w:pPr>
            <w:ins w:id="777" w:author="Ülle Leht" w:date="2025-07-16T12:04:00Z">
              <w:r w:rsidRPr="00E31CED">
                <w:rPr>
                  <w:rFonts w:eastAsiaTheme="minorHAnsi"/>
                  <w:sz w:val="20"/>
                  <w:lang w:val="et-EE" w:eastAsia="en-US"/>
                </w:rPr>
                <w:lastRenderedPageBreak/>
                <w:t xml:space="preserve">Seirekomisjoni tööprotseduuride kohaselt, mis kinnitati seirekomisjoni </w:t>
              </w:r>
              <w:r w:rsidRPr="00E31CED">
                <w:rPr>
                  <w:rFonts w:eastAsiaTheme="minorHAnsi"/>
                  <w:sz w:val="20"/>
                  <w:lang w:eastAsia="en-US"/>
                </w:rPr>
                <w:t>25.10.2022 koosolekul</w:t>
              </w:r>
              <w:r w:rsidRPr="00E31CED">
                <w:rPr>
                  <w:rFonts w:eastAsiaTheme="minorHAnsi"/>
                  <w:sz w:val="20"/>
                  <w:lang w:val="et-EE" w:eastAsia="en-US"/>
                </w:rPr>
                <w:t xml:space="preserve">, annab õiguskantsleri esindaja vajadusel seirekomisjoni koosolekul ülevaate </w:t>
              </w:r>
              <w:r w:rsidRPr="00E31CED">
                <w:rPr>
                  <w:rFonts w:eastAsia="Times New Roman"/>
                  <w:sz w:val="20"/>
                  <w:lang w:val="et-EE" w:eastAsia="ar-SA"/>
                </w:rPr>
                <w:t>esitatud kaebustest, mille</w:t>
              </w:r>
              <w:r w:rsidRPr="00E31CED">
                <w:rPr>
                  <w:rFonts w:eastAsiaTheme="minorHAnsi"/>
                  <w:sz w:val="20"/>
                  <w:lang w:val="et-EE" w:eastAsia="en-US"/>
                </w:rPr>
                <w:t xml:space="preserve"> puhul </w:t>
              </w:r>
              <w:r w:rsidRPr="00E31CED">
                <w:rPr>
                  <w:rFonts w:eastAsia="Times New Roman"/>
                  <w:sz w:val="20"/>
                  <w:lang w:val="et-EE" w:eastAsia="ar-SA"/>
                </w:rPr>
                <w:t>ei vasta fondidest toetatav tegevus ÜRO puuetega inimeste õiguste konventsioonile.</w:t>
              </w:r>
            </w:ins>
          </w:p>
          <w:p w14:paraId="27719EC2" w14:textId="77777777" w:rsidR="00E31CED" w:rsidRPr="00E31CED" w:rsidRDefault="00E31CED" w:rsidP="00E31CED">
            <w:pPr>
              <w:spacing w:before="0" w:after="0"/>
              <w:ind w:left="3"/>
              <w:rPr>
                <w:ins w:id="778" w:author="Ülle Leht" w:date="2025-07-16T12:04:00Z"/>
                <w:rFonts w:eastAsia="Cambria"/>
                <w:sz w:val="20"/>
                <w:lang w:val="et-EE" w:eastAsia="en-US"/>
              </w:rPr>
            </w:pPr>
          </w:p>
          <w:p w14:paraId="4CE44A26" w14:textId="77777777" w:rsidR="00E31CED" w:rsidRPr="00E31CED" w:rsidRDefault="00E31CED" w:rsidP="00E31CED">
            <w:pPr>
              <w:spacing w:before="0" w:after="0"/>
              <w:ind w:left="3"/>
              <w:rPr>
                <w:ins w:id="779" w:author="Ülle Leht" w:date="2025-07-16T12:04:00Z"/>
                <w:rFonts w:eastAsia="Cambria"/>
                <w:sz w:val="20"/>
                <w:lang w:val="et-EE" w:eastAsia="en-US"/>
              </w:rPr>
            </w:pPr>
            <w:ins w:id="780" w:author="Ülle Leht" w:date="2025-07-16T12:04:00Z">
              <w:r w:rsidRPr="00E31CED">
                <w:rPr>
                  <w:rFonts w:eastAsiaTheme="minorHAnsi"/>
                  <w:sz w:val="20"/>
                  <w:lang w:val="et-EE" w:eastAsia="en-US"/>
                </w:rPr>
                <w:t xml:space="preserve">Seirekomisjoni liige </w:t>
              </w:r>
              <w:r w:rsidRPr="00E31CED">
                <w:rPr>
                  <w:rFonts w:eastAsia="Cambria"/>
                  <w:sz w:val="20"/>
                  <w:lang w:val="et-EE" w:eastAsia="en-US"/>
                </w:rPr>
                <w:t xml:space="preserve">(nt </w:t>
              </w:r>
              <w:r w:rsidRPr="00E31CED">
                <w:rPr>
                  <w:rFonts w:eastAsiaTheme="minorHAnsi"/>
                  <w:sz w:val="20"/>
                  <w:lang w:eastAsia="en-US"/>
                </w:rPr>
                <w:fldChar w:fldCharType="begin"/>
              </w:r>
              <w:r w:rsidRPr="00E31CED">
                <w:rPr>
                  <w:rFonts w:eastAsiaTheme="minorHAnsi"/>
                  <w:sz w:val="20"/>
                  <w:lang w:eastAsia="en-US"/>
                </w:rPr>
                <w:instrText>HYPERLINK "https://epikoda.ee/" \o "https://epikoda.ee/"</w:instrText>
              </w:r>
              <w:r w:rsidRPr="00E31CED">
                <w:rPr>
                  <w:rFonts w:eastAsiaTheme="minorHAnsi"/>
                  <w:sz w:val="20"/>
                  <w:lang w:eastAsia="en-US"/>
                </w:rPr>
                <w:fldChar w:fldCharType="separate"/>
              </w:r>
              <w:r w:rsidRPr="00E31CED">
                <w:rPr>
                  <w:rFonts w:eastAsia="Cambria"/>
                  <w:color w:val="0000FF"/>
                  <w:sz w:val="20"/>
                  <w:u w:val="single"/>
                  <w:lang w:val="et-EE" w:eastAsia="en-US"/>
                </w:rPr>
                <w:t>EPIK</w:t>
              </w:r>
              <w:r w:rsidRPr="00E31CED">
                <w:rPr>
                  <w:rFonts w:eastAsiaTheme="minorHAnsi"/>
                  <w:sz w:val="20"/>
                  <w:lang w:eastAsia="en-US"/>
                </w:rPr>
                <w:fldChar w:fldCharType="end"/>
              </w:r>
              <w:r w:rsidRPr="00E31CED">
                <w:rPr>
                  <w:rFonts w:eastAsia="Cambria"/>
                  <w:sz w:val="20"/>
                  <w:lang w:val="et-EE" w:eastAsia="en-US"/>
                </w:rPr>
                <w:t xml:space="preserve">, </w:t>
              </w:r>
              <w:r w:rsidRPr="00E31CED">
                <w:rPr>
                  <w:rFonts w:eastAsiaTheme="minorHAnsi"/>
                  <w:sz w:val="20"/>
                  <w:lang w:eastAsia="en-US"/>
                </w:rPr>
                <w:fldChar w:fldCharType="begin"/>
              </w:r>
              <w:r w:rsidRPr="00E31CED">
                <w:rPr>
                  <w:rFonts w:eastAsiaTheme="minorHAnsi"/>
                  <w:sz w:val="20"/>
                  <w:lang w:eastAsia="en-US"/>
                </w:rPr>
                <w:instrText>HYPERLINK "https://volinik.ee/" \o "https://volinik.ee/"</w:instrText>
              </w:r>
              <w:r w:rsidRPr="00E31CED">
                <w:rPr>
                  <w:rFonts w:eastAsiaTheme="minorHAnsi"/>
                  <w:sz w:val="20"/>
                  <w:lang w:eastAsia="en-US"/>
                </w:rPr>
                <w:fldChar w:fldCharType="separate"/>
              </w:r>
              <w:r w:rsidRPr="00E31CED">
                <w:rPr>
                  <w:rFonts w:eastAsia="Cambria"/>
                  <w:color w:val="0000FF"/>
                  <w:sz w:val="20"/>
                  <w:u w:val="single"/>
                  <w:lang w:val="et-EE" w:eastAsia="en-US"/>
                </w:rPr>
                <w:t>soolise võrdõiguslikkuse ja võrdse kohtlemise volinik</w:t>
              </w:r>
              <w:r w:rsidRPr="00E31CED">
                <w:rPr>
                  <w:rFonts w:eastAsiaTheme="minorHAnsi"/>
                  <w:sz w:val="20"/>
                  <w:lang w:eastAsia="en-US"/>
                </w:rPr>
                <w:fldChar w:fldCharType="end"/>
              </w:r>
              <w:r w:rsidRPr="00E31CED">
                <w:rPr>
                  <w:rFonts w:eastAsia="Cambria"/>
                  <w:sz w:val="20"/>
                  <w:lang w:val="et-EE" w:eastAsia="en-US"/>
                </w:rPr>
                <w:t xml:space="preserve">) </w:t>
              </w:r>
              <w:r w:rsidRPr="00E31CED">
                <w:rPr>
                  <w:rFonts w:eastAsiaTheme="minorHAnsi"/>
                  <w:sz w:val="20"/>
                  <w:lang w:val="et-EE" w:eastAsia="en-US"/>
                </w:rPr>
                <w:t xml:space="preserve">võib teha seirekomisjoni esimehele põhjendatud ettepaneku </w:t>
              </w:r>
              <w:r w:rsidRPr="00E31CED">
                <w:rPr>
                  <w:rFonts w:eastAsia="Cambria"/>
                  <w:sz w:val="20"/>
                  <w:lang w:val="et-EE" w:eastAsia="en-US"/>
                </w:rPr>
                <w:t xml:space="preserve">seirekomisjoni kokkukutsumiseks </w:t>
              </w:r>
              <w:r w:rsidRPr="00E31CED">
                <w:rPr>
                  <w:rFonts w:eastAsiaTheme="minorHAnsi"/>
                  <w:sz w:val="20"/>
                  <w:lang w:val="et-EE" w:eastAsia="en-US"/>
                </w:rPr>
                <w:t xml:space="preserve">või </w:t>
              </w:r>
              <w:r w:rsidRPr="00E31CED">
                <w:rPr>
                  <w:rFonts w:eastAsia="Cambria"/>
                  <w:sz w:val="20"/>
                  <w:lang w:val="et-EE" w:eastAsia="en-US"/>
                </w:rPr>
                <w:t>esitada täiendava päevakorra punkti ettepaneku</w:t>
              </w:r>
              <w:r w:rsidRPr="00E31CED">
                <w:rPr>
                  <w:rFonts w:eastAsiaTheme="minorHAnsi"/>
                  <w:sz w:val="20"/>
                  <w:lang w:val="et-EE" w:eastAsia="en-US"/>
                </w:rPr>
                <w:t xml:space="preserve"> kui peaks ilmnema juhtum, mille puhul ei vasta fondidest toetatav tegevus ÜRO puuetega inimeste õiguste konventsioonile.</w:t>
              </w:r>
              <w:r w:rsidRPr="00E31CED">
                <w:rPr>
                  <w:rFonts w:eastAsia="Cambria"/>
                  <w:sz w:val="20"/>
                  <w:lang w:val="et-EE" w:eastAsia="en-US"/>
                </w:rPr>
                <w:t xml:space="preserve"> </w:t>
              </w:r>
            </w:ins>
          </w:p>
          <w:p w14:paraId="026312C5" w14:textId="736B412D" w:rsidR="00E31CED" w:rsidDel="00E31CED" w:rsidRDefault="00E31CED" w:rsidP="00E31CED">
            <w:pPr>
              <w:tabs>
                <w:tab w:val="left" w:pos="25"/>
              </w:tabs>
              <w:spacing w:before="0" w:after="0"/>
              <w:rPr>
                <w:del w:id="781" w:author="Ülle Leht" w:date="2025-07-16T12:04:00Z"/>
                <w:rFonts w:eastAsia="Cambria"/>
                <w:noProof/>
                <w:sz w:val="20"/>
                <w:lang w:val="et-EE"/>
              </w:rPr>
            </w:pPr>
            <w:del w:id="782" w:author="Ülle Leht" w:date="2025-07-16T12:04:00Z">
              <w:r w:rsidDel="00E31CED">
                <w:rPr>
                  <w:rFonts w:eastAsia="Cambria"/>
                  <w:noProof/>
                  <w:sz w:val="20"/>
                  <w:lang w:val="et-EE"/>
                </w:rPr>
                <w:delText xml:space="preserve">1. </w:delText>
              </w:r>
              <w:r w:rsidDel="00E31CED">
                <w:fldChar w:fldCharType="begin"/>
              </w:r>
              <w:r w:rsidDel="00E31CED">
                <w:delInstrText xml:space="preserve"> HYPERLINK "https://www.sm.ee/et/heaolu-arengukava-2016-2023" \h </w:delInstrText>
              </w:r>
              <w:r w:rsidDel="00E31CED">
                <w:fldChar w:fldCharType="separate"/>
              </w:r>
              <w:r w:rsidRPr="00C558F1" w:rsidDel="00E31CED">
                <w:rPr>
                  <w:rStyle w:val="Hyperlink"/>
                  <w:rFonts w:eastAsia="Cambria"/>
                  <w:noProof/>
                  <w:sz w:val="20"/>
                  <w:lang w:val="et-EE"/>
                </w:rPr>
                <w:delText>„Heaolu arengukava 2016–2023“</w:delText>
              </w:r>
              <w:r w:rsidDel="00E31CED">
                <w:rPr>
                  <w:rStyle w:val="Hyperlink"/>
                  <w:rFonts w:eastAsia="Cambria"/>
                  <w:noProof/>
                  <w:sz w:val="20"/>
                  <w:lang w:val="et-EE"/>
                </w:rPr>
                <w:fldChar w:fldCharType="end"/>
              </w:r>
              <w:r w:rsidRPr="00651011" w:rsidDel="00E31CED">
                <w:rPr>
                  <w:rFonts w:eastAsia="Cambria"/>
                  <w:noProof/>
                  <w:sz w:val="20"/>
                  <w:lang w:val="et-EE"/>
                </w:rPr>
                <w:delText xml:space="preserve"> sätestab puuetega inimeste õiguste kaitse poliitika ning kirjeldab väljakutseid ja näitajaid. </w:delText>
              </w:r>
              <w:r w:rsidDel="00E31CED">
                <w:fldChar w:fldCharType="begin"/>
              </w:r>
              <w:r w:rsidDel="00E31CED">
                <w:delInstrText xml:space="preserve"> HYPERLINK "https://www.sm.ee/sites/default/files/lisa_5_sotsiaalkindlustuse_programm.pdf" \h </w:delInstrText>
              </w:r>
              <w:r w:rsidDel="00E31CED">
                <w:fldChar w:fldCharType="separate"/>
              </w:r>
              <w:r w:rsidRPr="00C558F1" w:rsidDel="00E31CED">
                <w:rPr>
                  <w:rStyle w:val="Hyperlink"/>
                  <w:rFonts w:eastAsia="Cambria"/>
                  <w:noProof/>
                  <w:sz w:val="20"/>
                  <w:lang w:val="et-EE"/>
                </w:rPr>
                <w:delText>„Sotsiaalkindlustusprogramm 2020–2023“</w:delText>
              </w:r>
              <w:r w:rsidDel="00E31CED">
                <w:rPr>
                  <w:rStyle w:val="Hyperlink"/>
                  <w:rFonts w:eastAsia="Cambria"/>
                  <w:noProof/>
                  <w:sz w:val="20"/>
                  <w:lang w:val="et-EE"/>
                </w:rPr>
                <w:fldChar w:fldCharType="end"/>
              </w:r>
              <w:r w:rsidRPr="00651011" w:rsidDel="00E31CED">
                <w:rPr>
                  <w:rFonts w:eastAsia="Cambria"/>
                  <w:noProof/>
                  <w:sz w:val="20"/>
                  <w:lang w:val="et-EE"/>
                </w:rPr>
                <w:delText xml:space="preserve"> pakub lahendusi puuetega inimeste hüvitiste ja teenuste süsteemi ajakohastamiseks. </w:delText>
              </w:r>
              <w:r w:rsidDel="00E31CED">
                <w:fldChar w:fldCharType="begin"/>
              </w:r>
              <w:r w:rsidDel="00E31CED">
                <w:delInstrText xml:space="preserve"> HYPERLINK "https://www.sm.ee/sites/default/files/lisa_4_hoolekandeprogramm_2020_2023.pdf" \h </w:delInstrText>
              </w:r>
              <w:r w:rsidDel="00E31CED">
                <w:fldChar w:fldCharType="separate"/>
              </w:r>
              <w:r w:rsidRPr="00C558F1" w:rsidDel="00E31CED">
                <w:rPr>
                  <w:rStyle w:val="Hyperlink"/>
                  <w:rFonts w:eastAsia="Cambria"/>
                  <w:noProof/>
                  <w:sz w:val="20"/>
                  <w:lang w:val="et-EE"/>
                </w:rPr>
                <w:delText>„Hoolekandeprogrammis 2020–2023“</w:delText>
              </w:r>
              <w:r w:rsidDel="00E31CED">
                <w:rPr>
                  <w:rStyle w:val="Hyperlink"/>
                  <w:rFonts w:eastAsia="Cambria"/>
                  <w:noProof/>
                  <w:sz w:val="20"/>
                  <w:lang w:val="et-EE"/>
                </w:rPr>
                <w:fldChar w:fldCharType="end"/>
              </w:r>
              <w:r w:rsidRPr="00C3507A" w:rsidDel="00E31CED">
                <w:rPr>
                  <w:rFonts w:eastAsia="Cambria"/>
                  <w:noProof/>
                  <w:sz w:val="20"/>
                  <w:lang w:val="et-EE"/>
                </w:rPr>
                <w:delText xml:space="preserve"> keskendutakse sotsiaalteenuste kättesaadavuse ja kvaliteedi parandamisele, selliste teenuste arendamisele, mis hõlmavad inimesi ühiskonnas, ning põhiõiguste kaitsmisele. </w:delText>
              </w:r>
              <w:r w:rsidRPr="00651011" w:rsidDel="00E31CED">
                <w:rPr>
                  <w:rFonts w:eastAsia="Cambria"/>
                  <w:noProof/>
                  <w:sz w:val="20"/>
                  <w:lang w:val="et-EE"/>
                </w:rPr>
                <w:delText>Statistikat puuetega inimeste olukorra kohta kogub Statistikaamet. Sotsiaalministeerium avaldab regulaarset statistikat ja viib läbi uuringuid.</w:delText>
              </w:r>
            </w:del>
          </w:p>
          <w:p w14:paraId="2BF91697" w14:textId="3A623A9D" w:rsidR="00E31CED" w:rsidDel="00E31CED" w:rsidRDefault="00E31CED" w:rsidP="00E31CED">
            <w:pPr>
              <w:tabs>
                <w:tab w:val="left" w:pos="25"/>
              </w:tabs>
              <w:spacing w:after="0"/>
              <w:rPr>
                <w:del w:id="783" w:author="Ülle Leht" w:date="2025-07-16T12:04:00Z"/>
                <w:rFonts w:eastAsia="Cambria"/>
                <w:noProof/>
                <w:sz w:val="20"/>
                <w:lang w:val="et-EE"/>
              </w:rPr>
            </w:pPr>
            <w:del w:id="784" w:author="Ülle Leht" w:date="2025-07-16T12:04:00Z">
              <w:r w:rsidDel="00E31CED">
                <w:rPr>
                  <w:rFonts w:eastAsia="Cambria"/>
                  <w:noProof/>
                  <w:sz w:val="20"/>
                  <w:lang w:val="et-EE"/>
                </w:rPr>
                <w:delText xml:space="preserve">2.  </w:delText>
              </w:r>
              <w:r w:rsidRPr="00651011" w:rsidDel="00E31CED">
                <w:rPr>
                  <w:rFonts w:eastAsia="Cambria"/>
                  <w:noProof/>
                  <w:sz w:val="20"/>
                  <w:lang w:val="et-EE"/>
                </w:rPr>
                <w:delText xml:space="preserve">2019. aastal töötas valitsuse ligipääsetavuse rakkerühm välja tervikliku ligipääsetavuse poliitika. Sotsiaalministeerium on ligipääsetavuse riiklik koordinaator ja edendaja kõigis valdkondades: ligipääsetavuse </w:delText>
              </w:r>
              <w:r w:rsidDel="00E31CED">
                <w:rPr>
                  <w:rFonts w:eastAsia="Cambria"/>
                  <w:noProof/>
                  <w:sz w:val="20"/>
                  <w:lang w:val="et-EE"/>
                </w:rPr>
                <w:delText>rakkerüma</w:delText>
              </w:r>
              <w:r w:rsidRPr="00651011" w:rsidDel="00E31CED">
                <w:rPr>
                  <w:rFonts w:eastAsia="Cambria"/>
                  <w:noProof/>
                  <w:sz w:val="20"/>
                  <w:lang w:val="et-EE"/>
                </w:rPr>
                <w:delText xml:space="preserve"> töö toetamine, analüüside ja uuringute tellimine, ligipääsetavuse direktiivi (EL) 2019/882 ülevõtmise koordineerimine. Võrdõiguslikkuse </w:delText>
              </w:r>
              <w:r w:rsidDel="00E31CED">
                <w:rPr>
                  <w:rFonts w:eastAsia="Cambria"/>
                  <w:noProof/>
                  <w:sz w:val="20"/>
                  <w:lang w:val="et-EE"/>
                </w:rPr>
                <w:delText>k</w:delText>
              </w:r>
              <w:r w:rsidRPr="00651011" w:rsidDel="00E31CED">
                <w:rPr>
                  <w:rFonts w:eastAsia="Cambria"/>
                  <w:noProof/>
                  <w:sz w:val="20"/>
                  <w:lang w:val="et-EE"/>
                </w:rPr>
                <w:delText>ompetentsikeskus annab nõu ja jälgib ligipääsetavuse ja võrdsete võimaluste nõuete täitmist.</w:delText>
              </w:r>
            </w:del>
          </w:p>
          <w:p w14:paraId="75A934EF" w14:textId="3D94637C" w:rsidR="00E31CED" w:rsidDel="00E31CED" w:rsidRDefault="00E31CED" w:rsidP="00E31CED">
            <w:pPr>
              <w:spacing w:after="0"/>
              <w:rPr>
                <w:del w:id="785" w:author="Ülle Leht" w:date="2025-07-16T12:04:00Z"/>
                <w:rFonts w:eastAsia="Cambria"/>
                <w:noProof/>
                <w:sz w:val="20"/>
                <w:lang w:val="et-EE"/>
              </w:rPr>
            </w:pPr>
            <w:del w:id="786" w:author="Ülle Leht" w:date="2025-07-16T12:04:00Z">
              <w:r w:rsidDel="00E31CED">
                <w:rPr>
                  <w:rFonts w:eastAsia="Cambria"/>
                  <w:noProof/>
                  <w:sz w:val="20"/>
                  <w:lang w:val="et-EE"/>
                </w:rPr>
                <w:delText xml:space="preserve">3. </w:delText>
              </w:r>
              <w:r w:rsidRPr="00B32C55" w:rsidDel="00E31CED">
                <w:rPr>
                  <w:rFonts w:eastAsia="Cambria"/>
                  <w:noProof/>
                  <w:sz w:val="20"/>
                  <w:lang w:val="et-EE"/>
                </w:rPr>
                <w:delText xml:space="preserve">Õiguskantsler ja Puuetega </w:delText>
              </w:r>
              <w:r w:rsidDel="00E31CED">
                <w:rPr>
                  <w:rFonts w:eastAsia="Cambria"/>
                  <w:noProof/>
                  <w:sz w:val="20"/>
                  <w:lang w:val="et-EE"/>
                </w:rPr>
                <w:delText>i</w:delText>
              </w:r>
              <w:r w:rsidRPr="00B32C55" w:rsidDel="00E31CED">
                <w:rPr>
                  <w:rFonts w:eastAsia="Cambria"/>
                  <w:noProof/>
                  <w:sz w:val="20"/>
                  <w:lang w:val="et-EE"/>
                </w:rPr>
                <w:delText xml:space="preserve">nimeste </w:delText>
              </w:r>
              <w:r w:rsidDel="00E31CED">
                <w:rPr>
                  <w:rFonts w:eastAsia="Cambria"/>
                  <w:noProof/>
                  <w:sz w:val="20"/>
                  <w:lang w:val="et-EE"/>
                </w:rPr>
                <w:delText>nõukoda</w:delText>
              </w:r>
              <w:r w:rsidRPr="00B32C55" w:rsidDel="00E31CED">
                <w:rPr>
                  <w:rFonts w:eastAsia="Cambria"/>
                  <w:noProof/>
                  <w:sz w:val="20"/>
                  <w:lang w:val="et-EE"/>
                </w:rPr>
                <w:delText xml:space="preserve"> edenda</w:delText>
              </w:r>
              <w:r w:rsidDel="00E31CED">
                <w:rPr>
                  <w:rFonts w:eastAsia="Cambria"/>
                  <w:noProof/>
                  <w:sz w:val="20"/>
                  <w:lang w:val="et-EE"/>
                </w:rPr>
                <w:delText>vad</w:delText>
              </w:r>
              <w:r w:rsidRPr="00B32C55" w:rsidDel="00E31CED">
                <w:rPr>
                  <w:rFonts w:eastAsia="Cambria"/>
                  <w:noProof/>
                  <w:sz w:val="20"/>
                  <w:lang w:val="et-EE"/>
                </w:rPr>
                <w:delText>, kaitse</w:delText>
              </w:r>
              <w:r w:rsidDel="00E31CED">
                <w:rPr>
                  <w:rFonts w:eastAsia="Cambria"/>
                  <w:noProof/>
                  <w:sz w:val="20"/>
                  <w:lang w:val="et-EE"/>
                </w:rPr>
                <w:delText>vad</w:delText>
              </w:r>
              <w:r w:rsidRPr="00B32C55" w:rsidDel="00E31CED">
                <w:rPr>
                  <w:rFonts w:eastAsia="Cambria"/>
                  <w:noProof/>
                  <w:sz w:val="20"/>
                  <w:lang w:val="et-EE"/>
                </w:rPr>
                <w:delText xml:space="preserve"> ja jälgi</w:delText>
              </w:r>
              <w:r w:rsidDel="00E31CED">
                <w:rPr>
                  <w:rFonts w:eastAsia="Cambria"/>
                  <w:noProof/>
                  <w:sz w:val="20"/>
                  <w:lang w:val="et-EE"/>
                </w:rPr>
                <w:delText>vad</w:delText>
              </w:r>
              <w:r w:rsidRPr="00B32C55" w:rsidDel="00E31CED">
                <w:rPr>
                  <w:rFonts w:eastAsia="Cambria"/>
                  <w:noProof/>
                  <w:sz w:val="20"/>
                  <w:lang w:val="et-EE"/>
                </w:rPr>
                <w:delText xml:space="preserve"> puuetega inimeste õiguste konventsiooni rakendamist. </w:delText>
              </w:r>
              <w:r w:rsidDel="00E31CED">
                <w:rPr>
                  <w:rFonts w:eastAsia="Cambria"/>
                  <w:noProof/>
                  <w:sz w:val="20"/>
                  <w:lang w:val="et-EE"/>
                </w:rPr>
                <w:delText>Puuetega inimeste nõukoda</w:delText>
              </w:r>
              <w:r w:rsidRPr="00B32C55" w:rsidDel="00E31CED">
                <w:rPr>
                  <w:rFonts w:eastAsia="Cambria"/>
                  <w:noProof/>
                  <w:sz w:val="20"/>
                  <w:lang w:val="et-EE"/>
                </w:rPr>
                <w:delText xml:space="preserve">l töötab ÜRO puuetega </w:delText>
              </w:r>
              <w:r w:rsidRPr="00B32C55" w:rsidDel="00E31CED">
                <w:rPr>
                  <w:rFonts w:eastAsia="Cambria"/>
                  <w:noProof/>
                  <w:sz w:val="20"/>
                  <w:lang w:val="et-EE"/>
                </w:rPr>
                <w:lastRenderedPageBreak/>
                <w:delText xml:space="preserve">inimeste õiguste konventsiooni artikli 33 lõike 3 alusel. Esimesel kohtumisel vastu võetava töökorra kohaselt annab õiguskantsleri esindaja ülevaate ISF-i toetatavatest tegevustest, mis ei ole kooskõlas ÜRO puuetega inimeste õiguste konventsiooniga. </w:delText>
              </w:r>
              <w:r w:rsidDel="00E31CED">
                <w:rPr>
                  <w:rFonts w:eastAsia="Cambria"/>
                  <w:noProof/>
                  <w:sz w:val="20"/>
                  <w:lang w:val="et-EE"/>
                </w:rPr>
                <w:delText>Seirekomisjoni</w:delText>
              </w:r>
              <w:r w:rsidRPr="00B32C55" w:rsidDel="00E31CED">
                <w:rPr>
                  <w:rFonts w:eastAsia="Cambria"/>
                  <w:noProof/>
                  <w:sz w:val="20"/>
                  <w:lang w:val="et-EE"/>
                </w:rPr>
                <w:delText xml:space="preserve"> liikmed saavad arutelu avada e-posti teel või kutsuda kokku ajutise koosoleku, kui ISFi toetatavad tegevused ei ole kooskõlas ÜRO puuetega inimeste õiguste konventsiooniga.</w:delText>
              </w:r>
            </w:del>
          </w:p>
          <w:p w14:paraId="3506EFB8" w14:textId="78EF5A59" w:rsidR="00E31CED" w:rsidRPr="00C3507A" w:rsidRDefault="00E31CED" w:rsidP="00E31CED">
            <w:pPr>
              <w:spacing w:after="0"/>
              <w:rPr>
                <w:sz w:val="20"/>
                <w:lang w:val="et-EE"/>
              </w:rPr>
            </w:pPr>
          </w:p>
        </w:tc>
      </w:tr>
    </w:tbl>
    <w:p w14:paraId="2343A323" w14:textId="77777777" w:rsidR="00D83590" w:rsidRDefault="00D83590" w:rsidP="005757BD">
      <w:pPr>
        <w:spacing w:before="240" w:after="240"/>
        <w:rPr>
          <w:rFonts w:eastAsia="Times New Roman"/>
          <w:b/>
          <w:iCs/>
          <w:noProof/>
          <w:szCs w:val="24"/>
        </w:rPr>
      </w:pPr>
    </w:p>
    <w:p w14:paraId="5A5B276A" w14:textId="77777777" w:rsidR="00D83590" w:rsidRDefault="00D83590" w:rsidP="005757BD">
      <w:pPr>
        <w:spacing w:before="240" w:after="240"/>
        <w:rPr>
          <w:rFonts w:eastAsia="Times New Roman"/>
          <w:b/>
          <w:iCs/>
          <w:noProof/>
          <w:szCs w:val="24"/>
        </w:rPr>
      </w:pPr>
    </w:p>
    <w:p w14:paraId="26D6C0DB" w14:textId="6AAA6DD8" w:rsidR="00D83590" w:rsidRDefault="00D83590" w:rsidP="00A76D7A">
      <w:pPr>
        <w:spacing w:before="0" w:after="200"/>
        <w:jc w:val="left"/>
        <w:rPr>
          <w:rFonts w:eastAsia="Times New Roman"/>
          <w:b/>
          <w:iCs/>
          <w:noProof/>
          <w:szCs w:val="24"/>
        </w:rPr>
      </w:pPr>
      <w:r>
        <w:rPr>
          <w:rFonts w:eastAsia="Times New Roman"/>
          <w:b/>
          <w:iCs/>
          <w:noProof/>
          <w:szCs w:val="24"/>
        </w:rPr>
        <w:br w:type="page"/>
      </w:r>
    </w:p>
    <w:p w14:paraId="42683319" w14:textId="77777777" w:rsidR="00D83590" w:rsidRDefault="00D83590" w:rsidP="005757BD">
      <w:pPr>
        <w:spacing w:before="240" w:after="240"/>
        <w:rPr>
          <w:rFonts w:eastAsia="Times New Roman"/>
          <w:b/>
          <w:iCs/>
          <w:noProof/>
          <w:szCs w:val="24"/>
        </w:rPr>
        <w:sectPr w:rsidR="00D83590" w:rsidSect="00C17615">
          <w:footnotePr>
            <w:numRestart w:val="eachSect"/>
          </w:footnotePr>
          <w:pgSz w:w="16838" w:h="11906" w:orient="landscape" w:code="9"/>
          <w:pgMar w:top="1134" w:right="567" w:bottom="1134" w:left="567" w:header="709" w:footer="709" w:gutter="0"/>
          <w:cols w:space="708"/>
          <w:titlePg/>
          <w:docGrid w:linePitch="360"/>
        </w:sectPr>
      </w:pPr>
    </w:p>
    <w:p w14:paraId="17CCC205" w14:textId="77777777" w:rsidR="00D83590" w:rsidRPr="00D83590" w:rsidRDefault="00D83590" w:rsidP="005757BD">
      <w:pPr>
        <w:rPr>
          <w:rFonts w:eastAsia="Times New Roman"/>
          <w:szCs w:val="24"/>
        </w:rPr>
      </w:pPr>
    </w:p>
    <w:p w14:paraId="7472DB0B" w14:textId="77777777" w:rsidR="00D83590" w:rsidRPr="00D83590" w:rsidRDefault="00D83590" w:rsidP="00A334A7">
      <w:pPr>
        <w:numPr>
          <w:ilvl w:val="0"/>
          <w:numId w:val="40"/>
        </w:numPr>
        <w:spacing w:before="240" w:after="240"/>
        <w:contextualSpacing/>
        <w:jc w:val="left"/>
        <w:rPr>
          <w:rFonts w:eastAsia="Times New Roman"/>
          <w:b/>
          <w:iCs/>
          <w:noProof/>
          <w:szCs w:val="24"/>
        </w:rPr>
      </w:pPr>
      <w:r w:rsidRPr="00D83590">
        <w:rPr>
          <w:rFonts w:eastAsia="Times New Roman"/>
          <w:b/>
          <w:iCs/>
          <w:noProof/>
          <w:szCs w:val="24"/>
        </w:rPr>
        <w:t>Programmi haldavad asutused</w:t>
      </w:r>
    </w:p>
    <w:p w14:paraId="754A1F9E" w14:textId="77777777" w:rsidR="00D83590" w:rsidRPr="00D83590" w:rsidRDefault="00D83590" w:rsidP="005757BD">
      <w:pPr>
        <w:spacing w:before="240" w:after="240"/>
        <w:rPr>
          <w:i/>
          <w:iCs/>
          <w:color w:val="808080" w:themeColor="background1" w:themeShade="80"/>
          <w:sz w:val="20"/>
        </w:rPr>
      </w:pPr>
      <w:r w:rsidRPr="00D83590">
        <w:rPr>
          <w:i/>
          <w:iCs/>
          <w:color w:val="808080" w:themeColor="background1" w:themeShade="80"/>
          <w:sz w:val="20"/>
        </w:rPr>
        <w:t>Viide: ühissätete määruse artikli 22 lõike 3 punkt k ning artiklid 71 ja 84</w:t>
      </w:r>
    </w:p>
    <w:p w14:paraId="37ABDC85" w14:textId="2DE78214" w:rsidR="00D83590" w:rsidRPr="00A730C2" w:rsidRDefault="00D83590" w:rsidP="005757BD">
      <w:pPr>
        <w:spacing w:before="240" w:after="240"/>
        <w:rPr>
          <w:rFonts w:eastAsia="Times New Roman"/>
          <w:b/>
          <w:iCs/>
          <w:noProof/>
          <w:sz w:val="20"/>
          <w:lang w:val="fr-BE"/>
        </w:rPr>
      </w:pPr>
      <w:r w:rsidRPr="00A730C2">
        <w:rPr>
          <w:b/>
          <w:iCs/>
          <w:lang w:val="fr-BE"/>
        </w:rPr>
        <w:t xml:space="preserve">Tabel </w:t>
      </w:r>
      <w:r w:rsidR="00A730C2" w:rsidRPr="00A730C2">
        <w:rPr>
          <w:b/>
          <w:iCs/>
          <w:lang w:val="fr-BE"/>
        </w:rPr>
        <w:t>1</w:t>
      </w:r>
      <w:r w:rsidR="0055297E">
        <w:rPr>
          <w:b/>
          <w:iCs/>
          <w:lang w:val="fr-BE"/>
        </w:rPr>
        <w:t>5</w:t>
      </w:r>
      <w:r w:rsidR="00DE65B6" w:rsidRPr="00A730C2">
        <w:rPr>
          <w:b/>
          <w:iCs/>
          <w:lang w:val="fr-BE"/>
        </w:rPr>
        <w:t>.</w:t>
      </w:r>
      <w:r w:rsidRPr="00A730C2">
        <w:rPr>
          <w:b/>
          <w:iCs/>
          <w:lang w:val="fr-BE"/>
        </w:rPr>
        <w:t xml:space="preserve"> </w:t>
      </w:r>
      <w:r w:rsidRPr="00A730C2">
        <w:rPr>
          <w:b/>
        </w:rPr>
        <w:t>Programmi haldavad asutused</w:t>
      </w:r>
    </w:p>
    <w:tbl>
      <w:tblPr>
        <w:tblStyle w:val="TableGrid4"/>
        <w:tblW w:w="0" w:type="auto"/>
        <w:tblLook w:val="04A0" w:firstRow="1" w:lastRow="0" w:firstColumn="1" w:lastColumn="0" w:noHBand="0" w:noVBand="1"/>
      </w:tblPr>
      <w:tblGrid>
        <w:gridCol w:w="2145"/>
        <w:gridCol w:w="2181"/>
        <w:gridCol w:w="2446"/>
        <w:gridCol w:w="2856"/>
      </w:tblGrid>
      <w:tr w:rsidR="00D83590" w:rsidRPr="00D83590" w14:paraId="0A799805" w14:textId="77777777" w:rsidTr="00C17615">
        <w:tc>
          <w:tcPr>
            <w:tcW w:w="2182" w:type="dxa"/>
          </w:tcPr>
          <w:p w14:paraId="5737B85A" w14:textId="77777777" w:rsidR="00D83590" w:rsidRPr="00BD6BE9" w:rsidRDefault="00D83590" w:rsidP="005757BD">
            <w:pPr>
              <w:rPr>
                <w:noProof/>
                <w:sz w:val="20"/>
              </w:rPr>
            </w:pPr>
          </w:p>
        </w:tc>
        <w:tc>
          <w:tcPr>
            <w:tcW w:w="2192" w:type="dxa"/>
          </w:tcPr>
          <w:p w14:paraId="0FA82CF7" w14:textId="77777777" w:rsidR="00D83590" w:rsidRPr="00BD6BE9" w:rsidRDefault="00D83590" w:rsidP="005757BD">
            <w:pPr>
              <w:jc w:val="center"/>
              <w:rPr>
                <w:rFonts w:eastAsiaTheme="minorHAnsi"/>
                <w:b/>
                <w:noProof/>
                <w:sz w:val="20"/>
                <w:lang w:eastAsia="en-US"/>
              </w:rPr>
            </w:pPr>
            <w:r w:rsidRPr="00BD6BE9">
              <w:rPr>
                <w:rFonts w:eastAsiaTheme="minorHAnsi"/>
                <w:b/>
                <w:noProof/>
                <w:sz w:val="20"/>
                <w:lang w:eastAsia="en-US"/>
              </w:rPr>
              <w:t>Asutuse nimetus</w:t>
            </w:r>
          </w:p>
        </w:tc>
        <w:tc>
          <w:tcPr>
            <w:tcW w:w="2551" w:type="dxa"/>
          </w:tcPr>
          <w:p w14:paraId="41D1B228" w14:textId="3275EE3B" w:rsidR="00D83590" w:rsidRPr="00BD6BE9" w:rsidRDefault="00D83590" w:rsidP="005757BD">
            <w:pPr>
              <w:jc w:val="center"/>
              <w:rPr>
                <w:rFonts w:eastAsiaTheme="minorHAnsi"/>
                <w:b/>
                <w:noProof/>
                <w:sz w:val="20"/>
                <w:lang w:eastAsia="en-US"/>
              </w:rPr>
            </w:pPr>
            <w:r w:rsidRPr="00BD6BE9">
              <w:rPr>
                <w:rFonts w:eastAsiaTheme="minorHAnsi"/>
                <w:b/>
                <w:noProof/>
                <w:sz w:val="20"/>
                <w:lang w:eastAsia="en-US"/>
              </w:rPr>
              <w:t>Kontaktisiku nimi ja ametikoht</w:t>
            </w:r>
          </w:p>
        </w:tc>
        <w:tc>
          <w:tcPr>
            <w:tcW w:w="2363" w:type="dxa"/>
          </w:tcPr>
          <w:p w14:paraId="24AC8BBD" w14:textId="71411E6E" w:rsidR="00D83590" w:rsidRPr="00BD6BE9" w:rsidRDefault="00236F9E" w:rsidP="005757BD">
            <w:pPr>
              <w:jc w:val="center"/>
              <w:rPr>
                <w:rFonts w:eastAsiaTheme="minorHAnsi"/>
                <w:b/>
                <w:noProof/>
                <w:sz w:val="20"/>
                <w:lang w:eastAsia="en-US"/>
              </w:rPr>
            </w:pPr>
            <w:r w:rsidRPr="00BD6BE9">
              <w:rPr>
                <w:rFonts w:eastAsiaTheme="minorHAnsi"/>
                <w:b/>
                <w:noProof/>
                <w:sz w:val="20"/>
                <w:lang w:eastAsia="en-US"/>
              </w:rPr>
              <w:t>E</w:t>
            </w:r>
            <w:r w:rsidR="00D83590" w:rsidRPr="00BD6BE9">
              <w:rPr>
                <w:rFonts w:eastAsiaTheme="minorHAnsi"/>
                <w:b/>
                <w:noProof/>
                <w:sz w:val="20"/>
                <w:lang w:eastAsia="en-US"/>
              </w:rPr>
              <w:t>-post</w:t>
            </w:r>
          </w:p>
        </w:tc>
      </w:tr>
      <w:tr w:rsidR="003E1A91" w:rsidRPr="00D83590" w14:paraId="615C30B8" w14:textId="77777777" w:rsidTr="00C17615">
        <w:tc>
          <w:tcPr>
            <w:tcW w:w="2182" w:type="dxa"/>
          </w:tcPr>
          <w:p w14:paraId="75C9C0CB" w14:textId="77777777" w:rsidR="003E1A91" w:rsidRPr="00BD6BE9" w:rsidRDefault="003E1A91" w:rsidP="003E1A91">
            <w:pPr>
              <w:jc w:val="left"/>
              <w:rPr>
                <w:rFonts w:eastAsiaTheme="minorHAnsi"/>
                <w:noProof/>
                <w:sz w:val="20"/>
                <w:lang w:eastAsia="en-US"/>
              </w:rPr>
            </w:pPr>
            <w:r w:rsidRPr="00BD6BE9">
              <w:rPr>
                <w:rFonts w:eastAsiaTheme="minorHAnsi"/>
                <w:noProof/>
                <w:sz w:val="20"/>
                <w:lang w:eastAsia="en-US"/>
              </w:rPr>
              <w:t>Korraldusasutus</w:t>
            </w:r>
          </w:p>
        </w:tc>
        <w:tc>
          <w:tcPr>
            <w:tcW w:w="2192" w:type="dxa"/>
          </w:tcPr>
          <w:p w14:paraId="57F628CD" w14:textId="77777777" w:rsidR="003E1A91" w:rsidRPr="00BD6BE9" w:rsidRDefault="003E1A91" w:rsidP="003E1A91">
            <w:pPr>
              <w:rPr>
                <w:noProof/>
                <w:sz w:val="20"/>
              </w:rPr>
            </w:pPr>
            <w:r w:rsidRPr="00BD6BE9">
              <w:rPr>
                <w:noProof/>
                <w:sz w:val="20"/>
              </w:rPr>
              <w:t>Siseministeerium</w:t>
            </w:r>
          </w:p>
        </w:tc>
        <w:tc>
          <w:tcPr>
            <w:tcW w:w="2551" w:type="dxa"/>
          </w:tcPr>
          <w:p w14:paraId="19882075" w14:textId="5E1AA574" w:rsidR="003E1A91" w:rsidRPr="00C3507A" w:rsidRDefault="003E1A91" w:rsidP="003E1A91">
            <w:pPr>
              <w:rPr>
                <w:noProof/>
                <w:sz w:val="20"/>
                <w:highlight w:val="yellow"/>
              </w:rPr>
            </w:pPr>
            <w:r>
              <w:rPr>
                <w:noProof/>
                <w:sz w:val="20"/>
              </w:rPr>
              <w:t>Tarmo Miilits, kantsler</w:t>
            </w:r>
          </w:p>
        </w:tc>
        <w:tc>
          <w:tcPr>
            <w:tcW w:w="2363" w:type="dxa"/>
          </w:tcPr>
          <w:p w14:paraId="1651F622" w14:textId="42A1C423" w:rsidR="003E1A91" w:rsidRPr="00BD6BE9" w:rsidRDefault="009E242E" w:rsidP="003E1A91">
            <w:pPr>
              <w:rPr>
                <w:noProof/>
                <w:sz w:val="20"/>
              </w:rPr>
            </w:pPr>
            <w:r>
              <w:rPr>
                <w:noProof/>
                <w:sz w:val="20"/>
              </w:rPr>
              <w:t>info</w:t>
            </w:r>
            <w:r w:rsidR="003E1A91">
              <w:rPr>
                <w:noProof/>
                <w:sz w:val="20"/>
              </w:rPr>
              <w:t>@siseministeerium.ee</w:t>
            </w:r>
          </w:p>
        </w:tc>
      </w:tr>
      <w:tr w:rsidR="003E1A91" w:rsidRPr="00D83590" w14:paraId="753E69A9" w14:textId="77777777" w:rsidTr="00C17615">
        <w:tc>
          <w:tcPr>
            <w:tcW w:w="2182" w:type="dxa"/>
          </w:tcPr>
          <w:p w14:paraId="28C5EFCB" w14:textId="77777777" w:rsidR="003E1A91" w:rsidRPr="00BD6BE9" w:rsidRDefault="003E1A91" w:rsidP="003E1A91">
            <w:pPr>
              <w:jc w:val="left"/>
              <w:rPr>
                <w:rFonts w:eastAsiaTheme="minorHAnsi"/>
                <w:noProof/>
                <w:sz w:val="20"/>
                <w:lang w:eastAsia="en-US"/>
              </w:rPr>
            </w:pPr>
            <w:r w:rsidRPr="00BD6BE9">
              <w:rPr>
                <w:rFonts w:eastAsiaTheme="minorHAnsi"/>
                <w:noProof/>
                <w:sz w:val="20"/>
                <w:lang w:eastAsia="en-US"/>
              </w:rPr>
              <w:t>Auditeerimisasutus</w:t>
            </w:r>
          </w:p>
        </w:tc>
        <w:tc>
          <w:tcPr>
            <w:tcW w:w="2192" w:type="dxa"/>
          </w:tcPr>
          <w:p w14:paraId="4C8CF644" w14:textId="77777777" w:rsidR="003E1A91" w:rsidRPr="00BD6BE9" w:rsidRDefault="003E1A91" w:rsidP="003E1A91">
            <w:pPr>
              <w:rPr>
                <w:noProof/>
                <w:sz w:val="20"/>
              </w:rPr>
            </w:pPr>
            <w:r w:rsidRPr="00BD6BE9">
              <w:rPr>
                <w:noProof/>
                <w:sz w:val="20"/>
              </w:rPr>
              <w:t>Siseministeerium</w:t>
            </w:r>
          </w:p>
        </w:tc>
        <w:tc>
          <w:tcPr>
            <w:tcW w:w="2551" w:type="dxa"/>
          </w:tcPr>
          <w:p w14:paraId="56D07F65" w14:textId="1B870C8A" w:rsidR="003E1A91" w:rsidRPr="00C3507A" w:rsidRDefault="003E1A91" w:rsidP="003E1A91">
            <w:pPr>
              <w:rPr>
                <w:noProof/>
                <w:sz w:val="20"/>
                <w:highlight w:val="yellow"/>
              </w:rPr>
            </w:pPr>
            <w:r>
              <w:rPr>
                <w:noProof/>
                <w:sz w:val="20"/>
              </w:rPr>
              <w:t>Tarmo Olgo, siseauditi osakonna juhataja</w:t>
            </w:r>
          </w:p>
        </w:tc>
        <w:tc>
          <w:tcPr>
            <w:tcW w:w="2363" w:type="dxa"/>
          </w:tcPr>
          <w:p w14:paraId="17B426BA" w14:textId="26F8CC5F" w:rsidR="003E1A91" w:rsidRPr="00BD6BE9" w:rsidRDefault="003E1A91" w:rsidP="003E1A91">
            <w:pPr>
              <w:rPr>
                <w:noProof/>
                <w:sz w:val="20"/>
              </w:rPr>
            </w:pPr>
            <w:r>
              <w:rPr>
                <w:noProof/>
                <w:sz w:val="20"/>
              </w:rPr>
              <w:t>tarmo.olgo@siseministeerium.ee</w:t>
            </w:r>
          </w:p>
        </w:tc>
      </w:tr>
      <w:tr w:rsidR="003E1A91" w:rsidRPr="00D83590" w14:paraId="310B6573" w14:textId="77777777" w:rsidTr="00C17615">
        <w:tc>
          <w:tcPr>
            <w:tcW w:w="2182" w:type="dxa"/>
          </w:tcPr>
          <w:p w14:paraId="76686C28" w14:textId="77777777" w:rsidR="003E1A91" w:rsidRPr="00BD6BE9" w:rsidRDefault="003E1A91" w:rsidP="003E1A91">
            <w:pPr>
              <w:jc w:val="left"/>
              <w:rPr>
                <w:rFonts w:eastAsiaTheme="minorHAnsi"/>
                <w:noProof/>
                <w:sz w:val="20"/>
                <w:lang w:eastAsia="en-US"/>
              </w:rPr>
            </w:pPr>
            <w:r w:rsidRPr="00BD6BE9">
              <w:rPr>
                <w:rFonts w:eastAsiaTheme="minorHAnsi"/>
                <w:noProof/>
                <w:sz w:val="20"/>
                <w:lang w:eastAsia="en-US"/>
              </w:rPr>
              <w:t>Asutus, kellele laekuvad komisjoni maksed</w:t>
            </w:r>
          </w:p>
        </w:tc>
        <w:tc>
          <w:tcPr>
            <w:tcW w:w="2192" w:type="dxa"/>
          </w:tcPr>
          <w:p w14:paraId="1F0A2CCD" w14:textId="77777777" w:rsidR="003E1A91" w:rsidRPr="00BD6BE9" w:rsidRDefault="003E1A91" w:rsidP="003E1A91">
            <w:pPr>
              <w:rPr>
                <w:noProof/>
                <w:sz w:val="20"/>
              </w:rPr>
            </w:pPr>
            <w:r w:rsidRPr="00BD6BE9">
              <w:rPr>
                <w:noProof/>
                <w:sz w:val="20"/>
              </w:rPr>
              <w:t>Rahandusministeerium</w:t>
            </w:r>
          </w:p>
        </w:tc>
        <w:tc>
          <w:tcPr>
            <w:tcW w:w="2551" w:type="dxa"/>
          </w:tcPr>
          <w:p w14:paraId="64656819" w14:textId="2A1354B1" w:rsidR="003E1A91" w:rsidRPr="00BD6BE9" w:rsidRDefault="008B66EE" w:rsidP="003E1A91">
            <w:pPr>
              <w:rPr>
                <w:noProof/>
                <w:sz w:val="20"/>
              </w:rPr>
            </w:pPr>
            <w:r>
              <w:rPr>
                <w:noProof/>
                <w:sz w:val="20"/>
              </w:rPr>
              <w:t>Marge Kaljas</w:t>
            </w:r>
            <w:r w:rsidR="00E84333">
              <w:rPr>
                <w:noProof/>
                <w:sz w:val="20"/>
              </w:rPr>
              <w:t>, riigikassa osakonna nõunik</w:t>
            </w:r>
          </w:p>
        </w:tc>
        <w:tc>
          <w:tcPr>
            <w:tcW w:w="2363" w:type="dxa"/>
          </w:tcPr>
          <w:p w14:paraId="215766B1" w14:textId="750B44E4" w:rsidR="003E1A91" w:rsidRPr="00BD6BE9" w:rsidRDefault="00E84333" w:rsidP="003E1A91">
            <w:pPr>
              <w:rPr>
                <w:noProof/>
                <w:sz w:val="20"/>
              </w:rPr>
            </w:pPr>
            <w:r>
              <w:rPr>
                <w:noProof/>
                <w:sz w:val="20"/>
              </w:rPr>
              <w:t>m</w:t>
            </w:r>
            <w:r w:rsidR="008B66EE">
              <w:rPr>
                <w:noProof/>
                <w:sz w:val="20"/>
              </w:rPr>
              <w:t>arge.kaljas@fin.ee</w:t>
            </w:r>
          </w:p>
        </w:tc>
      </w:tr>
    </w:tbl>
    <w:p w14:paraId="1D3FBBC1" w14:textId="77777777" w:rsidR="00D83590" w:rsidRPr="00D83590" w:rsidRDefault="00D83590" w:rsidP="005757BD">
      <w:pPr>
        <w:rPr>
          <w:noProof/>
        </w:rPr>
      </w:pPr>
    </w:p>
    <w:p w14:paraId="31129FD3" w14:textId="532E99F5" w:rsidR="00D83590" w:rsidRPr="00D83590" w:rsidRDefault="00D83590" w:rsidP="005757BD">
      <w:pPr>
        <w:numPr>
          <w:ilvl w:val="0"/>
          <w:numId w:val="40"/>
        </w:numPr>
        <w:spacing w:before="240" w:after="240"/>
        <w:rPr>
          <w:rFonts w:eastAsia="Times New Roman"/>
          <w:b/>
          <w:iCs/>
          <w:noProof/>
          <w:szCs w:val="24"/>
        </w:rPr>
      </w:pPr>
      <w:r w:rsidRPr="00D83590">
        <w:rPr>
          <w:rFonts w:eastAsia="Times New Roman"/>
          <w:b/>
          <w:iCs/>
          <w:noProof/>
          <w:szCs w:val="24"/>
        </w:rPr>
        <w:t>Partnerlus</w:t>
      </w:r>
    </w:p>
    <w:p w14:paraId="328A2AC9" w14:textId="77777777" w:rsidR="00D83590" w:rsidRPr="00D83590" w:rsidRDefault="00D83590" w:rsidP="005757BD">
      <w:pPr>
        <w:spacing w:before="240" w:after="240"/>
        <w:rPr>
          <w:rFonts w:eastAsia="Times New Roman"/>
          <w:i/>
          <w:noProof/>
          <w:color w:val="808080" w:themeColor="background1" w:themeShade="80"/>
          <w:sz w:val="20"/>
          <w:lang w:val="fr-BE"/>
        </w:rPr>
      </w:pPr>
      <w:r w:rsidRPr="00D83590">
        <w:rPr>
          <w:rFonts w:eastAsia="Times New Roman"/>
          <w:i/>
          <w:noProof/>
          <w:color w:val="808080" w:themeColor="background1" w:themeShade="80"/>
          <w:sz w:val="20"/>
        </w:rPr>
        <w:t>Viide: ühissätete määruse artikli 22 lõike 3 punkt h</w:t>
      </w:r>
    </w:p>
    <w:tbl>
      <w:tblPr>
        <w:tblStyle w:val="TableGrid4"/>
        <w:tblW w:w="0" w:type="auto"/>
        <w:tblLook w:val="04A0" w:firstRow="1" w:lastRow="0" w:firstColumn="1" w:lastColumn="0" w:noHBand="0" w:noVBand="1"/>
      </w:tblPr>
      <w:tblGrid>
        <w:gridCol w:w="9288"/>
      </w:tblGrid>
      <w:tr w:rsidR="00D83590" w:rsidRPr="00D83590" w14:paraId="638C937D" w14:textId="77777777" w:rsidTr="00C17615">
        <w:tc>
          <w:tcPr>
            <w:tcW w:w="9288" w:type="dxa"/>
          </w:tcPr>
          <w:p w14:paraId="79981F48" w14:textId="145ADBB9" w:rsidR="00D83590" w:rsidRPr="00D83590" w:rsidRDefault="00801329" w:rsidP="00A334A7">
            <w:pPr>
              <w:rPr>
                <w:rFonts w:eastAsia="Times New Roman"/>
                <w:iCs/>
                <w:noProof/>
              </w:rPr>
            </w:pPr>
            <w:r>
              <w:rPr>
                <w:rFonts w:eastAsia="Times New Roman"/>
                <w:iCs/>
                <w:noProof/>
              </w:rPr>
              <w:t>ISF</w:t>
            </w:r>
            <w:r w:rsidR="003A1F92">
              <w:rPr>
                <w:rFonts w:eastAsia="Times New Roman"/>
                <w:iCs/>
                <w:noProof/>
              </w:rPr>
              <w:t>i</w:t>
            </w:r>
            <w:r w:rsidR="00D83590" w:rsidRPr="00D83590">
              <w:rPr>
                <w:rFonts w:eastAsia="Times New Roman"/>
                <w:iCs/>
                <w:noProof/>
              </w:rPr>
              <w:t xml:space="preserve"> rakenduskava </w:t>
            </w:r>
            <w:r w:rsidR="000A1E9A">
              <w:rPr>
                <w:rFonts w:eastAsia="Times New Roman"/>
                <w:iCs/>
                <w:noProof/>
              </w:rPr>
              <w:t>koostamine</w:t>
            </w:r>
            <w:r w:rsidR="000A1E9A" w:rsidRPr="00D83590">
              <w:rPr>
                <w:rFonts w:eastAsia="Times New Roman"/>
                <w:iCs/>
                <w:noProof/>
              </w:rPr>
              <w:t xml:space="preserve"> </w:t>
            </w:r>
            <w:r w:rsidR="00D83590" w:rsidRPr="00D83590">
              <w:rPr>
                <w:rFonts w:eastAsia="Times New Roman"/>
                <w:iCs/>
                <w:noProof/>
              </w:rPr>
              <w:t xml:space="preserve">põhineb avatusel. Eesti </w:t>
            </w:r>
            <w:r>
              <w:rPr>
                <w:rFonts w:eastAsia="Times New Roman"/>
                <w:iCs/>
                <w:noProof/>
              </w:rPr>
              <w:t>sisejulgeolekupoliitika</w:t>
            </w:r>
            <w:r w:rsidR="00D83590" w:rsidRPr="00D83590">
              <w:rPr>
                <w:rFonts w:eastAsia="Times New Roman"/>
                <w:iCs/>
                <w:noProof/>
              </w:rPr>
              <w:t xml:space="preserve"> praeguste ja tulevaste </w:t>
            </w:r>
            <w:r w:rsidR="003A1F92">
              <w:rPr>
                <w:rFonts w:eastAsia="Times New Roman"/>
                <w:iCs/>
                <w:noProof/>
              </w:rPr>
              <w:t>katsumuste</w:t>
            </w:r>
            <w:r w:rsidR="003A1F92" w:rsidRPr="00D83590">
              <w:rPr>
                <w:rFonts w:eastAsia="Times New Roman"/>
                <w:iCs/>
                <w:noProof/>
              </w:rPr>
              <w:t xml:space="preserve"> </w:t>
            </w:r>
            <w:r w:rsidR="002E0BD1">
              <w:rPr>
                <w:rFonts w:eastAsia="Times New Roman"/>
                <w:iCs/>
                <w:noProof/>
              </w:rPr>
              <w:t>väljaselgitamisse</w:t>
            </w:r>
            <w:r w:rsidR="00D83590" w:rsidRPr="00D83590">
              <w:rPr>
                <w:rFonts w:eastAsia="Times New Roman"/>
                <w:iCs/>
                <w:noProof/>
              </w:rPr>
              <w:t xml:space="preserve"> ja lahenduste pakkumis</w:t>
            </w:r>
            <w:r w:rsidR="002E5B29">
              <w:rPr>
                <w:rFonts w:eastAsia="Times New Roman"/>
                <w:iCs/>
                <w:noProof/>
              </w:rPr>
              <w:t>se</w:t>
            </w:r>
            <w:r w:rsidR="00D83590" w:rsidRPr="00D83590">
              <w:rPr>
                <w:rFonts w:eastAsia="Times New Roman"/>
                <w:iCs/>
                <w:noProof/>
              </w:rPr>
              <w:t xml:space="preserve"> kaasati kõik asjaomased sidusrühm</w:t>
            </w:r>
            <w:r w:rsidR="003A1F92">
              <w:rPr>
                <w:rFonts w:eastAsia="Times New Roman"/>
                <w:iCs/>
                <w:noProof/>
              </w:rPr>
              <w:t>ad</w:t>
            </w:r>
            <w:r w:rsidR="00D83590" w:rsidRPr="00D83590">
              <w:rPr>
                <w:rFonts w:eastAsia="Times New Roman"/>
                <w:iCs/>
                <w:noProof/>
              </w:rPr>
              <w:t>.</w:t>
            </w:r>
          </w:p>
          <w:p w14:paraId="5BF50B2F" w14:textId="7CAC0844" w:rsidR="00D83590" w:rsidRPr="00D83590" w:rsidRDefault="00D83590" w:rsidP="00A334A7">
            <w:pPr>
              <w:rPr>
                <w:rFonts w:eastAsia="Times New Roman"/>
                <w:iCs/>
                <w:noProof/>
              </w:rPr>
            </w:pPr>
            <w:r w:rsidRPr="00D83590">
              <w:rPr>
                <w:rFonts w:eastAsia="Times New Roman"/>
                <w:iCs/>
                <w:noProof/>
              </w:rPr>
              <w:t>ELi vahendite kavandamiseks ei ole eraldi protsessi. Planeerimine on allikaneutraalne. Riiklike vajaduste ja nende rahastamise strateegiline planeerimine toimub keskselt (sh partnerite ja sidusrühmade kaasamine).</w:t>
            </w:r>
          </w:p>
          <w:p w14:paraId="62BAF7FE" w14:textId="14A6B80B" w:rsidR="00D83590" w:rsidRPr="00D83590" w:rsidRDefault="00D83590" w:rsidP="00A334A7">
            <w:pPr>
              <w:rPr>
                <w:rFonts w:eastAsia="Times New Roman"/>
                <w:iCs/>
                <w:noProof/>
              </w:rPr>
            </w:pPr>
            <w:r w:rsidRPr="00D83590">
              <w:rPr>
                <w:rFonts w:eastAsia="Times New Roman"/>
                <w:iCs/>
                <w:noProof/>
              </w:rPr>
              <w:t xml:space="preserve">ELi </w:t>
            </w:r>
            <w:r w:rsidR="005508CF">
              <w:rPr>
                <w:rFonts w:eastAsia="Times New Roman"/>
                <w:iCs/>
                <w:noProof/>
              </w:rPr>
              <w:t>eelarve</w:t>
            </w:r>
            <w:r w:rsidRPr="00D83590">
              <w:rPr>
                <w:rFonts w:eastAsia="Times New Roman"/>
                <w:iCs/>
                <w:noProof/>
              </w:rPr>
              <w:t xml:space="preserve">perioodi 2021–2027 </w:t>
            </w:r>
            <w:r w:rsidR="003A1F92">
              <w:rPr>
                <w:rFonts w:eastAsia="Times New Roman"/>
                <w:iCs/>
                <w:noProof/>
              </w:rPr>
              <w:t xml:space="preserve">on </w:t>
            </w:r>
            <w:r w:rsidR="002E0BD1">
              <w:rPr>
                <w:rFonts w:eastAsia="Times New Roman"/>
                <w:iCs/>
                <w:noProof/>
              </w:rPr>
              <w:t>kavandatud</w:t>
            </w:r>
            <w:r w:rsidRPr="00D83590">
              <w:rPr>
                <w:rFonts w:eastAsia="Times New Roman"/>
                <w:iCs/>
                <w:noProof/>
              </w:rPr>
              <w:t xml:space="preserve"> käsikäes pikaajalise riikliku katusstrateegia „Eesti 2035“</w:t>
            </w:r>
            <w:r w:rsidR="003A1F92">
              <w:rPr>
                <w:rFonts w:eastAsia="Times New Roman"/>
                <w:iCs/>
                <w:noProof/>
              </w:rPr>
              <w:t xml:space="preserve"> </w:t>
            </w:r>
            <w:r w:rsidRPr="00D83590">
              <w:rPr>
                <w:rFonts w:eastAsia="Times New Roman"/>
                <w:iCs/>
                <w:noProof/>
              </w:rPr>
              <w:t>ja S</w:t>
            </w:r>
            <w:r w:rsidR="009812E5">
              <w:rPr>
                <w:rFonts w:eastAsia="Times New Roman"/>
                <w:iCs/>
                <w:noProof/>
              </w:rPr>
              <w:t>TAKi</w:t>
            </w:r>
            <w:r w:rsidRPr="00D83590">
              <w:rPr>
                <w:rFonts w:eastAsia="Times New Roman"/>
                <w:iCs/>
                <w:noProof/>
              </w:rPr>
              <w:t xml:space="preserve"> </w:t>
            </w:r>
            <w:r w:rsidR="002E0BD1">
              <w:rPr>
                <w:rFonts w:eastAsia="Times New Roman"/>
                <w:iCs/>
                <w:noProof/>
              </w:rPr>
              <w:t>koostamisega</w:t>
            </w:r>
            <w:r w:rsidRPr="00D83590">
              <w:rPr>
                <w:rFonts w:eastAsia="Times New Roman"/>
                <w:iCs/>
                <w:noProof/>
              </w:rPr>
              <w:t>. Ülevaa</w:t>
            </w:r>
            <w:r w:rsidR="00801329">
              <w:rPr>
                <w:rFonts w:eastAsia="Times New Roman"/>
                <w:iCs/>
                <w:noProof/>
              </w:rPr>
              <w:t>t</w:t>
            </w:r>
            <w:r w:rsidRPr="00D83590">
              <w:rPr>
                <w:rFonts w:eastAsia="Times New Roman"/>
                <w:iCs/>
                <w:noProof/>
              </w:rPr>
              <w:t>e strateegiate koostamisest leiab veebi</w:t>
            </w:r>
            <w:r w:rsidR="00664F87">
              <w:rPr>
                <w:rFonts w:eastAsia="Times New Roman"/>
                <w:iCs/>
                <w:noProof/>
              </w:rPr>
              <w:t>lehtedelt</w:t>
            </w:r>
            <w:r w:rsidRPr="00D83590">
              <w:rPr>
                <w:rFonts w:eastAsia="Times New Roman"/>
                <w:iCs/>
                <w:noProof/>
              </w:rPr>
              <w:t xml:space="preserve"> </w:t>
            </w:r>
            <w:hyperlink r:id="rId18" w:history="1">
              <w:r w:rsidRPr="00D83590">
                <w:rPr>
                  <w:rFonts w:eastAsia="Times New Roman"/>
                  <w:iCs/>
                  <w:noProof/>
                  <w:color w:val="0000FF"/>
                  <w:u w:val="single"/>
                </w:rPr>
                <w:t>https://valitsus.ee/strateegia-eesti-2035-arengukavad-ja-planeering/strateegia</w:t>
              </w:r>
            </w:hyperlink>
            <w:r w:rsidRPr="00D83590">
              <w:rPr>
                <w:rFonts w:eastAsia="Times New Roman"/>
                <w:iCs/>
                <w:noProof/>
              </w:rPr>
              <w:t xml:space="preserve"> ja</w:t>
            </w:r>
            <w:r w:rsidRPr="00D83590">
              <w:t xml:space="preserve"> </w:t>
            </w:r>
            <w:hyperlink r:id="rId19" w:history="1">
              <w:r w:rsidRPr="00D83590">
                <w:rPr>
                  <w:rFonts w:eastAsia="Times New Roman"/>
                  <w:iCs/>
                  <w:noProof/>
                  <w:color w:val="0000FF"/>
                  <w:u w:val="single"/>
                </w:rPr>
                <w:t>https://siseministeerium.ee/ministeerium-ja-kontaktid/kaasamine-osalemine/siseturvalisuse-arengukava-2020-2030</w:t>
              </w:r>
            </w:hyperlink>
            <w:r w:rsidRPr="00D83590">
              <w:rPr>
                <w:rFonts w:eastAsia="Times New Roman"/>
                <w:iCs/>
                <w:noProof/>
              </w:rPr>
              <w:t>.</w:t>
            </w:r>
          </w:p>
          <w:p w14:paraId="39C8B705" w14:textId="07AB9B4F" w:rsidR="00D83590" w:rsidRPr="00D83590" w:rsidRDefault="00D83590" w:rsidP="00A334A7">
            <w:pPr>
              <w:rPr>
                <w:rFonts w:eastAsia="Times New Roman"/>
                <w:iCs/>
                <w:noProof/>
              </w:rPr>
            </w:pPr>
            <w:r w:rsidRPr="00D83590">
              <w:rPr>
                <w:rFonts w:eastAsia="Times New Roman"/>
                <w:iCs/>
                <w:noProof/>
              </w:rPr>
              <w:t>Protsess algas 2018. aasta kevadel. 2018. aasta lõpus ja 2019. aasta alguses konsult</w:t>
            </w:r>
            <w:r w:rsidR="003A1F92">
              <w:rPr>
                <w:rFonts w:eastAsia="Times New Roman"/>
                <w:iCs/>
                <w:noProof/>
              </w:rPr>
              <w:t>eeriti</w:t>
            </w:r>
            <w:r w:rsidRPr="00D83590">
              <w:rPr>
                <w:rFonts w:eastAsia="Times New Roman"/>
                <w:iCs/>
                <w:noProof/>
              </w:rPr>
              <w:t xml:space="preserve"> teiste ministeeriumide ja katusorganisatsioonidega. Lisaks peeti arutelusid kõigis maakondades. Aruteludele kutsuti maakondlikud turvalisus</w:t>
            </w:r>
            <w:r w:rsidR="003A1F92">
              <w:rPr>
                <w:rFonts w:eastAsia="Times New Roman"/>
                <w:iCs/>
                <w:noProof/>
              </w:rPr>
              <w:t xml:space="preserve">e </w:t>
            </w:r>
            <w:r w:rsidRPr="00D83590">
              <w:rPr>
                <w:rFonts w:eastAsia="Times New Roman"/>
                <w:iCs/>
                <w:noProof/>
              </w:rPr>
              <w:t>nõukogud, muud maakondade turvalisusega seotud institutsioonid, huvirühmad ja kodanikuühiskonna organisatsioonide esindajad, linna- ja vallajuhid ning maakonna arenduskeskused. Aruteludest tehti kokkuvõte ja neid kasutati S</w:t>
            </w:r>
            <w:r w:rsidR="00B826B7">
              <w:rPr>
                <w:rFonts w:eastAsia="Times New Roman"/>
                <w:iCs/>
                <w:noProof/>
              </w:rPr>
              <w:t>TAK </w:t>
            </w:r>
            <w:r w:rsidRPr="00D83590">
              <w:rPr>
                <w:rFonts w:eastAsia="Times New Roman"/>
                <w:iCs/>
                <w:noProof/>
              </w:rPr>
              <w:t xml:space="preserve">2020–2030 </w:t>
            </w:r>
            <w:r w:rsidR="002E0BD1">
              <w:rPr>
                <w:rFonts w:eastAsia="Times New Roman"/>
                <w:iCs/>
                <w:noProof/>
              </w:rPr>
              <w:t>koostamisel</w:t>
            </w:r>
            <w:r w:rsidRPr="00D83590">
              <w:rPr>
                <w:rFonts w:eastAsia="Times New Roman"/>
                <w:iCs/>
                <w:noProof/>
              </w:rPr>
              <w:t>.</w:t>
            </w:r>
          </w:p>
          <w:p w14:paraId="64221C4C" w14:textId="6A1C73E5" w:rsidR="00D83590" w:rsidRPr="00D83590" w:rsidRDefault="00D83590" w:rsidP="00A334A7">
            <w:pPr>
              <w:rPr>
                <w:rFonts w:eastAsia="Times New Roman"/>
                <w:iCs/>
                <w:noProof/>
              </w:rPr>
            </w:pPr>
            <w:r w:rsidRPr="00D83590">
              <w:rPr>
                <w:rFonts w:eastAsia="Times New Roman"/>
                <w:iCs/>
                <w:noProof/>
              </w:rPr>
              <w:t>Arengukava esitati avalikuks aruteluks spetsiaalse veebiplatvormi kaudu. Sama süsteemi kasutati</w:t>
            </w:r>
            <w:r w:rsidR="003A1F92">
              <w:rPr>
                <w:rFonts w:eastAsia="Times New Roman"/>
                <w:iCs/>
                <w:noProof/>
              </w:rPr>
              <w:t>, et saada</w:t>
            </w:r>
            <w:r w:rsidRPr="00D83590">
              <w:rPr>
                <w:rFonts w:eastAsia="Times New Roman"/>
                <w:iCs/>
                <w:noProof/>
              </w:rPr>
              <w:t xml:space="preserve"> kõigi ministeeriumide ja Riigikantselei heakskii</w:t>
            </w:r>
            <w:r w:rsidR="003A1F92">
              <w:rPr>
                <w:rFonts w:eastAsia="Times New Roman"/>
                <w:iCs/>
                <w:noProof/>
              </w:rPr>
              <w:t>t</w:t>
            </w:r>
            <w:r w:rsidRPr="00D83590">
              <w:rPr>
                <w:rFonts w:eastAsia="Times New Roman"/>
                <w:iCs/>
                <w:noProof/>
              </w:rPr>
              <w:t xml:space="preserve"> ning Eesti Linnade ja Omavalitsuste Liidu arvamus.</w:t>
            </w:r>
          </w:p>
          <w:p w14:paraId="0BA47584" w14:textId="1460FDED" w:rsidR="00D83590" w:rsidRPr="00D83590" w:rsidRDefault="00D83590" w:rsidP="00A334A7">
            <w:pPr>
              <w:rPr>
                <w:rFonts w:eastAsia="Times New Roman"/>
                <w:iCs/>
                <w:noProof/>
              </w:rPr>
            </w:pPr>
            <w:r w:rsidRPr="00D83590">
              <w:rPr>
                <w:rFonts w:eastAsia="Times New Roman"/>
                <w:iCs/>
                <w:noProof/>
              </w:rPr>
              <w:t>S</w:t>
            </w:r>
            <w:r w:rsidR="002E0BD1">
              <w:rPr>
                <w:rFonts w:eastAsia="Times New Roman"/>
                <w:iCs/>
                <w:noProof/>
              </w:rPr>
              <w:t>ee, kuidas s</w:t>
            </w:r>
            <w:r w:rsidRPr="00D83590">
              <w:rPr>
                <w:rFonts w:eastAsia="Times New Roman"/>
                <w:iCs/>
                <w:noProof/>
              </w:rPr>
              <w:t xml:space="preserve">trateegiates seatud eesmärkide </w:t>
            </w:r>
            <w:r w:rsidRPr="002E0BD1">
              <w:rPr>
                <w:rFonts w:eastAsia="Times New Roman"/>
                <w:iCs/>
                <w:noProof/>
              </w:rPr>
              <w:t>saavutamis</w:t>
            </w:r>
            <w:r w:rsidR="002E0BD1">
              <w:rPr>
                <w:rFonts w:eastAsia="Times New Roman"/>
                <w:iCs/>
                <w:noProof/>
              </w:rPr>
              <w:t>t</w:t>
            </w:r>
            <w:r w:rsidRPr="00D83590">
              <w:rPr>
                <w:rFonts w:eastAsia="Times New Roman"/>
                <w:iCs/>
                <w:noProof/>
              </w:rPr>
              <w:t xml:space="preserve"> rahasta</w:t>
            </w:r>
            <w:r w:rsidR="002E0BD1">
              <w:rPr>
                <w:rFonts w:eastAsia="Times New Roman"/>
                <w:iCs/>
                <w:noProof/>
              </w:rPr>
              <w:t>takse,</w:t>
            </w:r>
            <w:r w:rsidRPr="00D83590">
              <w:rPr>
                <w:rFonts w:eastAsia="Times New Roman"/>
                <w:iCs/>
                <w:noProof/>
              </w:rPr>
              <w:t xml:space="preserve"> otsustatakse iga-aastasel riigieelarve arutelul, mis tagab </w:t>
            </w:r>
            <w:r w:rsidR="003A1F92">
              <w:rPr>
                <w:rFonts w:eastAsia="Times New Roman"/>
                <w:iCs/>
                <w:noProof/>
              </w:rPr>
              <w:t>koostoime</w:t>
            </w:r>
            <w:r w:rsidR="003A1F92" w:rsidRPr="00D83590">
              <w:rPr>
                <w:rFonts w:eastAsia="Times New Roman"/>
                <w:iCs/>
                <w:noProof/>
              </w:rPr>
              <w:t xml:space="preserve"> </w:t>
            </w:r>
            <w:r w:rsidRPr="00D83590">
              <w:rPr>
                <w:rFonts w:eastAsia="Times New Roman"/>
                <w:iCs/>
                <w:noProof/>
              </w:rPr>
              <w:t>riiklike ja muude vahenditega ning võimaldab vältida topeltrahastamist.</w:t>
            </w:r>
          </w:p>
          <w:p w14:paraId="3F3CFDA1" w14:textId="67FA2870" w:rsidR="00D83590" w:rsidRPr="00D83590" w:rsidRDefault="00D83590" w:rsidP="00A334A7">
            <w:pPr>
              <w:rPr>
                <w:rFonts w:eastAsia="Times New Roman"/>
                <w:iCs/>
                <w:noProof/>
              </w:rPr>
            </w:pPr>
            <w:r w:rsidRPr="00D83590">
              <w:rPr>
                <w:rFonts w:eastAsia="Times New Roman"/>
                <w:iCs/>
                <w:noProof/>
              </w:rPr>
              <w:lastRenderedPageBreak/>
              <w:t>STAKi rakendamist jälgib valdkondlik komitee, mis koosneb asjaomaste asutuste ja partnerite esindajatest.</w:t>
            </w:r>
          </w:p>
          <w:p w14:paraId="21DAD791" w14:textId="5D71D1D5" w:rsidR="00D83590" w:rsidRPr="00D83590" w:rsidRDefault="003A1F92" w:rsidP="00A334A7">
            <w:pPr>
              <w:rPr>
                <w:rFonts w:eastAsia="Times New Roman"/>
                <w:iCs/>
                <w:noProof/>
              </w:rPr>
            </w:pPr>
            <w:r>
              <w:rPr>
                <w:rFonts w:eastAsia="Times New Roman"/>
                <w:iCs/>
                <w:noProof/>
              </w:rPr>
              <w:t xml:space="preserve">Et </w:t>
            </w:r>
            <w:r w:rsidR="00D83590" w:rsidRPr="00D83590">
              <w:rPr>
                <w:rFonts w:eastAsia="Times New Roman"/>
                <w:iCs/>
                <w:noProof/>
              </w:rPr>
              <w:t xml:space="preserve">BMVI, ISFi </w:t>
            </w:r>
            <w:r w:rsidR="00275335">
              <w:rPr>
                <w:rFonts w:eastAsia="Times New Roman"/>
                <w:iCs/>
                <w:noProof/>
              </w:rPr>
              <w:t>ja</w:t>
            </w:r>
            <w:r w:rsidR="00275335" w:rsidRPr="00D83590">
              <w:rPr>
                <w:rFonts w:eastAsia="Times New Roman"/>
                <w:iCs/>
                <w:noProof/>
              </w:rPr>
              <w:t xml:space="preserve"> </w:t>
            </w:r>
            <w:r w:rsidR="000A753F">
              <w:rPr>
                <w:rFonts w:eastAsia="Times New Roman"/>
                <w:iCs/>
                <w:noProof/>
              </w:rPr>
              <w:t>AMIFi</w:t>
            </w:r>
            <w:r w:rsidR="00D83590" w:rsidRPr="00D83590">
              <w:rPr>
                <w:rFonts w:eastAsia="Times New Roman"/>
                <w:iCs/>
                <w:noProof/>
              </w:rPr>
              <w:t xml:space="preserve"> rakendamis</w:t>
            </w:r>
            <w:r>
              <w:rPr>
                <w:rFonts w:eastAsia="Times New Roman"/>
                <w:iCs/>
                <w:noProof/>
              </w:rPr>
              <w:t>t</w:t>
            </w:r>
            <w:r w:rsidR="00D83590" w:rsidRPr="00D83590">
              <w:rPr>
                <w:rFonts w:eastAsia="Times New Roman"/>
                <w:iCs/>
                <w:noProof/>
              </w:rPr>
              <w:t xml:space="preserve"> jälgi</w:t>
            </w:r>
            <w:r>
              <w:rPr>
                <w:rFonts w:eastAsia="Times New Roman"/>
                <w:iCs/>
                <w:noProof/>
              </w:rPr>
              <w:t>da,</w:t>
            </w:r>
            <w:r w:rsidR="00D83590" w:rsidRPr="00D83590">
              <w:rPr>
                <w:rFonts w:eastAsia="Times New Roman"/>
                <w:iCs/>
                <w:noProof/>
              </w:rPr>
              <w:t xml:space="preserve"> on loodud ühine </w:t>
            </w:r>
            <w:r>
              <w:rPr>
                <w:rFonts w:eastAsia="Times New Roman"/>
                <w:iCs/>
                <w:noProof/>
              </w:rPr>
              <w:t>seirekomisjon</w:t>
            </w:r>
            <w:r w:rsidR="00D83590" w:rsidRPr="00D83590">
              <w:rPr>
                <w:rFonts w:eastAsia="Times New Roman"/>
                <w:iCs/>
                <w:noProof/>
              </w:rPr>
              <w:t xml:space="preserve">. </w:t>
            </w:r>
            <w:r>
              <w:rPr>
                <w:rFonts w:eastAsia="Times New Roman"/>
                <w:iCs/>
                <w:noProof/>
              </w:rPr>
              <w:t>See</w:t>
            </w:r>
            <w:r w:rsidRPr="00D83590">
              <w:rPr>
                <w:rFonts w:eastAsia="Times New Roman"/>
                <w:iCs/>
                <w:noProof/>
              </w:rPr>
              <w:t xml:space="preserve"> </w:t>
            </w:r>
            <w:r w:rsidR="00D83590" w:rsidRPr="00D83590">
              <w:rPr>
                <w:rFonts w:eastAsia="Times New Roman"/>
                <w:iCs/>
                <w:noProof/>
              </w:rPr>
              <w:t xml:space="preserve">koosneb samadest osalejatest, kes on STAKi valdkondlike komiteede liikmed. Lisaks on </w:t>
            </w:r>
            <w:r w:rsidR="00EA058C">
              <w:rPr>
                <w:rFonts w:eastAsia="Times New Roman"/>
                <w:iCs/>
                <w:noProof/>
              </w:rPr>
              <w:t xml:space="preserve">hõlmatud </w:t>
            </w:r>
            <w:r w:rsidR="00D83590" w:rsidRPr="00D83590">
              <w:rPr>
                <w:rFonts w:eastAsia="Times New Roman"/>
                <w:iCs/>
                <w:noProof/>
              </w:rPr>
              <w:t>sotsiaalse kaasatuse, põhiõiguste, puuetega inimeste õiguste, soolise võrdõiguslikkuse ja mittediskrimineerimise edendamise eest vastutavad asutused.</w:t>
            </w:r>
          </w:p>
        </w:tc>
      </w:tr>
    </w:tbl>
    <w:p w14:paraId="23031CFF" w14:textId="77777777" w:rsidR="00D83590" w:rsidRPr="00D83590" w:rsidRDefault="00D83590" w:rsidP="005757BD">
      <w:pPr>
        <w:rPr>
          <w:noProof/>
        </w:rPr>
      </w:pPr>
    </w:p>
    <w:p w14:paraId="497C1C68" w14:textId="77777777" w:rsidR="00D83590" w:rsidRPr="00D83590" w:rsidRDefault="00D83590" w:rsidP="005757BD">
      <w:pPr>
        <w:numPr>
          <w:ilvl w:val="0"/>
          <w:numId w:val="40"/>
        </w:numPr>
        <w:spacing w:before="240" w:after="240"/>
        <w:rPr>
          <w:rFonts w:eastAsia="Times New Roman"/>
          <w:b/>
          <w:iCs/>
          <w:noProof/>
          <w:szCs w:val="24"/>
        </w:rPr>
      </w:pPr>
      <w:r w:rsidRPr="00D83590">
        <w:rPr>
          <w:rFonts w:eastAsia="Times New Roman"/>
          <w:b/>
          <w:iCs/>
          <w:noProof/>
          <w:szCs w:val="24"/>
        </w:rPr>
        <w:t>Teabevahetus ja nähtavus</w:t>
      </w:r>
    </w:p>
    <w:p w14:paraId="395A9D58" w14:textId="77777777" w:rsidR="00D83590" w:rsidRPr="00D83590" w:rsidRDefault="00D83590" w:rsidP="005757BD">
      <w:pPr>
        <w:spacing w:before="240" w:after="240"/>
        <w:rPr>
          <w:rFonts w:eastAsia="Times New Roman"/>
          <w:i/>
          <w:iCs/>
          <w:noProof/>
          <w:color w:val="808080" w:themeColor="background1" w:themeShade="80"/>
          <w:sz w:val="20"/>
          <w:lang w:val="fr-BE"/>
        </w:rPr>
      </w:pPr>
      <w:r w:rsidRPr="00D83590">
        <w:rPr>
          <w:i/>
          <w:iCs/>
          <w:color w:val="808080" w:themeColor="background1" w:themeShade="80"/>
          <w:sz w:val="20"/>
        </w:rPr>
        <w:t>Viide: ühissätete määruse artikli 22 lõike 3 punkt j</w:t>
      </w:r>
    </w:p>
    <w:tbl>
      <w:tblPr>
        <w:tblStyle w:val="TableGrid4"/>
        <w:tblW w:w="0" w:type="auto"/>
        <w:tblLook w:val="04A0" w:firstRow="1" w:lastRow="0" w:firstColumn="1" w:lastColumn="0" w:noHBand="0" w:noVBand="1"/>
      </w:tblPr>
      <w:tblGrid>
        <w:gridCol w:w="9288"/>
      </w:tblGrid>
      <w:tr w:rsidR="00D83590" w:rsidRPr="00D83590" w14:paraId="35D6F3C2" w14:textId="77777777" w:rsidTr="00C17615">
        <w:tc>
          <w:tcPr>
            <w:tcW w:w="9288" w:type="dxa"/>
          </w:tcPr>
          <w:p w14:paraId="64531175" w14:textId="4A409211" w:rsidR="00D83590" w:rsidRPr="00D83590" w:rsidRDefault="00D83590" w:rsidP="00A334A7">
            <w:pPr>
              <w:spacing w:before="0" w:after="240"/>
            </w:pPr>
            <w:r w:rsidRPr="00D83590">
              <w:t>ELi fondidest teavitamise eesmärk on tagada avatud ja asjakohase teabevahetuse kaudu</w:t>
            </w:r>
            <w:r w:rsidR="00E05865" w:rsidRPr="00D83590">
              <w:t xml:space="preserve"> avalikkuse teadlikkus ELi toetusest</w:t>
            </w:r>
            <w:r w:rsidRPr="00D83590">
              <w:t>.</w:t>
            </w:r>
          </w:p>
          <w:p w14:paraId="61D1A332" w14:textId="5402FC62" w:rsidR="00D83590" w:rsidRPr="00D83590" w:rsidRDefault="00D83590" w:rsidP="00A334A7">
            <w:pPr>
              <w:spacing w:before="0" w:after="240"/>
            </w:pPr>
            <w:r w:rsidRPr="00D83590">
              <w:t>Riigi Tugiteenuste Keskus (</w:t>
            </w:r>
            <w:r w:rsidR="00D470EB">
              <w:t xml:space="preserve">edaspidi </w:t>
            </w:r>
            <w:r w:rsidRPr="004943CB">
              <w:rPr>
                <w:i/>
                <w:iCs/>
              </w:rPr>
              <w:t>RTK</w:t>
            </w:r>
            <w:r w:rsidRPr="00D83590">
              <w:t>) on loonud ühtse veebiportaali, mis võimaldab juurdepääsu kõigile ühissätete määrusega hõlmatud programmidele. Veebiportaal tehakse kättesaadavaks ka inglise ja vene keeles, kuna uuringud näitavad, et vene keelt kõnelev elanikkond on toetusmeetmetest vähem teadlik.</w:t>
            </w:r>
          </w:p>
          <w:p w14:paraId="426EB25F" w14:textId="533EC3E9" w:rsidR="00D83590" w:rsidRPr="00D83590" w:rsidRDefault="00E05865" w:rsidP="00A334A7">
            <w:pPr>
              <w:spacing w:before="0" w:after="240"/>
            </w:pPr>
            <w:r>
              <w:t>Et tagada r</w:t>
            </w:r>
            <w:r w:rsidR="00D83590" w:rsidRPr="00D83590">
              <w:t>akenduskava elluviimise läbipaistvus</w:t>
            </w:r>
            <w:r>
              <w:t>,</w:t>
            </w:r>
            <w:r w:rsidR="00D83590" w:rsidRPr="00D83590">
              <w:t xml:space="preserve"> on Siseministeerium loonud siseturvalisuspoliitika fondidele pühendatud veebilehe, kus avaldatakse rakenduskava eesmärgid, tegevused ja tulemused.</w:t>
            </w:r>
          </w:p>
          <w:p w14:paraId="2BBDADFF" w14:textId="5C3BDD68" w:rsidR="00D83590" w:rsidRPr="00D83590" w:rsidRDefault="00D83590" w:rsidP="00A334A7">
            <w:pPr>
              <w:spacing w:before="0" w:after="240"/>
            </w:pPr>
            <w:r w:rsidRPr="00D83590">
              <w:t>Ühtne veebiportaal ja siseturvalisuspoliitika fondide veebileht vastab WCAG 2.0 AA juurdepääsetavuse suunistele. See tähendab, et on rakendatud tehnilisi lahendusi ja sisuloome põhimõtteid, mis aitavad kasutada veebilehte nägemis-, kuulmis-, füüsilise, kõne-, kognitiivse, keele-, õppimis- ja neuroloogilise puu</w:t>
            </w:r>
            <w:r w:rsidR="002E0BD1">
              <w:t>de</w:t>
            </w:r>
            <w:r w:rsidRPr="00D83590">
              <w:t>ga inimestel.</w:t>
            </w:r>
          </w:p>
          <w:p w14:paraId="26C8CE0E" w14:textId="7FA9C2FF" w:rsidR="00D83590" w:rsidRPr="00D83590" w:rsidRDefault="00D83590" w:rsidP="00A334A7">
            <w:pPr>
              <w:spacing w:before="0" w:after="240"/>
            </w:pPr>
            <w:r w:rsidRPr="00D83590">
              <w:t>Siseturvalisuspoliitika fondide taotlusvoorude ja projektide tulemuste edastamiseks kasutatakse ka sotsiaalmeediat.</w:t>
            </w:r>
          </w:p>
          <w:p w14:paraId="0095AE54" w14:textId="2EAA9B7C" w:rsidR="00D83590" w:rsidRPr="00D83590" w:rsidRDefault="00D83590" w:rsidP="00A334A7">
            <w:pPr>
              <w:spacing w:before="0" w:after="240"/>
            </w:pPr>
            <w:r w:rsidRPr="00D83590">
              <w:t>RTK teabevahetuskoordinaator juhib ELi fondide riiklikku kommunikatsioonivõrgustikku. Siseministeeriumis nimetatakse siseturvalisuspoliitika fondide kommunikatsiooniametnik.</w:t>
            </w:r>
          </w:p>
          <w:p w14:paraId="094D8BAF" w14:textId="621BBEC9" w:rsidR="00D83590" w:rsidRPr="00D83590" w:rsidRDefault="00D83590" w:rsidP="00A334A7">
            <w:pPr>
              <w:spacing w:before="0" w:after="240"/>
            </w:pPr>
            <w:r w:rsidRPr="00D83590">
              <w:t>Kommunikat</w:t>
            </w:r>
            <w:r w:rsidR="00250AB3">
              <w:t>s</w:t>
            </w:r>
            <w:r w:rsidRPr="00D83590">
              <w:t>ioonitegevusteks kasutatakse tehnilist abi.</w:t>
            </w:r>
          </w:p>
          <w:p w14:paraId="718B3259" w14:textId="77777777" w:rsidR="003E1A91" w:rsidRDefault="003E1A91" w:rsidP="003E1A91">
            <w:pPr>
              <w:spacing w:before="0" w:after="240"/>
              <w:jc w:val="left"/>
            </w:pPr>
            <w:r>
              <w:t>Näitajad</w:t>
            </w:r>
          </w:p>
          <w:p w14:paraId="041767F6" w14:textId="77777777" w:rsidR="003E1A91" w:rsidRPr="00AF61C4" w:rsidRDefault="003E1A91" w:rsidP="003E1A91">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AF61C4">
              <w:rPr>
                <w:rFonts w:ascii="Times New Roman" w:eastAsia="Calibri" w:hAnsi="Times New Roman" w:cs="Times New Roman"/>
                <w:sz w:val="24"/>
                <w:szCs w:val="20"/>
                <w:lang w:eastAsia="en-GB"/>
              </w:rPr>
              <w:t xml:space="preserve">Audiolugude jutustamine viie taskuringhäälingu kaudu, et suurendada teadlikkust </w:t>
            </w:r>
            <w:r>
              <w:rPr>
                <w:rFonts w:ascii="Times New Roman" w:eastAsia="Calibri" w:hAnsi="Times New Roman" w:cs="Times New Roman"/>
                <w:sz w:val="24"/>
                <w:szCs w:val="20"/>
                <w:lang w:eastAsia="en-GB"/>
              </w:rPr>
              <w:t xml:space="preserve">projektidest, mida rahastatakse </w:t>
            </w:r>
            <w:r w:rsidRPr="00AF61C4">
              <w:rPr>
                <w:rFonts w:ascii="Times New Roman" w:eastAsia="Calibri" w:hAnsi="Times New Roman" w:cs="Times New Roman"/>
                <w:sz w:val="24"/>
                <w:szCs w:val="20"/>
                <w:lang w:eastAsia="en-GB"/>
              </w:rPr>
              <w:t xml:space="preserve">siseturvalisuspolitika fondidest. Netisaated on osa </w:t>
            </w:r>
            <w:r>
              <w:rPr>
                <w:rFonts w:ascii="Times New Roman" w:eastAsia="Calibri" w:hAnsi="Times New Roman" w:cs="Times New Roman"/>
                <w:sz w:val="24"/>
                <w:szCs w:val="20"/>
                <w:lang w:eastAsia="en-GB"/>
              </w:rPr>
              <w:t>S</w:t>
            </w:r>
            <w:r w:rsidRPr="00AF61C4">
              <w:rPr>
                <w:rFonts w:ascii="Times New Roman" w:eastAsia="Calibri" w:hAnsi="Times New Roman" w:cs="Times New Roman"/>
                <w:sz w:val="24"/>
                <w:szCs w:val="20"/>
                <w:lang w:eastAsia="en-GB"/>
              </w:rPr>
              <w:t>iseministeeriumi avaldatud regulaarsetest netisaadetest.</w:t>
            </w:r>
          </w:p>
          <w:p w14:paraId="10FC03F0" w14:textId="77777777" w:rsidR="003E1A91" w:rsidRDefault="003E1A91" w:rsidP="003E1A91">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AF61C4">
              <w:rPr>
                <w:rFonts w:ascii="Times New Roman" w:eastAsia="Calibri" w:hAnsi="Times New Roman" w:cs="Times New Roman"/>
                <w:sz w:val="24"/>
                <w:szCs w:val="20"/>
                <w:lang w:eastAsia="en-GB"/>
              </w:rPr>
              <w:t>Vähemalt neli olulist teavitustegevust, et tutvustada saavutusi sihtrühmale.</w:t>
            </w:r>
          </w:p>
          <w:p w14:paraId="2F2FD12D" w14:textId="77777777" w:rsidR="003E1A91" w:rsidRPr="00857D05" w:rsidRDefault="003E1A91" w:rsidP="003E1A91">
            <w:pPr>
              <w:pStyle w:val="ListParagraph"/>
              <w:numPr>
                <w:ilvl w:val="0"/>
                <w:numId w:val="35"/>
              </w:numPr>
              <w:spacing w:after="240" w:line="240" w:lineRule="auto"/>
              <w:jc w:val="both"/>
              <w:rPr>
                <w:rFonts w:ascii="Times New Roman" w:eastAsia="Calibri" w:hAnsi="Times New Roman" w:cs="Times New Roman"/>
                <w:sz w:val="24"/>
                <w:szCs w:val="20"/>
                <w:lang w:eastAsia="en-GB"/>
              </w:rPr>
            </w:pPr>
            <w:r w:rsidRPr="00857D05">
              <w:rPr>
                <w:rFonts w:ascii="Times New Roman" w:eastAsia="Calibri" w:hAnsi="Times New Roman" w:cs="Times New Roman"/>
                <w:sz w:val="24"/>
                <w:szCs w:val="20"/>
                <w:lang w:eastAsia="en-GB"/>
              </w:rPr>
              <w:t>Digitaalse meediasisu, sealhulgas visuaalsisu, näiteks illustratsioonide ja videomaterjalide loomine vähemalt neli korda.</w:t>
            </w:r>
            <w:r>
              <w:rPr>
                <w:rFonts w:ascii="Times New Roman" w:eastAsia="Calibri" w:hAnsi="Times New Roman" w:cs="Times New Roman"/>
                <w:sz w:val="24"/>
                <w:szCs w:val="20"/>
                <w:lang w:eastAsia="en-GB"/>
              </w:rPr>
              <w:t xml:space="preserve"> </w:t>
            </w:r>
            <w:r w:rsidRPr="00042198">
              <w:rPr>
                <w:rFonts w:ascii="Times New Roman" w:eastAsia="Calibri" w:hAnsi="Times New Roman" w:cs="Times New Roman"/>
                <w:sz w:val="24"/>
                <w:szCs w:val="20"/>
                <w:lang w:eastAsia="en-GB"/>
              </w:rPr>
              <w:t>K</w:t>
            </w:r>
            <w:r>
              <w:rPr>
                <w:rFonts w:ascii="Times New Roman" w:eastAsia="Calibri" w:hAnsi="Times New Roman" w:cs="Times New Roman"/>
                <w:sz w:val="24"/>
                <w:szCs w:val="20"/>
                <w:lang w:eastAsia="en-GB"/>
              </w:rPr>
              <w:t>ogu</w:t>
            </w:r>
            <w:r w:rsidRPr="00042198">
              <w:rPr>
                <w:rFonts w:ascii="Times New Roman" w:eastAsia="Calibri" w:hAnsi="Times New Roman" w:cs="Times New Roman"/>
                <w:sz w:val="24"/>
                <w:szCs w:val="20"/>
                <w:lang w:eastAsia="en-GB"/>
              </w:rPr>
              <w:t xml:space="preserve"> avalikustatav meediasisu on esitatud ja kättesaadav ligipääsetaval moel. Sõltuvalt digitaalse meediasisu olemusest </w:t>
            </w:r>
            <w:r w:rsidRPr="00042198">
              <w:rPr>
                <w:rFonts w:ascii="Times New Roman" w:eastAsia="Calibri" w:hAnsi="Times New Roman" w:cs="Times New Roman"/>
                <w:sz w:val="24"/>
                <w:szCs w:val="20"/>
                <w:lang w:eastAsia="en-GB"/>
              </w:rPr>
              <w:lastRenderedPageBreak/>
              <w:t>kasutatakse teabe edastamiseks kirjeldustõlget, sisule lisatakse subtiitrid ja</w:t>
            </w:r>
            <w:r>
              <w:rPr>
                <w:rFonts w:ascii="Times New Roman" w:eastAsia="Calibri" w:hAnsi="Times New Roman" w:cs="Times New Roman"/>
                <w:sz w:val="24"/>
                <w:szCs w:val="20"/>
                <w:lang w:eastAsia="en-GB"/>
              </w:rPr>
              <w:t>/või</w:t>
            </w:r>
            <w:r w:rsidRPr="00042198">
              <w:rPr>
                <w:rFonts w:ascii="Times New Roman" w:eastAsia="Calibri" w:hAnsi="Times New Roman" w:cs="Times New Roman"/>
                <w:sz w:val="24"/>
                <w:szCs w:val="20"/>
                <w:lang w:eastAsia="en-GB"/>
              </w:rPr>
              <w:t xml:space="preserve"> viipetõlge</w:t>
            </w:r>
            <w:r>
              <w:rPr>
                <w:rFonts w:ascii="Times New Roman" w:eastAsia="Calibri" w:hAnsi="Times New Roman" w:cs="Times New Roman"/>
                <w:sz w:val="24"/>
                <w:szCs w:val="20"/>
                <w:lang w:eastAsia="en-GB"/>
              </w:rPr>
              <w:t>.</w:t>
            </w:r>
          </w:p>
          <w:p w14:paraId="5EBA8D98" w14:textId="58786DA8" w:rsidR="00D83590" w:rsidRPr="00D83590" w:rsidRDefault="003E1A91" w:rsidP="003E1A91">
            <w:pPr>
              <w:spacing w:before="0" w:after="240"/>
              <w:contextualSpacing/>
            </w:pPr>
            <w:r w:rsidRPr="00AF61C4">
              <w:t>Eesti siseturvalisuspoliitika fondide jaoks</w:t>
            </w:r>
            <w:r>
              <w:t xml:space="preserve"> s</w:t>
            </w:r>
            <w:r w:rsidRPr="00AF61C4">
              <w:t>otsiaalmeediakanal</w:t>
            </w:r>
            <w:r>
              <w:t>ite</w:t>
            </w:r>
            <w:r w:rsidRPr="00AF61C4">
              <w:t xml:space="preserve"> (</w:t>
            </w:r>
            <w:r>
              <w:t xml:space="preserve">nt </w:t>
            </w:r>
            <w:r w:rsidRPr="00AF61C4">
              <w:t>Facebook</w:t>
            </w:r>
            <w:r>
              <w:t xml:space="preserve"> ja</w:t>
            </w:r>
            <w:r w:rsidRPr="00AF61C4">
              <w:t xml:space="preserve"> Youtube) </w:t>
            </w:r>
            <w:r>
              <w:t>kasutamine</w:t>
            </w:r>
            <w:r w:rsidRPr="00AF61C4">
              <w:t xml:space="preserve">, et jõuda laiema publikuni. </w:t>
            </w:r>
            <w:r>
              <w:t>S</w:t>
            </w:r>
            <w:r w:rsidRPr="00AF61C4">
              <w:t>isu loomine ja ristviitamine sotsiaalmeediakontodel.</w:t>
            </w:r>
          </w:p>
        </w:tc>
      </w:tr>
    </w:tbl>
    <w:p w14:paraId="125236C4" w14:textId="20504A35" w:rsidR="00F562E9" w:rsidRDefault="00F562E9" w:rsidP="00A334A7">
      <w:pPr>
        <w:spacing w:before="240" w:after="240"/>
        <w:rPr>
          <w:rFonts w:eastAsia="Times New Roman"/>
          <w:b/>
          <w:iCs/>
          <w:noProof/>
          <w:szCs w:val="24"/>
        </w:rPr>
      </w:pPr>
    </w:p>
    <w:p w14:paraId="433BA7C6" w14:textId="77777777" w:rsidR="00F562E9" w:rsidRDefault="00F562E9">
      <w:pPr>
        <w:spacing w:before="0" w:after="200" w:line="276" w:lineRule="auto"/>
        <w:jc w:val="left"/>
        <w:rPr>
          <w:rFonts w:eastAsia="Times New Roman"/>
          <w:b/>
          <w:iCs/>
          <w:noProof/>
          <w:szCs w:val="24"/>
        </w:rPr>
      </w:pPr>
      <w:r>
        <w:rPr>
          <w:rFonts w:eastAsia="Times New Roman"/>
          <w:b/>
          <w:iCs/>
          <w:noProof/>
          <w:szCs w:val="24"/>
        </w:rPr>
        <w:br w:type="page"/>
      </w:r>
    </w:p>
    <w:p w14:paraId="243DCD7A" w14:textId="77777777" w:rsidR="00F562E9" w:rsidRDefault="00F562E9" w:rsidP="00A334A7">
      <w:pPr>
        <w:spacing w:before="240" w:after="240"/>
        <w:rPr>
          <w:rFonts w:eastAsia="Times New Roman"/>
          <w:b/>
          <w:iCs/>
          <w:noProof/>
          <w:szCs w:val="24"/>
        </w:rPr>
        <w:sectPr w:rsidR="00F562E9" w:rsidSect="00D83590">
          <w:headerReference w:type="even" r:id="rId20"/>
          <w:headerReference w:type="default" r:id="rId21"/>
          <w:footerReference w:type="even" r:id="rId22"/>
          <w:footerReference w:type="default" r:id="rId23"/>
          <w:headerReference w:type="first" r:id="rId24"/>
          <w:footerReference w:type="first" r:id="rId25"/>
          <w:pgSz w:w="11906" w:h="16838" w:code="9"/>
          <w:pgMar w:top="567" w:right="1134" w:bottom="567" w:left="1134" w:header="708" w:footer="708" w:gutter="0"/>
          <w:cols w:space="708"/>
          <w:docGrid w:linePitch="360"/>
        </w:sectPr>
      </w:pPr>
    </w:p>
    <w:p w14:paraId="74F92124" w14:textId="6A5F6707" w:rsidR="00F014B8" w:rsidRDefault="00F014B8" w:rsidP="00A334A7">
      <w:pPr>
        <w:spacing w:before="240" w:after="240"/>
        <w:rPr>
          <w:rFonts w:eastAsia="Times New Roman"/>
          <w:b/>
          <w:iCs/>
          <w:noProof/>
          <w:szCs w:val="24"/>
        </w:rPr>
      </w:pPr>
      <w:r>
        <w:rPr>
          <w:rFonts w:eastAsia="Times New Roman"/>
          <w:b/>
          <w:iCs/>
          <w:noProof/>
          <w:szCs w:val="24"/>
        </w:rPr>
        <w:lastRenderedPageBreak/>
        <w:t>Lisa: Temaatiline rahastu</w:t>
      </w:r>
    </w:p>
    <w:tbl>
      <w:tblPr>
        <w:tblStyle w:val="TableGrid"/>
        <w:tblW w:w="14427" w:type="dxa"/>
        <w:tblLook w:val="04A0" w:firstRow="1" w:lastRow="0" w:firstColumn="1" w:lastColumn="0" w:noHBand="0" w:noVBand="1"/>
      </w:tblPr>
      <w:tblGrid>
        <w:gridCol w:w="1756"/>
        <w:gridCol w:w="1596"/>
        <w:gridCol w:w="1462"/>
        <w:gridCol w:w="9613"/>
      </w:tblGrid>
      <w:tr w:rsidR="00A13F7C" w14:paraId="0EFFE883" w14:textId="77777777" w:rsidTr="00A13F7C">
        <w:tc>
          <w:tcPr>
            <w:tcW w:w="1756" w:type="dxa"/>
          </w:tcPr>
          <w:p w14:paraId="0D83D7C9" w14:textId="2930B003" w:rsidR="00A13F7C" w:rsidRPr="00A13F7C" w:rsidRDefault="00A13F7C" w:rsidP="00A334A7">
            <w:pPr>
              <w:spacing w:before="240" w:after="240"/>
              <w:rPr>
                <w:rFonts w:eastAsia="Times New Roman"/>
                <w:b/>
                <w:iCs/>
                <w:noProof/>
                <w:sz w:val="20"/>
              </w:rPr>
            </w:pPr>
            <w:r w:rsidRPr="00A13F7C">
              <w:rPr>
                <w:rFonts w:eastAsia="Times New Roman"/>
                <w:b/>
                <w:iCs/>
                <w:noProof/>
                <w:sz w:val="20"/>
              </w:rPr>
              <w:t>Erieesmärk</w:t>
            </w:r>
          </w:p>
        </w:tc>
        <w:tc>
          <w:tcPr>
            <w:tcW w:w="1596" w:type="dxa"/>
          </w:tcPr>
          <w:p w14:paraId="15F9F8AA" w14:textId="6D51FB4D" w:rsidR="00A13F7C" w:rsidRPr="00A13F7C" w:rsidRDefault="00A13F7C" w:rsidP="00A334A7">
            <w:pPr>
              <w:spacing w:before="240" w:after="240"/>
              <w:rPr>
                <w:rFonts w:eastAsia="Times New Roman"/>
                <w:b/>
                <w:iCs/>
                <w:noProof/>
                <w:sz w:val="20"/>
              </w:rPr>
            </w:pPr>
            <w:r w:rsidRPr="00A13F7C">
              <w:rPr>
                <w:rFonts w:eastAsia="Times New Roman"/>
                <w:b/>
                <w:iCs/>
                <w:noProof/>
                <w:sz w:val="20"/>
              </w:rPr>
              <w:t>Liik</w:t>
            </w:r>
          </w:p>
        </w:tc>
        <w:tc>
          <w:tcPr>
            <w:tcW w:w="1462" w:type="dxa"/>
          </w:tcPr>
          <w:p w14:paraId="31C53F8A" w14:textId="6A9E181E" w:rsidR="00A13F7C" w:rsidRPr="00A13F7C" w:rsidRDefault="00A13F7C" w:rsidP="00A334A7">
            <w:pPr>
              <w:spacing w:before="240" w:after="240"/>
              <w:rPr>
                <w:rFonts w:eastAsia="Times New Roman"/>
                <w:b/>
                <w:iCs/>
                <w:noProof/>
                <w:sz w:val="20"/>
              </w:rPr>
            </w:pPr>
            <w:r w:rsidRPr="00A13F7C">
              <w:rPr>
                <w:rFonts w:eastAsia="Times New Roman"/>
                <w:b/>
                <w:iCs/>
                <w:noProof/>
                <w:sz w:val="20"/>
              </w:rPr>
              <w:t xml:space="preserve">EL toetus </w:t>
            </w:r>
          </w:p>
        </w:tc>
        <w:tc>
          <w:tcPr>
            <w:tcW w:w="9613" w:type="dxa"/>
          </w:tcPr>
          <w:p w14:paraId="52EAA670" w14:textId="70E3E732" w:rsidR="00A13F7C" w:rsidRPr="00A13F7C" w:rsidRDefault="00A13F7C" w:rsidP="00A334A7">
            <w:pPr>
              <w:spacing w:before="240" w:after="240"/>
              <w:rPr>
                <w:rFonts w:eastAsia="Times New Roman"/>
                <w:b/>
                <w:iCs/>
                <w:noProof/>
                <w:sz w:val="20"/>
              </w:rPr>
            </w:pPr>
            <w:r w:rsidRPr="00A13F7C">
              <w:rPr>
                <w:rFonts w:eastAsia="Times New Roman"/>
                <w:b/>
                <w:iCs/>
                <w:noProof/>
                <w:sz w:val="20"/>
              </w:rPr>
              <w:t>Tegevuse kirjeldus</w:t>
            </w:r>
          </w:p>
        </w:tc>
      </w:tr>
      <w:tr w:rsidR="00A13F7C" w14:paraId="131B4AB6" w14:textId="77777777" w:rsidTr="00A13F7C">
        <w:tc>
          <w:tcPr>
            <w:tcW w:w="1756" w:type="dxa"/>
          </w:tcPr>
          <w:p w14:paraId="0A87AA8E" w14:textId="54E4E854" w:rsidR="00A13F7C" w:rsidRPr="00A13F7C" w:rsidRDefault="00A13F7C" w:rsidP="00F562E9">
            <w:pPr>
              <w:spacing w:before="240" w:after="240"/>
              <w:rPr>
                <w:rFonts w:eastAsia="Times New Roman"/>
                <w:iCs/>
                <w:noProof/>
                <w:sz w:val="20"/>
              </w:rPr>
            </w:pPr>
            <w:r w:rsidRPr="00A13F7C">
              <w:rPr>
                <w:rFonts w:eastAsia="Times New Roman"/>
                <w:iCs/>
                <w:noProof/>
                <w:sz w:val="20"/>
              </w:rPr>
              <w:t>2.Piiriülene koostöö</w:t>
            </w:r>
          </w:p>
        </w:tc>
        <w:tc>
          <w:tcPr>
            <w:tcW w:w="1596" w:type="dxa"/>
          </w:tcPr>
          <w:p w14:paraId="11A6CF92" w14:textId="5973F492" w:rsidR="00A13F7C" w:rsidRPr="00A13F7C" w:rsidRDefault="00A13F7C" w:rsidP="00A334A7">
            <w:pPr>
              <w:spacing w:before="240" w:after="240"/>
              <w:rPr>
                <w:rFonts w:eastAsia="Times New Roman"/>
                <w:iCs/>
                <w:noProof/>
                <w:sz w:val="20"/>
              </w:rPr>
            </w:pPr>
            <w:r w:rsidRPr="00A13F7C">
              <w:rPr>
                <w:rFonts w:eastAsia="Times New Roman"/>
                <w:iCs/>
                <w:noProof/>
                <w:sz w:val="20"/>
              </w:rPr>
              <w:t>Erimeede</w:t>
            </w:r>
          </w:p>
        </w:tc>
        <w:tc>
          <w:tcPr>
            <w:tcW w:w="1462" w:type="dxa"/>
          </w:tcPr>
          <w:p w14:paraId="4775E08A" w14:textId="74F238FB" w:rsidR="00A13F7C" w:rsidRPr="00A13F7C" w:rsidRDefault="00A13F7C" w:rsidP="00A334A7">
            <w:pPr>
              <w:spacing w:before="240" w:after="240"/>
              <w:rPr>
                <w:rFonts w:eastAsia="Times New Roman"/>
                <w:iCs/>
                <w:noProof/>
                <w:sz w:val="20"/>
              </w:rPr>
            </w:pPr>
            <w:r>
              <w:rPr>
                <w:rFonts w:eastAsia="Times New Roman"/>
                <w:iCs/>
                <w:noProof/>
                <w:sz w:val="20"/>
              </w:rPr>
              <w:t>429 901,2</w:t>
            </w:r>
          </w:p>
        </w:tc>
        <w:tc>
          <w:tcPr>
            <w:tcW w:w="9613" w:type="dxa"/>
          </w:tcPr>
          <w:p w14:paraId="660B4711" w14:textId="79CA22C9" w:rsidR="00A13F7C" w:rsidRPr="00217065" w:rsidRDefault="00A13F7C" w:rsidP="00A13F7C">
            <w:pPr>
              <w:spacing w:before="240" w:after="240"/>
              <w:rPr>
                <w:rFonts w:eastAsia="Times New Roman"/>
                <w:iCs/>
                <w:sz w:val="20"/>
                <w:lang w:val="et-EE"/>
              </w:rPr>
            </w:pPr>
            <w:r w:rsidRPr="00217065">
              <w:rPr>
                <w:rFonts w:eastAsia="Times New Roman"/>
                <w:iCs/>
                <w:sz w:val="20"/>
                <w:lang w:val="et-EE"/>
              </w:rPr>
              <w:t xml:space="preserve">Erimeetme EMPACT eesmärk on töötada välja </w:t>
            </w:r>
            <w:r w:rsidR="00217065">
              <w:rPr>
                <w:rFonts w:eastAsia="Times New Roman"/>
                <w:iCs/>
                <w:sz w:val="20"/>
                <w:lang w:val="et-EE"/>
              </w:rPr>
              <w:t>terviklikud</w:t>
            </w:r>
            <w:r w:rsidRPr="00217065">
              <w:rPr>
                <w:rFonts w:eastAsia="Times New Roman"/>
                <w:iCs/>
                <w:sz w:val="20"/>
                <w:lang w:val="et-EE"/>
              </w:rPr>
              <w:t xml:space="preserve"> ja pikaajalised tegevused ja meetmed, mis on sätestatud tegevuskavades </w:t>
            </w:r>
            <w:r w:rsidR="00944701" w:rsidRPr="00217065">
              <w:rPr>
                <w:rFonts w:eastAsia="Times New Roman"/>
                <w:iCs/>
                <w:sz w:val="20"/>
                <w:lang w:val="et-EE"/>
              </w:rPr>
              <w:t>ning</w:t>
            </w:r>
            <w:r w:rsidRPr="00217065">
              <w:rPr>
                <w:rFonts w:eastAsia="Times New Roman"/>
                <w:iCs/>
                <w:sz w:val="20"/>
                <w:lang w:val="et-EE"/>
              </w:rPr>
              <w:t xml:space="preserve"> ühe või mitme horisontaalse strateegilise eesmärgi rakendamine EMPACTi mitmeaastases strateegilises kava</w:t>
            </w:r>
            <w:r w:rsidR="00944701" w:rsidRPr="00217065">
              <w:rPr>
                <w:rFonts w:eastAsia="Times New Roman"/>
                <w:iCs/>
                <w:sz w:val="20"/>
                <w:lang w:val="et-EE"/>
              </w:rPr>
              <w:t>s</w:t>
            </w:r>
            <w:r w:rsidRPr="00217065">
              <w:rPr>
                <w:rFonts w:eastAsia="Times New Roman"/>
                <w:iCs/>
                <w:sz w:val="20"/>
                <w:lang w:val="et-EE"/>
              </w:rPr>
              <w:t>, mis on kavandatud EMPACT</w:t>
            </w:r>
            <w:r w:rsidR="00944701" w:rsidRPr="00217065">
              <w:rPr>
                <w:rFonts w:eastAsia="Times New Roman"/>
                <w:iCs/>
                <w:sz w:val="20"/>
                <w:lang w:val="et-EE"/>
              </w:rPr>
              <w:t xml:space="preserve">i </w:t>
            </w:r>
            <w:r w:rsidRPr="00217065">
              <w:rPr>
                <w:rFonts w:eastAsia="Times New Roman"/>
                <w:iCs/>
                <w:sz w:val="20"/>
                <w:lang w:val="et-EE"/>
              </w:rPr>
              <w:t>tsükli 2022-2025 jaoks (viide: nõukogu 23. juuni 2021. aasta dokument 10109/21</w:t>
            </w:r>
            <w:r w:rsidR="00944701" w:rsidRPr="00217065">
              <w:rPr>
                <w:rFonts w:eastAsia="Times New Roman"/>
                <w:iCs/>
                <w:sz w:val="20"/>
                <w:lang w:val="et-EE"/>
              </w:rPr>
              <w:t>.</w:t>
            </w:r>
          </w:p>
          <w:p w14:paraId="6B79B161" w14:textId="4077DD0E" w:rsidR="00A13F7C" w:rsidRDefault="00A13F7C" w:rsidP="00712077">
            <w:pPr>
              <w:spacing w:before="240" w:after="240"/>
              <w:rPr>
                <w:rFonts w:eastAsia="Times New Roman"/>
                <w:iCs/>
                <w:sz w:val="20"/>
                <w:lang w:val="et-EE"/>
              </w:rPr>
            </w:pPr>
            <w:r w:rsidRPr="00217065">
              <w:rPr>
                <w:rFonts w:eastAsia="Times New Roman"/>
                <w:iCs/>
                <w:sz w:val="20"/>
                <w:lang w:val="et-EE"/>
              </w:rPr>
              <w:t>ISF/2022/SA/2.2/012 EMPACT 54</w:t>
            </w:r>
            <w:r w:rsidR="005943F6" w:rsidRPr="00217065">
              <w:rPr>
                <w:rFonts w:eastAsia="Times New Roman"/>
                <w:iCs/>
                <w:sz w:val="20"/>
                <w:lang w:val="et-EE"/>
              </w:rPr>
              <w:t xml:space="preserve"> </w:t>
            </w:r>
            <w:r w:rsidRPr="00217065">
              <w:rPr>
                <w:rFonts w:eastAsia="Times New Roman"/>
                <w:iCs/>
                <w:sz w:val="20"/>
                <w:lang w:val="et-EE"/>
              </w:rPr>
              <w:t xml:space="preserve">000 eurot - Hispaania viib ellu projekti </w:t>
            </w:r>
            <w:r w:rsidR="005943F6" w:rsidRPr="00217065">
              <w:rPr>
                <w:rFonts w:eastAsia="Times New Roman"/>
                <w:iCs/>
                <w:sz w:val="20"/>
                <w:lang w:val="et-EE"/>
              </w:rPr>
              <w:t>“</w:t>
            </w:r>
            <w:r w:rsidRPr="00217065">
              <w:rPr>
                <w:rFonts w:eastAsia="Times New Roman"/>
                <w:iCs/>
                <w:sz w:val="20"/>
                <w:lang w:val="et-EE"/>
              </w:rPr>
              <w:t xml:space="preserve">CCH - EUROOPA </w:t>
            </w:r>
            <w:r w:rsidR="005943F6" w:rsidRPr="00217065">
              <w:rPr>
                <w:rFonts w:eastAsia="Times New Roman"/>
                <w:iCs/>
                <w:sz w:val="20"/>
                <w:lang w:val="et-EE"/>
              </w:rPr>
              <w:t>ühine uurimisrühm</w:t>
            </w:r>
            <w:r w:rsidR="00944701" w:rsidRPr="00217065">
              <w:rPr>
                <w:rFonts w:eastAsia="Times New Roman"/>
                <w:iCs/>
                <w:sz w:val="20"/>
                <w:lang w:val="et-EE"/>
              </w:rPr>
              <w:t xml:space="preserve"> </w:t>
            </w:r>
            <w:r w:rsidRPr="00217065">
              <w:rPr>
                <w:rFonts w:eastAsia="Times New Roman"/>
                <w:iCs/>
                <w:sz w:val="20"/>
                <w:lang w:val="et-EE"/>
              </w:rPr>
              <w:t>Costa del Sol</w:t>
            </w:r>
            <w:r w:rsidR="002C4D19">
              <w:rPr>
                <w:rFonts w:eastAsia="Times New Roman"/>
                <w:iCs/>
                <w:sz w:val="20"/>
                <w:lang w:val="et-EE"/>
              </w:rPr>
              <w:t>’is</w:t>
            </w:r>
            <w:r w:rsidR="005943F6" w:rsidRPr="00217065">
              <w:rPr>
                <w:rFonts w:eastAsia="Times New Roman"/>
                <w:iCs/>
                <w:sz w:val="20"/>
                <w:lang w:val="et-EE"/>
              </w:rPr>
              <w:t>”</w:t>
            </w:r>
            <w:r w:rsidRPr="00217065">
              <w:rPr>
                <w:rFonts w:eastAsia="Times New Roman"/>
                <w:iCs/>
                <w:sz w:val="20"/>
                <w:lang w:val="et-EE"/>
              </w:rPr>
              <w:t xml:space="preserve">, mis on peamiselt seotud EMPACT </w:t>
            </w:r>
            <w:r w:rsidR="005943F6" w:rsidRPr="00217065">
              <w:rPr>
                <w:rFonts w:eastAsia="Times New Roman"/>
                <w:iCs/>
                <w:sz w:val="20"/>
                <w:lang w:val="et-EE"/>
              </w:rPr>
              <w:t>narkokuritgudega</w:t>
            </w:r>
            <w:r w:rsidRPr="00217065">
              <w:rPr>
                <w:rFonts w:eastAsia="Times New Roman"/>
                <w:iCs/>
                <w:sz w:val="20"/>
                <w:lang w:val="et-EE"/>
              </w:rPr>
              <w:t>, kuid ka EMPACT</w:t>
            </w:r>
            <w:r w:rsidR="00944701" w:rsidRPr="00217065">
              <w:rPr>
                <w:rFonts w:eastAsia="Times New Roman"/>
                <w:iCs/>
                <w:sz w:val="20"/>
                <w:lang w:val="et-EE"/>
              </w:rPr>
              <w:t xml:space="preserve">i </w:t>
            </w:r>
            <w:r w:rsidRPr="00217065">
              <w:rPr>
                <w:rFonts w:eastAsia="Times New Roman"/>
                <w:iCs/>
                <w:sz w:val="20"/>
                <w:lang w:val="et-EE"/>
              </w:rPr>
              <w:t>kõrge riskiga kriminaalvõrgustik</w:t>
            </w:r>
            <w:r w:rsidR="00944701" w:rsidRPr="00217065">
              <w:rPr>
                <w:rFonts w:eastAsia="Times New Roman"/>
                <w:iCs/>
                <w:sz w:val="20"/>
                <w:lang w:val="et-EE"/>
              </w:rPr>
              <w:t>ega</w:t>
            </w:r>
            <w:r w:rsidRPr="00217065">
              <w:rPr>
                <w:rFonts w:eastAsia="Times New Roman"/>
                <w:iCs/>
                <w:sz w:val="20"/>
                <w:lang w:val="et-EE"/>
              </w:rPr>
              <w:t xml:space="preserve">, mis hõlmab strateegilisi eesmärke nr 1, 2, 3, 4 ja 8. Projekti </w:t>
            </w:r>
            <w:r w:rsidR="005943F6" w:rsidRPr="00217065">
              <w:rPr>
                <w:rFonts w:eastAsia="Times New Roman"/>
                <w:iCs/>
                <w:sz w:val="20"/>
                <w:lang w:val="et-EE"/>
              </w:rPr>
              <w:t xml:space="preserve">partneriteks on </w:t>
            </w:r>
            <w:r w:rsidRPr="00217065">
              <w:rPr>
                <w:rFonts w:eastAsia="Times New Roman"/>
                <w:iCs/>
                <w:sz w:val="20"/>
                <w:lang w:val="et-EE"/>
              </w:rPr>
              <w:t>Hispaania, Bulgaaria, Eesti, Soome, Prantsusmaa, Holland, Leedu, Läti, Poola, Portugal, Rumeenia, Rootsi, Sloveenia, Taani, Islandi, Norra, Serbia, Suurbritannia, USA, Frontex</w:t>
            </w:r>
            <w:r w:rsidR="005943F6" w:rsidRPr="00217065">
              <w:rPr>
                <w:rFonts w:eastAsia="Times New Roman"/>
                <w:iCs/>
                <w:sz w:val="20"/>
                <w:lang w:val="et-EE"/>
              </w:rPr>
              <w:t xml:space="preserve"> </w:t>
            </w:r>
            <w:r w:rsidRPr="00217065">
              <w:rPr>
                <w:rFonts w:eastAsia="Times New Roman"/>
                <w:iCs/>
                <w:sz w:val="20"/>
                <w:lang w:val="et-EE"/>
              </w:rPr>
              <w:t xml:space="preserve">ja Europol. </w:t>
            </w:r>
            <w:r w:rsidR="005943F6" w:rsidRPr="00217065">
              <w:rPr>
                <w:rFonts w:eastAsia="Times New Roman"/>
                <w:iCs/>
                <w:sz w:val="20"/>
                <w:lang w:val="et-EE"/>
              </w:rPr>
              <w:t>Piloot</w:t>
            </w:r>
            <w:r w:rsidRPr="00217065">
              <w:rPr>
                <w:rFonts w:eastAsia="Times New Roman"/>
                <w:iCs/>
                <w:sz w:val="20"/>
                <w:lang w:val="et-EE"/>
              </w:rPr>
              <w:t xml:space="preserve">projekti eesmärk on luua Euroopa </w:t>
            </w:r>
            <w:r w:rsidR="005943F6" w:rsidRPr="00217065">
              <w:rPr>
                <w:rFonts w:eastAsia="Times New Roman"/>
                <w:iCs/>
                <w:sz w:val="20"/>
                <w:lang w:val="et-EE"/>
              </w:rPr>
              <w:t>uurimis</w:t>
            </w:r>
            <w:r w:rsidRPr="00217065">
              <w:rPr>
                <w:rFonts w:eastAsia="Times New Roman"/>
                <w:iCs/>
                <w:sz w:val="20"/>
                <w:lang w:val="et-EE"/>
              </w:rPr>
              <w:t xml:space="preserve">rühm Hispaania piirkonnas Costa del Sol, et töötada välja ja rakendada ühine uurimis- ja tegevusstrateegia peamiste kuritegelike ühenduste vastu, mis mõjutavad ELi liikmesriike kõnealusest piirkonnast. </w:t>
            </w:r>
            <w:r w:rsidR="00E21D1B" w:rsidRPr="00217065">
              <w:rPr>
                <w:rFonts w:eastAsia="Times New Roman"/>
                <w:iCs/>
                <w:sz w:val="20"/>
                <w:lang w:val="et-EE"/>
              </w:rPr>
              <w:t>Uurimisühma</w:t>
            </w:r>
            <w:r w:rsidRPr="00217065">
              <w:rPr>
                <w:rFonts w:eastAsia="Times New Roman"/>
                <w:iCs/>
                <w:sz w:val="20"/>
                <w:lang w:val="et-EE"/>
              </w:rPr>
              <w:t xml:space="preserve"> tegevus on suunatud eelkõige raskete </w:t>
            </w:r>
            <w:r w:rsidR="00E21D1B" w:rsidRPr="00217065">
              <w:rPr>
                <w:rFonts w:eastAsia="Times New Roman"/>
                <w:iCs/>
                <w:sz w:val="20"/>
                <w:lang w:val="et-EE"/>
              </w:rPr>
              <w:t>kuritegude</w:t>
            </w:r>
            <w:r w:rsidRPr="00217065">
              <w:rPr>
                <w:rFonts w:eastAsia="Times New Roman"/>
                <w:iCs/>
                <w:sz w:val="20"/>
                <w:lang w:val="et-EE"/>
              </w:rPr>
              <w:t xml:space="preserve"> ja nendega seotud organiseeritud kuritegelike võrgustike tuvastamisele, uurimisele ja </w:t>
            </w:r>
            <w:r w:rsidR="00E21D1B" w:rsidRPr="00217065">
              <w:rPr>
                <w:rFonts w:eastAsia="Times New Roman"/>
                <w:iCs/>
                <w:sz w:val="20"/>
                <w:lang w:val="et-EE"/>
              </w:rPr>
              <w:t>hävitamisele</w:t>
            </w:r>
            <w:r w:rsidRPr="00217065">
              <w:rPr>
                <w:rFonts w:eastAsia="Times New Roman"/>
                <w:iCs/>
                <w:sz w:val="20"/>
                <w:lang w:val="et-EE"/>
              </w:rPr>
              <w:t xml:space="preserve">. </w:t>
            </w:r>
            <w:r w:rsidR="00E21D1B" w:rsidRPr="00217065">
              <w:rPr>
                <w:rFonts w:eastAsia="Times New Roman"/>
                <w:iCs/>
                <w:sz w:val="20"/>
                <w:lang w:val="et-EE"/>
              </w:rPr>
              <w:t>Tegevused</w:t>
            </w:r>
            <w:r w:rsidRPr="00217065">
              <w:rPr>
                <w:rFonts w:eastAsia="Times New Roman"/>
                <w:iCs/>
                <w:sz w:val="20"/>
                <w:lang w:val="et-EE"/>
              </w:rPr>
              <w:t xml:space="preserve"> toimu</w:t>
            </w:r>
            <w:r w:rsidR="00E21D1B" w:rsidRPr="00217065">
              <w:rPr>
                <w:rFonts w:eastAsia="Times New Roman"/>
                <w:iCs/>
                <w:sz w:val="20"/>
                <w:lang w:val="et-EE"/>
              </w:rPr>
              <w:t>vad</w:t>
            </w:r>
            <w:r w:rsidRPr="00217065">
              <w:rPr>
                <w:rFonts w:eastAsia="Times New Roman"/>
                <w:iCs/>
                <w:sz w:val="20"/>
                <w:lang w:val="et-EE"/>
              </w:rPr>
              <w:t xml:space="preserve"> </w:t>
            </w:r>
            <w:r w:rsidR="00217065" w:rsidRPr="00217065">
              <w:rPr>
                <w:rFonts w:eastAsia="Times New Roman"/>
                <w:iCs/>
                <w:sz w:val="20"/>
                <w:lang w:val="et-EE"/>
              </w:rPr>
              <w:t>vastavalt</w:t>
            </w:r>
            <w:r w:rsidRPr="00217065">
              <w:rPr>
                <w:rFonts w:eastAsia="Times New Roman"/>
                <w:iCs/>
                <w:sz w:val="20"/>
                <w:lang w:val="et-EE"/>
              </w:rPr>
              <w:t xml:space="preserve"> ELi liikmesriikide ja Europoli poolt ühiselt välja töötatud töökorra</w:t>
            </w:r>
            <w:r w:rsidR="00217065" w:rsidRPr="00217065">
              <w:rPr>
                <w:rFonts w:eastAsia="Times New Roman"/>
                <w:iCs/>
                <w:sz w:val="20"/>
                <w:lang w:val="et-EE"/>
              </w:rPr>
              <w:t>le</w:t>
            </w:r>
            <w:r w:rsidRPr="00217065">
              <w:rPr>
                <w:rFonts w:eastAsia="Times New Roman"/>
                <w:iCs/>
                <w:sz w:val="20"/>
                <w:lang w:val="et-EE"/>
              </w:rPr>
              <w:t xml:space="preserve">. </w:t>
            </w:r>
          </w:p>
          <w:p w14:paraId="2EB5E4E7" w14:textId="02E4CD5D" w:rsidR="00712077" w:rsidRPr="00712077" w:rsidRDefault="00712077" w:rsidP="00712077">
            <w:pPr>
              <w:spacing w:before="240" w:after="240"/>
              <w:rPr>
                <w:rFonts w:eastAsia="Times New Roman"/>
                <w:iCs/>
                <w:noProof/>
                <w:sz w:val="20"/>
              </w:rPr>
            </w:pPr>
            <w:r w:rsidRPr="00712077">
              <w:rPr>
                <w:rFonts w:eastAsia="Times New Roman"/>
                <w:iCs/>
                <w:noProof/>
                <w:sz w:val="20"/>
              </w:rPr>
              <w:t>ISF/2022/SA/2.2/001 EMPACT 375</w:t>
            </w:r>
            <w:r w:rsidR="00702263">
              <w:rPr>
                <w:rFonts w:eastAsia="Times New Roman"/>
                <w:iCs/>
                <w:noProof/>
                <w:sz w:val="20"/>
              </w:rPr>
              <w:t xml:space="preserve"> </w:t>
            </w:r>
            <w:r w:rsidRPr="00712077">
              <w:rPr>
                <w:rFonts w:eastAsia="Times New Roman"/>
                <w:iCs/>
                <w:noProof/>
                <w:sz w:val="20"/>
              </w:rPr>
              <w:t xml:space="preserve">901,2 eurot - Eesti viib </w:t>
            </w:r>
            <w:r>
              <w:rPr>
                <w:rFonts w:eastAsia="Times New Roman"/>
                <w:iCs/>
                <w:noProof/>
                <w:sz w:val="20"/>
              </w:rPr>
              <w:t>ellu</w:t>
            </w:r>
            <w:r w:rsidRPr="00712077">
              <w:rPr>
                <w:rFonts w:eastAsia="Times New Roman"/>
                <w:iCs/>
                <w:noProof/>
                <w:sz w:val="20"/>
              </w:rPr>
              <w:t xml:space="preserve"> projekti "Aktsiisikuritegude vastu võitlemine Balti regioonis", mis on seotud EMPACT</w:t>
            </w:r>
            <w:r>
              <w:rPr>
                <w:rFonts w:eastAsia="Times New Roman"/>
                <w:iCs/>
                <w:noProof/>
                <w:sz w:val="20"/>
              </w:rPr>
              <w:t>i</w:t>
            </w:r>
            <w:r w:rsidRPr="00712077">
              <w:rPr>
                <w:rFonts w:eastAsia="Times New Roman"/>
                <w:iCs/>
                <w:noProof/>
                <w:sz w:val="20"/>
              </w:rPr>
              <w:t xml:space="preserve"> aktsiisipettustega ning hõlmab strateegilisi eesmärke nr 2</w:t>
            </w:r>
            <w:r w:rsidR="00784395">
              <w:rPr>
                <w:rFonts w:eastAsia="Times New Roman"/>
                <w:iCs/>
                <w:noProof/>
                <w:sz w:val="20"/>
              </w:rPr>
              <w:t xml:space="preserve">, </w:t>
            </w:r>
            <w:r w:rsidRPr="00712077">
              <w:rPr>
                <w:rFonts w:eastAsia="Times New Roman"/>
                <w:iCs/>
                <w:noProof/>
                <w:sz w:val="20"/>
              </w:rPr>
              <w:t>3, 4 ja 6. Projekti</w:t>
            </w:r>
            <w:r w:rsidR="00784395">
              <w:rPr>
                <w:rFonts w:eastAsia="Times New Roman"/>
                <w:iCs/>
                <w:noProof/>
                <w:sz w:val="20"/>
              </w:rPr>
              <w:t xml:space="preserve">s </w:t>
            </w:r>
            <w:r w:rsidRPr="00712077">
              <w:rPr>
                <w:rFonts w:eastAsia="Times New Roman"/>
                <w:iCs/>
                <w:noProof/>
                <w:sz w:val="20"/>
              </w:rPr>
              <w:t xml:space="preserve">osalevad Eesti, Leedu ja Läti. Projekti juhib </w:t>
            </w:r>
            <w:r w:rsidR="000D737B">
              <w:rPr>
                <w:rFonts w:eastAsia="Times New Roman"/>
                <w:iCs/>
                <w:noProof/>
                <w:sz w:val="20"/>
              </w:rPr>
              <w:t>Ee</w:t>
            </w:r>
            <w:r w:rsidR="00784395">
              <w:rPr>
                <w:rFonts w:eastAsia="Times New Roman"/>
                <w:iCs/>
                <w:noProof/>
                <w:sz w:val="20"/>
              </w:rPr>
              <w:t xml:space="preserve">sti </w:t>
            </w:r>
            <w:r w:rsidRPr="00712077">
              <w:rPr>
                <w:rFonts w:eastAsia="Times New Roman"/>
                <w:iCs/>
                <w:noProof/>
                <w:sz w:val="20"/>
              </w:rPr>
              <w:t>Maksu- ja Tolliamet</w:t>
            </w:r>
            <w:r w:rsidR="00784395">
              <w:rPr>
                <w:rFonts w:eastAsia="Times New Roman"/>
                <w:iCs/>
                <w:noProof/>
                <w:sz w:val="20"/>
              </w:rPr>
              <w:t xml:space="preserve">. Projekti </w:t>
            </w:r>
            <w:r w:rsidRPr="00712077">
              <w:rPr>
                <w:rFonts w:eastAsia="Times New Roman"/>
                <w:iCs/>
                <w:noProof/>
                <w:sz w:val="20"/>
              </w:rPr>
              <w:t>eesmärk on vähendada aktsiisikuritegevus</w:t>
            </w:r>
            <w:r w:rsidR="00784395">
              <w:rPr>
                <w:rFonts w:eastAsia="Times New Roman"/>
                <w:iCs/>
                <w:noProof/>
                <w:sz w:val="20"/>
              </w:rPr>
              <w:t>t</w:t>
            </w:r>
            <w:r w:rsidRPr="00712077">
              <w:rPr>
                <w:rFonts w:eastAsia="Times New Roman"/>
                <w:iCs/>
                <w:noProof/>
                <w:sz w:val="20"/>
              </w:rPr>
              <w:t xml:space="preserve"> ja aktsiisimaksude erinevust Balti regioonis ja ELis tervikuna, suurendades osalevate ametiasutuste tõhusust ja suutlikkust võitluses varimajandusega (ebaseaduslik tubakas, kütus, alkohol).</w:t>
            </w:r>
          </w:p>
        </w:tc>
      </w:tr>
      <w:tr w:rsidR="00A13F7C" w14:paraId="2FB2CD66" w14:textId="77777777" w:rsidTr="00A13F7C">
        <w:tc>
          <w:tcPr>
            <w:tcW w:w="1756" w:type="dxa"/>
          </w:tcPr>
          <w:p w14:paraId="190DE4F6" w14:textId="707BE692" w:rsidR="00A13F7C" w:rsidRPr="00A13F7C" w:rsidRDefault="00A13F7C" w:rsidP="00A334A7">
            <w:pPr>
              <w:spacing w:before="240" w:after="240"/>
              <w:rPr>
                <w:rFonts w:eastAsia="Times New Roman"/>
                <w:iCs/>
                <w:noProof/>
                <w:sz w:val="20"/>
              </w:rPr>
            </w:pPr>
            <w:r w:rsidRPr="00A13F7C">
              <w:rPr>
                <w:rFonts w:eastAsia="Times New Roman"/>
                <w:iCs/>
                <w:noProof/>
                <w:sz w:val="20"/>
              </w:rPr>
              <w:t>3.Kuritegevuse ennetamine ja sellega võitlemine</w:t>
            </w:r>
          </w:p>
        </w:tc>
        <w:tc>
          <w:tcPr>
            <w:tcW w:w="1596" w:type="dxa"/>
          </w:tcPr>
          <w:p w14:paraId="451577BA" w14:textId="166CE794" w:rsidR="00A13F7C" w:rsidRPr="00A13F7C" w:rsidRDefault="00A13F7C" w:rsidP="00A334A7">
            <w:pPr>
              <w:spacing w:before="240" w:after="240"/>
              <w:rPr>
                <w:rFonts w:eastAsia="Times New Roman"/>
                <w:iCs/>
                <w:noProof/>
                <w:sz w:val="20"/>
              </w:rPr>
            </w:pPr>
            <w:r w:rsidRPr="00A13F7C">
              <w:rPr>
                <w:rFonts w:eastAsia="Times New Roman"/>
                <w:iCs/>
                <w:noProof/>
                <w:sz w:val="20"/>
              </w:rPr>
              <w:t>Erimeede</w:t>
            </w:r>
          </w:p>
        </w:tc>
        <w:tc>
          <w:tcPr>
            <w:tcW w:w="1462" w:type="dxa"/>
          </w:tcPr>
          <w:p w14:paraId="639EE38C" w14:textId="6CE5FF0C" w:rsidR="00A13F7C" w:rsidRPr="00A13F7C" w:rsidRDefault="00A13F7C" w:rsidP="00A334A7">
            <w:pPr>
              <w:spacing w:before="240" w:after="240"/>
              <w:rPr>
                <w:rFonts w:eastAsia="Times New Roman"/>
                <w:iCs/>
                <w:noProof/>
                <w:sz w:val="20"/>
              </w:rPr>
            </w:pPr>
            <w:r>
              <w:rPr>
                <w:rFonts w:eastAsia="Times New Roman"/>
                <w:iCs/>
                <w:noProof/>
                <w:sz w:val="20"/>
              </w:rPr>
              <w:t>436 068,9</w:t>
            </w:r>
          </w:p>
        </w:tc>
        <w:tc>
          <w:tcPr>
            <w:tcW w:w="9613" w:type="dxa"/>
          </w:tcPr>
          <w:p w14:paraId="2B673067" w14:textId="2816835B" w:rsidR="00270343" w:rsidRPr="00270343" w:rsidRDefault="00270343" w:rsidP="00270343">
            <w:pPr>
              <w:spacing w:before="240" w:after="240"/>
              <w:rPr>
                <w:rFonts w:eastAsia="Times New Roman"/>
                <w:iCs/>
                <w:noProof/>
                <w:sz w:val="20"/>
              </w:rPr>
            </w:pPr>
            <w:r w:rsidRPr="00270343">
              <w:rPr>
                <w:rFonts w:eastAsia="Times New Roman"/>
                <w:iCs/>
                <w:noProof/>
                <w:sz w:val="20"/>
              </w:rPr>
              <w:t>ISF/2022/SA/3.3.1/002 THB 436</w:t>
            </w:r>
            <w:r w:rsidR="00702263">
              <w:rPr>
                <w:rFonts w:eastAsia="Times New Roman"/>
                <w:iCs/>
                <w:noProof/>
                <w:sz w:val="20"/>
              </w:rPr>
              <w:t xml:space="preserve"> </w:t>
            </w:r>
            <w:r w:rsidRPr="00270343">
              <w:rPr>
                <w:rFonts w:eastAsia="Times New Roman"/>
                <w:iCs/>
                <w:noProof/>
                <w:sz w:val="20"/>
              </w:rPr>
              <w:t xml:space="preserve">068,9 eurot </w:t>
            </w:r>
            <w:r>
              <w:rPr>
                <w:rFonts w:eastAsia="Times New Roman"/>
                <w:iCs/>
                <w:noProof/>
                <w:sz w:val="20"/>
              </w:rPr>
              <w:t>–</w:t>
            </w:r>
            <w:r w:rsidRPr="00270343">
              <w:rPr>
                <w:rFonts w:eastAsia="Times New Roman"/>
                <w:iCs/>
                <w:noProof/>
                <w:sz w:val="20"/>
              </w:rPr>
              <w:t xml:space="preserve"> </w:t>
            </w:r>
            <w:r>
              <w:rPr>
                <w:rFonts w:eastAsia="Times New Roman"/>
                <w:iCs/>
                <w:noProof/>
                <w:sz w:val="20"/>
              </w:rPr>
              <w:t xml:space="preserve">Euroopa Parlamendi ja nõukogi direktiivi </w:t>
            </w:r>
            <w:r w:rsidRPr="00270343">
              <w:rPr>
                <w:rFonts w:eastAsia="Times New Roman"/>
                <w:iCs/>
                <w:noProof/>
                <w:sz w:val="20"/>
              </w:rPr>
              <w:t>2011/36/EL</w:t>
            </w:r>
            <w:r>
              <w:rPr>
                <w:rFonts w:eastAsia="Times New Roman"/>
                <w:iCs/>
                <w:noProof/>
                <w:sz w:val="20"/>
              </w:rPr>
              <w:t>, milles käsitletakse i</w:t>
            </w:r>
            <w:r w:rsidRPr="00270343">
              <w:rPr>
                <w:rFonts w:eastAsia="Times New Roman"/>
                <w:iCs/>
                <w:noProof/>
                <w:sz w:val="20"/>
              </w:rPr>
              <w:t>nimkaubanduse tõkestamist ja sellevast</w:t>
            </w:r>
            <w:r>
              <w:rPr>
                <w:rFonts w:eastAsia="Times New Roman"/>
                <w:iCs/>
                <w:noProof/>
                <w:sz w:val="20"/>
              </w:rPr>
              <w:t xml:space="preserve">ast </w:t>
            </w:r>
            <w:r w:rsidRPr="00270343">
              <w:rPr>
                <w:rFonts w:eastAsia="Times New Roman"/>
                <w:iCs/>
                <w:noProof/>
                <w:sz w:val="20"/>
              </w:rPr>
              <w:t>võitl</w:t>
            </w:r>
            <w:r>
              <w:rPr>
                <w:rFonts w:eastAsia="Times New Roman"/>
                <w:iCs/>
                <w:noProof/>
                <w:sz w:val="20"/>
              </w:rPr>
              <w:t>u</w:t>
            </w:r>
            <w:r w:rsidRPr="00270343">
              <w:rPr>
                <w:rFonts w:eastAsia="Times New Roman"/>
                <w:iCs/>
                <w:noProof/>
                <w:sz w:val="20"/>
              </w:rPr>
              <w:t xml:space="preserve">st ning </w:t>
            </w:r>
            <w:r>
              <w:rPr>
                <w:rFonts w:eastAsia="Times New Roman"/>
                <w:iCs/>
                <w:noProof/>
                <w:sz w:val="20"/>
              </w:rPr>
              <w:t>inimkaubanduse o</w:t>
            </w:r>
            <w:r w:rsidRPr="00270343">
              <w:rPr>
                <w:rFonts w:eastAsia="Times New Roman"/>
                <w:iCs/>
                <w:noProof/>
                <w:sz w:val="20"/>
              </w:rPr>
              <w:t>hvrite kaitset</w:t>
            </w:r>
            <w:r>
              <w:rPr>
                <w:rFonts w:eastAsia="Times New Roman"/>
                <w:iCs/>
                <w:noProof/>
                <w:sz w:val="20"/>
              </w:rPr>
              <w:t xml:space="preserve"> </w:t>
            </w:r>
            <w:r w:rsidRPr="00270343">
              <w:rPr>
                <w:rFonts w:eastAsia="Times New Roman"/>
                <w:iCs/>
                <w:noProof/>
                <w:sz w:val="20"/>
              </w:rPr>
              <w:t xml:space="preserve">ja </w:t>
            </w:r>
            <w:r>
              <w:rPr>
                <w:rFonts w:eastAsia="Times New Roman"/>
                <w:iCs/>
                <w:noProof/>
                <w:sz w:val="20"/>
              </w:rPr>
              <w:t>I</w:t>
            </w:r>
            <w:r w:rsidRPr="00270343">
              <w:rPr>
                <w:rFonts w:eastAsia="Times New Roman"/>
                <w:iCs/>
                <w:noProof/>
                <w:sz w:val="20"/>
              </w:rPr>
              <w:t>nimkaubanduse vastu võitlemise ELi strateegia 2021-2025 rakendamise raames on käesoleva erimeetme eesmärk pakkuda abi ja tugiteenuseid inimkaubanduse ohvritele, kellel on ELi liikmesriigi kodakondsus või ke</w:t>
            </w:r>
            <w:r>
              <w:rPr>
                <w:rFonts w:eastAsia="Times New Roman"/>
                <w:iCs/>
                <w:noProof/>
                <w:sz w:val="20"/>
              </w:rPr>
              <w:t>l</w:t>
            </w:r>
            <w:r w:rsidRPr="00270343">
              <w:rPr>
                <w:rFonts w:eastAsia="Times New Roman"/>
                <w:iCs/>
                <w:noProof/>
                <w:sz w:val="20"/>
              </w:rPr>
              <w:t xml:space="preserve"> on pikaajali</w:t>
            </w:r>
            <w:r>
              <w:rPr>
                <w:rFonts w:eastAsia="Times New Roman"/>
                <w:iCs/>
                <w:noProof/>
                <w:sz w:val="20"/>
              </w:rPr>
              <w:t>ne</w:t>
            </w:r>
            <w:r w:rsidRPr="00270343">
              <w:rPr>
                <w:rFonts w:eastAsia="Times New Roman"/>
                <w:iCs/>
                <w:noProof/>
                <w:sz w:val="20"/>
              </w:rPr>
              <w:t xml:space="preserve"> ela</w:t>
            </w:r>
            <w:r>
              <w:rPr>
                <w:rFonts w:eastAsia="Times New Roman"/>
                <w:iCs/>
                <w:noProof/>
                <w:sz w:val="20"/>
              </w:rPr>
              <w:t>misluba</w:t>
            </w:r>
            <w:r w:rsidRPr="00270343">
              <w:rPr>
                <w:rFonts w:eastAsia="Times New Roman"/>
                <w:iCs/>
                <w:noProof/>
                <w:sz w:val="20"/>
              </w:rPr>
              <w:t xml:space="preserve"> ühes sisejulgeolekufondis osalevas ELi liikmesriigis.</w:t>
            </w:r>
          </w:p>
          <w:p w14:paraId="6FB28C07" w14:textId="1E96D82F" w:rsidR="00A13F7C" w:rsidRPr="00A13F7C" w:rsidRDefault="00270343" w:rsidP="00270343">
            <w:pPr>
              <w:spacing w:before="240" w:after="240"/>
              <w:rPr>
                <w:rFonts w:eastAsia="Times New Roman"/>
                <w:b/>
                <w:iCs/>
                <w:noProof/>
                <w:sz w:val="20"/>
              </w:rPr>
            </w:pPr>
            <w:r w:rsidRPr="00270343">
              <w:rPr>
                <w:rFonts w:eastAsia="Times New Roman"/>
                <w:iCs/>
                <w:noProof/>
                <w:sz w:val="20"/>
              </w:rPr>
              <w:lastRenderedPageBreak/>
              <w:t xml:space="preserve">Eesti viib läbi </w:t>
            </w:r>
            <w:r w:rsidR="00365CDE">
              <w:rPr>
                <w:rFonts w:eastAsia="Times New Roman"/>
                <w:iCs/>
                <w:noProof/>
                <w:sz w:val="20"/>
              </w:rPr>
              <w:t>riiklikku</w:t>
            </w:r>
            <w:r w:rsidRPr="00270343">
              <w:rPr>
                <w:rFonts w:eastAsia="Times New Roman"/>
                <w:iCs/>
                <w:noProof/>
                <w:sz w:val="20"/>
              </w:rPr>
              <w:t xml:space="preserve"> projekti </w:t>
            </w:r>
            <w:r w:rsidR="00365CDE">
              <w:rPr>
                <w:rFonts w:eastAsia="Times New Roman"/>
                <w:iCs/>
                <w:noProof/>
                <w:sz w:val="20"/>
              </w:rPr>
              <w:t>“</w:t>
            </w:r>
            <w:r w:rsidRPr="00270343">
              <w:rPr>
                <w:rFonts w:eastAsia="Times New Roman"/>
                <w:iCs/>
                <w:noProof/>
                <w:sz w:val="20"/>
              </w:rPr>
              <w:t xml:space="preserve">Koostöövõime arendamine </w:t>
            </w:r>
            <w:r w:rsidR="00365CDE">
              <w:rPr>
                <w:rFonts w:eastAsia="Times New Roman"/>
                <w:iCs/>
                <w:noProof/>
                <w:sz w:val="20"/>
              </w:rPr>
              <w:t xml:space="preserve">inimkaubanduse </w:t>
            </w:r>
            <w:r w:rsidRPr="00270343">
              <w:rPr>
                <w:rFonts w:eastAsia="Times New Roman"/>
                <w:iCs/>
                <w:noProof/>
                <w:sz w:val="20"/>
              </w:rPr>
              <w:t>ohvrite tuvastamiseks ja abistamiseks Eestis</w:t>
            </w:r>
            <w:r>
              <w:rPr>
                <w:rFonts w:eastAsia="Times New Roman"/>
                <w:iCs/>
                <w:noProof/>
                <w:sz w:val="20"/>
              </w:rPr>
              <w:t>”.</w:t>
            </w:r>
            <w:r w:rsidRPr="00270343">
              <w:rPr>
                <w:rFonts w:eastAsia="Times New Roman"/>
                <w:iCs/>
                <w:noProof/>
                <w:sz w:val="20"/>
              </w:rPr>
              <w:t xml:space="preserve"> Projekti eesmärk on parandada spetsialistide ja vabatahtlike pädevust haavatavate isikute ja võimalike inimkaubanduse ohvrite tuvastamisel.</w:t>
            </w:r>
          </w:p>
        </w:tc>
      </w:tr>
      <w:tr w:rsidR="00A13F7C" w14:paraId="53F76C6C" w14:textId="77777777" w:rsidTr="00A13F7C">
        <w:tc>
          <w:tcPr>
            <w:tcW w:w="1756" w:type="dxa"/>
          </w:tcPr>
          <w:p w14:paraId="437804A4" w14:textId="708EBDB6" w:rsidR="00A13F7C" w:rsidRPr="00A13F7C" w:rsidRDefault="00A13F7C" w:rsidP="00A334A7">
            <w:pPr>
              <w:spacing w:before="240" w:after="240"/>
              <w:rPr>
                <w:rFonts w:eastAsia="Times New Roman"/>
                <w:iCs/>
                <w:noProof/>
                <w:sz w:val="20"/>
              </w:rPr>
            </w:pPr>
            <w:r>
              <w:rPr>
                <w:rFonts w:eastAsia="Times New Roman"/>
                <w:iCs/>
                <w:noProof/>
                <w:sz w:val="20"/>
              </w:rPr>
              <w:lastRenderedPageBreak/>
              <w:t>Tehniline abi</w:t>
            </w:r>
          </w:p>
        </w:tc>
        <w:tc>
          <w:tcPr>
            <w:tcW w:w="1596" w:type="dxa"/>
          </w:tcPr>
          <w:p w14:paraId="6E56EDED" w14:textId="77777777" w:rsidR="00A13F7C" w:rsidRPr="00A13F7C" w:rsidRDefault="00A13F7C" w:rsidP="00A334A7">
            <w:pPr>
              <w:spacing w:before="240" w:after="240"/>
              <w:rPr>
                <w:rFonts w:eastAsia="Times New Roman"/>
                <w:iCs/>
                <w:noProof/>
                <w:sz w:val="20"/>
              </w:rPr>
            </w:pPr>
          </w:p>
        </w:tc>
        <w:tc>
          <w:tcPr>
            <w:tcW w:w="1462" w:type="dxa"/>
          </w:tcPr>
          <w:p w14:paraId="17F2A1F3" w14:textId="73421021" w:rsidR="00A13F7C" w:rsidRPr="00A13F7C" w:rsidRDefault="00A13F7C" w:rsidP="00A334A7">
            <w:pPr>
              <w:spacing w:before="240" w:after="240"/>
              <w:rPr>
                <w:rFonts w:eastAsia="Times New Roman"/>
                <w:iCs/>
                <w:noProof/>
                <w:sz w:val="20"/>
              </w:rPr>
            </w:pPr>
            <w:r>
              <w:rPr>
                <w:rFonts w:eastAsia="Times New Roman"/>
                <w:iCs/>
                <w:noProof/>
                <w:sz w:val="20"/>
              </w:rPr>
              <w:t>51 958,2</w:t>
            </w:r>
          </w:p>
        </w:tc>
        <w:tc>
          <w:tcPr>
            <w:tcW w:w="9613" w:type="dxa"/>
          </w:tcPr>
          <w:p w14:paraId="523B9CB3" w14:textId="77777777" w:rsidR="00A13F7C" w:rsidRPr="00A13F7C" w:rsidRDefault="00A13F7C" w:rsidP="00A334A7">
            <w:pPr>
              <w:spacing w:before="240" w:after="240"/>
              <w:rPr>
                <w:rFonts w:eastAsia="Times New Roman"/>
                <w:b/>
                <w:iCs/>
                <w:noProof/>
                <w:sz w:val="20"/>
              </w:rPr>
            </w:pPr>
          </w:p>
        </w:tc>
      </w:tr>
    </w:tbl>
    <w:p w14:paraId="69007100" w14:textId="77777777" w:rsidR="00F014B8" w:rsidRPr="00D83590" w:rsidRDefault="00F014B8" w:rsidP="00A334A7">
      <w:pPr>
        <w:spacing w:before="240" w:after="240"/>
        <w:rPr>
          <w:rFonts w:eastAsia="Times New Roman"/>
          <w:b/>
          <w:iCs/>
          <w:noProof/>
          <w:szCs w:val="24"/>
        </w:rPr>
      </w:pPr>
    </w:p>
    <w:sectPr w:rsidR="00F014B8" w:rsidRPr="00D83590" w:rsidSect="00F562E9">
      <w:pgSz w:w="16838" w:h="11906" w:orient="landscape" w:code="9"/>
      <w:pgMar w:top="1134" w:right="567" w:bottom="1134" w:left="56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F45F9E" w16cex:dateUtc="2025-07-16T11:36:00Z"/>
  <w16cex:commentExtensible w16cex:durableId="383FAA25" w16cex:dateUtc="2025-07-16T11:41:00Z"/>
  <w16cex:commentExtensible w16cex:durableId="3FAC6B27" w16cex:dateUtc="2025-07-16T11:46:00Z"/>
  <w16cex:commentExtensible w16cex:durableId="4D93AE88" w16cex:dateUtc="2025-07-16T11:52:00Z"/>
  <w16cex:commentExtensible w16cex:durableId="1D23BC38" w16cex:dateUtc="2025-07-16T12:08:00Z"/>
  <w16cex:commentExtensible w16cex:durableId="33DBA52C" w16cex:dateUtc="2025-07-16T12:30:00Z"/>
  <w16cex:commentExtensible w16cex:durableId="2AD96E81" w16cex:dateUtc="2025-07-16T12: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3A1BD" w14:textId="77777777" w:rsidR="00CC2C93" w:rsidRDefault="00CC2C93">
      <w:pPr>
        <w:spacing w:before="0" w:after="0"/>
      </w:pPr>
      <w:r>
        <w:separator/>
      </w:r>
    </w:p>
  </w:endnote>
  <w:endnote w:type="continuationSeparator" w:id="0">
    <w:p w14:paraId="037575E6" w14:textId="77777777" w:rsidR="00CC2C93" w:rsidRDefault="00CC2C9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font>
  <w:font w:name="TimesNewRoman">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22238" w14:textId="77777777" w:rsidR="00CC2C93" w:rsidRDefault="00CC2C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9517282"/>
      <w:docPartObj>
        <w:docPartGallery w:val="Page Numbers (Bottom of Page)"/>
        <w:docPartUnique/>
      </w:docPartObj>
    </w:sdtPr>
    <w:sdtEndPr>
      <w:rPr>
        <w:noProof/>
      </w:rPr>
    </w:sdtEndPr>
    <w:sdtContent>
      <w:p w14:paraId="236E492B" w14:textId="74D79F48" w:rsidR="00CC2C93" w:rsidRDefault="00CC2C93">
        <w:pPr>
          <w:pStyle w:val="Footer"/>
          <w:jc w:val="center"/>
        </w:pPr>
        <w:r>
          <w:fldChar w:fldCharType="begin"/>
        </w:r>
        <w:r>
          <w:instrText xml:space="preserve"> PAGE   \* MERGEFORMAT </w:instrText>
        </w:r>
        <w:r>
          <w:fldChar w:fldCharType="separate"/>
        </w:r>
        <w:r>
          <w:rPr>
            <w:noProof/>
          </w:rPr>
          <w:t>26</w:t>
        </w:r>
        <w:r>
          <w:rPr>
            <w:noProof/>
          </w:rPr>
          <w:fldChar w:fldCharType="end"/>
        </w:r>
      </w:p>
    </w:sdtContent>
  </w:sdt>
  <w:p w14:paraId="58F9AA65" w14:textId="77777777" w:rsidR="00CC2C93" w:rsidRDefault="00CC2C93">
    <w:pPr>
      <w:pStyle w:val="Footer"/>
      <w:pBdr>
        <w:top w:val="single" w:sz="4" w:space="1" w:color="808080"/>
      </w:pBdr>
      <w:jc w:val="right"/>
      <w:rPr>
        <w:rStyle w:val="PageNumb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557409"/>
      <w:docPartObj>
        <w:docPartGallery w:val="Page Numbers (Bottom of Page)"/>
        <w:docPartUnique/>
      </w:docPartObj>
    </w:sdtPr>
    <w:sdtEndPr>
      <w:rPr>
        <w:noProof/>
      </w:rPr>
    </w:sdtEndPr>
    <w:sdtContent>
      <w:p w14:paraId="79BE7974" w14:textId="066609DD" w:rsidR="00CC2C93" w:rsidRDefault="00CC2C9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1B463FAB" w14:textId="77777777" w:rsidR="00CC2C93" w:rsidRDefault="00CC2C9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4929E" w14:textId="77777777" w:rsidR="00CC2C93" w:rsidRDefault="00CC2C9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730514"/>
      <w:docPartObj>
        <w:docPartGallery w:val="Page Numbers (Bottom of Page)"/>
        <w:docPartUnique/>
      </w:docPartObj>
    </w:sdtPr>
    <w:sdtEndPr>
      <w:rPr>
        <w:noProof/>
      </w:rPr>
    </w:sdtEndPr>
    <w:sdtContent>
      <w:p w14:paraId="00FF15D9" w14:textId="4C2009E0" w:rsidR="00CC2C93" w:rsidRDefault="00CC2C93">
        <w:pPr>
          <w:pStyle w:val="Footer"/>
          <w:jc w:val="center"/>
        </w:pPr>
        <w:r>
          <w:fldChar w:fldCharType="begin"/>
        </w:r>
        <w:r>
          <w:instrText xml:space="preserve"> PAGE   \* MERGEFORMAT </w:instrText>
        </w:r>
        <w:r>
          <w:fldChar w:fldCharType="separate"/>
        </w:r>
        <w:r>
          <w:rPr>
            <w:noProof/>
          </w:rPr>
          <w:t>46</w:t>
        </w:r>
        <w:r>
          <w:rPr>
            <w:noProof/>
          </w:rPr>
          <w:fldChar w:fldCharType="end"/>
        </w:r>
      </w:p>
    </w:sdtContent>
  </w:sdt>
  <w:p w14:paraId="54F5D0D7" w14:textId="77777777" w:rsidR="00CC2C93" w:rsidRDefault="00CC2C93">
    <w:pPr>
      <w:pStyle w:val="Footer"/>
      <w:rPr>
        <w:rFonts w:ascii="Arial" w:hAnsi="Arial" w:cs="Arial"/>
        <w:b/>
        <w:sz w:val="4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1222779"/>
      <w:docPartObj>
        <w:docPartGallery w:val="Page Numbers (Bottom of Page)"/>
        <w:docPartUnique/>
      </w:docPartObj>
    </w:sdtPr>
    <w:sdtEndPr>
      <w:rPr>
        <w:noProof/>
      </w:rPr>
    </w:sdtEndPr>
    <w:sdtContent>
      <w:p w14:paraId="1BF299A4" w14:textId="77777777" w:rsidR="00CC2C93" w:rsidRDefault="00CC2C93">
        <w:pPr>
          <w:pStyle w:val="Footer"/>
          <w:jc w:val="center"/>
        </w:pPr>
        <w:r>
          <w:fldChar w:fldCharType="begin"/>
        </w:r>
        <w:r>
          <w:instrText xml:space="preserve"> PAGE   \* MERGEFORMAT </w:instrText>
        </w:r>
        <w:r>
          <w:fldChar w:fldCharType="separate"/>
        </w:r>
        <w:r>
          <w:rPr>
            <w:noProof/>
          </w:rPr>
          <w:t>160</w:t>
        </w:r>
        <w:r>
          <w:rPr>
            <w:noProof/>
          </w:rPr>
          <w:fldChar w:fldCharType="end"/>
        </w:r>
      </w:p>
    </w:sdtContent>
  </w:sdt>
  <w:p w14:paraId="44FCF7A1" w14:textId="77777777" w:rsidR="00CC2C93" w:rsidRDefault="00CC2C93">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91993" w14:textId="77777777" w:rsidR="00CC2C93" w:rsidRDefault="00CC2C93">
      <w:pPr>
        <w:spacing w:before="0" w:after="0"/>
      </w:pPr>
      <w:r>
        <w:separator/>
      </w:r>
    </w:p>
  </w:footnote>
  <w:footnote w:type="continuationSeparator" w:id="0">
    <w:p w14:paraId="7BAD0A3A" w14:textId="77777777" w:rsidR="00CC2C93" w:rsidRDefault="00CC2C93">
      <w:pPr>
        <w:spacing w:before="0" w:after="0"/>
      </w:pPr>
      <w:r>
        <w:continuationSeparator/>
      </w:r>
    </w:p>
  </w:footnote>
  <w:footnote w:id="1">
    <w:p w14:paraId="2427ECC1" w14:textId="31E59A67" w:rsidR="00CC2C93" w:rsidRPr="002529A2" w:rsidRDefault="00CC2C93">
      <w:pPr>
        <w:pStyle w:val="FootnoteText"/>
        <w:rPr>
          <w:lang w:val="et-EE"/>
        </w:rPr>
      </w:pPr>
      <w:r>
        <w:rPr>
          <w:rStyle w:val="FootnoteReference"/>
        </w:rPr>
        <w:footnoteRef/>
      </w:r>
      <w:r>
        <w:t xml:space="preserve"> Kõikide programmitöö perioodil tehtavate ümberpaigutamiste kumulatiivsed summad.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B1074" w14:textId="77777777" w:rsidR="00CC2C93" w:rsidRDefault="00CC2C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D513F" w14:textId="6A192EC8" w:rsidR="00CC2C93" w:rsidRDefault="00CC2C93">
    <w:pPr>
      <w:pStyle w:val="Footer"/>
      <w:pBdr>
        <w:bottom w:val="single" w:sz="4" w:space="1" w:color="7B6F46"/>
      </w:pBdr>
      <w:tabs>
        <w:tab w:val="right" w:pos="8820"/>
      </w:tabs>
      <w:ind w:right="3027"/>
      <w:jc w:val="center"/>
    </w:pPr>
  </w:p>
  <w:p w14:paraId="75A60754" w14:textId="7D741A12" w:rsidR="00CC2C93" w:rsidRDefault="00CC2C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03711" w14:textId="739FE726" w:rsidR="00CC2C93" w:rsidRPr="00AC7535" w:rsidRDefault="00CC2C93" w:rsidP="00AC75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E9A01" w14:textId="77777777" w:rsidR="00CC2C93" w:rsidRDefault="00CC2C9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64A81" w14:textId="77777777" w:rsidR="00CC2C93" w:rsidRDefault="00CC2C9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7CCB9" w14:textId="77777777" w:rsidR="00CC2C93" w:rsidRDefault="00CC2C93">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4AE4230"/>
    <w:multiLevelType w:val="hybridMultilevel"/>
    <w:tmpl w:val="E334CD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97E6818"/>
    <w:multiLevelType w:val="hybridMultilevel"/>
    <w:tmpl w:val="A028B7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3FB0E43"/>
    <w:multiLevelType w:val="hybridMultilevel"/>
    <w:tmpl w:val="F1A04376"/>
    <w:lvl w:ilvl="0" w:tplc="0425000F">
      <w:start w:val="1"/>
      <w:numFmt w:val="decimal"/>
      <w:lvlText w:val="%1."/>
      <w:lvlJc w:val="left"/>
      <w:pPr>
        <w:ind w:left="363" w:hanging="360"/>
      </w:pPr>
      <w:rPr>
        <w:rFonts w:cs="Times New Roman"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12"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E432D4"/>
    <w:multiLevelType w:val="hybridMultilevel"/>
    <w:tmpl w:val="B1F212DE"/>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39E7193D"/>
    <w:multiLevelType w:val="hybridMultilevel"/>
    <w:tmpl w:val="C35AEC22"/>
    <w:lvl w:ilvl="0" w:tplc="D988C26E">
      <w:start w:val="5"/>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D2D73EC"/>
    <w:multiLevelType w:val="hybridMultilevel"/>
    <w:tmpl w:val="228CC534"/>
    <w:lvl w:ilvl="0" w:tplc="C2EEE094">
      <w:start w:val="2019"/>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E514238"/>
    <w:multiLevelType w:val="hybridMultilevel"/>
    <w:tmpl w:val="BCF48AA4"/>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4FD2D5D"/>
    <w:multiLevelType w:val="multilevel"/>
    <w:tmpl w:val="E866118A"/>
    <w:lvl w:ilvl="0">
      <w:start w:val="1"/>
      <w:numFmt w:val="decimal"/>
      <w:lvlText w:val="%1."/>
      <w:lvlJc w:val="left"/>
      <w:pPr>
        <w:ind w:left="720" w:hanging="360"/>
      </w:pPr>
      <w:rPr>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280428"/>
    <w:multiLevelType w:val="hybridMultilevel"/>
    <w:tmpl w:val="0046D8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C715D06"/>
    <w:multiLevelType w:val="hybridMultilevel"/>
    <w:tmpl w:val="E7682930"/>
    <w:lvl w:ilvl="0" w:tplc="77568CF8">
      <w:start w:val="1"/>
      <w:numFmt w:val="decimal"/>
      <w:lvlText w:val="%1."/>
      <w:lvlJc w:val="left"/>
      <w:pPr>
        <w:ind w:left="385" w:hanging="360"/>
      </w:pPr>
      <w:rPr>
        <w:rFonts w:hint="default"/>
        <w:sz w:val="20"/>
        <w:szCs w:val="20"/>
      </w:rPr>
    </w:lvl>
    <w:lvl w:ilvl="1" w:tplc="04250019" w:tentative="1">
      <w:start w:val="1"/>
      <w:numFmt w:val="lowerLetter"/>
      <w:lvlText w:val="%2."/>
      <w:lvlJc w:val="left"/>
      <w:pPr>
        <w:ind w:left="1105" w:hanging="360"/>
      </w:pPr>
    </w:lvl>
    <w:lvl w:ilvl="2" w:tplc="0425001B" w:tentative="1">
      <w:start w:val="1"/>
      <w:numFmt w:val="lowerRoman"/>
      <w:lvlText w:val="%3."/>
      <w:lvlJc w:val="right"/>
      <w:pPr>
        <w:ind w:left="1825" w:hanging="180"/>
      </w:pPr>
    </w:lvl>
    <w:lvl w:ilvl="3" w:tplc="0425000F" w:tentative="1">
      <w:start w:val="1"/>
      <w:numFmt w:val="decimal"/>
      <w:lvlText w:val="%4."/>
      <w:lvlJc w:val="left"/>
      <w:pPr>
        <w:ind w:left="2545" w:hanging="360"/>
      </w:pPr>
    </w:lvl>
    <w:lvl w:ilvl="4" w:tplc="04250019" w:tentative="1">
      <w:start w:val="1"/>
      <w:numFmt w:val="lowerLetter"/>
      <w:lvlText w:val="%5."/>
      <w:lvlJc w:val="left"/>
      <w:pPr>
        <w:ind w:left="3265" w:hanging="360"/>
      </w:pPr>
    </w:lvl>
    <w:lvl w:ilvl="5" w:tplc="0425001B" w:tentative="1">
      <w:start w:val="1"/>
      <w:numFmt w:val="lowerRoman"/>
      <w:lvlText w:val="%6."/>
      <w:lvlJc w:val="right"/>
      <w:pPr>
        <w:ind w:left="3985" w:hanging="180"/>
      </w:pPr>
    </w:lvl>
    <w:lvl w:ilvl="6" w:tplc="0425000F" w:tentative="1">
      <w:start w:val="1"/>
      <w:numFmt w:val="decimal"/>
      <w:lvlText w:val="%7."/>
      <w:lvlJc w:val="left"/>
      <w:pPr>
        <w:ind w:left="4705" w:hanging="360"/>
      </w:pPr>
    </w:lvl>
    <w:lvl w:ilvl="7" w:tplc="04250019" w:tentative="1">
      <w:start w:val="1"/>
      <w:numFmt w:val="lowerLetter"/>
      <w:lvlText w:val="%8."/>
      <w:lvlJc w:val="left"/>
      <w:pPr>
        <w:ind w:left="5425" w:hanging="360"/>
      </w:pPr>
    </w:lvl>
    <w:lvl w:ilvl="8" w:tplc="0425001B" w:tentative="1">
      <w:start w:val="1"/>
      <w:numFmt w:val="lowerRoman"/>
      <w:lvlText w:val="%9."/>
      <w:lvlJc w:val="right"/>
      <w:pPr>
        <w:ind w:left="6145" w:hanging="180"/>
      </w:pPr>
    </w:lvl>
  </w:abstractNum>
  <w:abstractNum w:abstractNumId="4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5"/>
  </w:num>
  <w:num w:numId="2">
    <w:abstractNumId w:val="3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3"/>
  </w:num>
  <w:num w:numId="7">
    <w:abstractNumId w:val="2"/>
  </w:num>
  <w:num w:numId="8">
    <w:abstractNumId w:val="1"/>
  </w:num>
  <w:num w:numId="9">
    <w:abstractNumId w:val="0"/>
  </w:num>
  <w:num w:numId="10">
    <w:abstractNumId w:val="33"/>
  </w:num>
  <w:num w:numId="11">
    <w:abstractNumId w:val="35"/>
  </w:num>
  <w:num w:numId="12">
    <w:abstractNumId w:val="34"/>
  </w:num>
  <w:num w:numId="13">
    <w:abstractNumId w:val="37"/>
  </w:num>
  <w:num w:numId="14">
    <w:abstractNumId w:val="12"/>
  </w:num>
  <w:num w:numId="15">
    <w:abstractNumId w:val="19"/>
  </w:num>
  <w:num w:numId="16">
    <w:abstractNumId w:val="23"/>
  </w:num>
  <w:num w:numId="17">
    <w:abstractNumId w:val="21"/>
  </w:num>
  <w:num w:numId="18">
    <w:abstractNumId w:val="7"/>
  </w:num>
  <w:num w:numId="19">
    <w:abstractNumId w:val="24"/>
  </w:num>
  <w:num w:numId="20">
    <w:abstractNumId w:val="9"/>
  </w:num>
  <w:num w:numId="21">
    <w:abstractNumId w:val="22"/>
    <w:lvlOverride w:ilvl="0">
      <w:startOverride w:val="1"/>
    </w:lvlOverride>
  </w:num>
  <w:num w:numId="22">
    <w:abstractNumId w:val="32"/>
    <w:lvlOverride w:ilvl="0">
      <w:startOverride w:val="1"/>
    </w:lvlOverride>
  </w:num>
  <w:num w:numId="23">
    <w:abstractNumId w:val="18"/>
  </w:num>
  <w:num w:numId="24">
    <w:abstractNumId w:val="36"/>
  </w:num>
  <w:num w:numId="25">
    <w:abstractNumId w:val="15"/>
  </w:num>
  <w:num w:numId="26">
    <w:abstractNumId w:val="20"/>
  </w:num>
  <w:num w:numId="27">
    <w:abstractNumId w:val="30"/>
  </w:num>
  <w:num w:numId="28">
    <w:abstractNumId w:val="31"/>
  </w:num>
  <w:num w:numId="29">
    <w:abstractNumId w:val="14"/>
  </w:num>
  <w:num w:numId="30">
    <w:abstractNumId w:val="29"/>
  </w:num>
  <w:num w:numId="31">
    <w:abstractNumId w:val="41"/>
  </w:num>
  <w:num w:numId="32">
    <w:abstractNumId w:val="28"/>
  </w:num>
  <w:num w:numId="33">
    <w:abstractNumId w:val="17"/>
  </w:num>
  <w:num w:numId="34">
    <w:abstractNumId w:val="26"/>
  </w:num>
  <w:num w:numId="35">
    <w:abstractNumId w:val="8"/>
  </w:num>
  <w:num w:numId="36">
    <w:abstractNumId w:val="11"/>
  </w:num>
  <w:num w:numId="37">
    <w:abstractNumId w:val="40"/>
  </w:num>
  <w:num w:numId="38">
    <w:abstractNumId w:val="13"/>
  </w:num>
  <w:num w:numId="39">
    <w:abstractNumId w:val="39"/>
  </w:num>
  <w:num w:numId="40">
    <w:abstractNumId w:val="16"/>
  </w:num>
  <w:num w:numId="41">
    <w:abstractNumId w:val="6"/>
  </w:num>
  <w:num w:numId="42">
    <w:abstractNumId w:val="27"/>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Ülle Leht">
    <w15:presenceInfo w15:providerId="None" w15:userId="Ülle Leht"/>
  </w15:person>
  <w15:person w15:author="Heli Simson">
    <w15:presenceInfo w15:providerId="None" w15:userId="Heli Sim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hideSpellingErrors/>
  <w:hideGrammaticalErrors/>
  <w:proofState w:grammar="clean"/>
  <w:trackRevisions/>
  <w:defaultTabStop w:val="720"/>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uncil" w:val="true"/>
    <w:docVar w:name="CoverPageOnWordDoc" w:val="true"/>
    <w:docVar w:name="DocStatus" w:val="Green"/>
    <w:docVar w:name="DocuWriteMetaData" w:val="&lt;metadataset docuwriteversion=&quot;4.1.21&quot; technicalblockguid=&quot;5155112584545611675&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5&quot; text=&quot;PROPOSAL&quot; /&gt;_x000d__x000a_    &lt;/basicdatatype&gt;_x000d__x000a_  &lt;/metadata&gt;_x000d__x000a_  &lt;metadata key=&quot;md_HeadingText&quot;&gt;_x000d__x000a_    &lt;headingtext text=&quot;PROPOSAL&quot;&gt;_x000d__x000a_      &lt;formattedtext&gt;_x000d__x000a_        &lt;xaml text=&quot;PROPOSAL&quot;&gt;&amp;lt;FlowDocument xmlns=&quot;http://schemas.microsoft.com/winfx/2006/xaml/presentation&quot;&amp;gt;&amp;lt;Paragraph&amp;gt;PROPOSAL&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8-05-30&lt;/text&gt;_x000d__x000a_  &lt;/metadata&gt;_x000d__x000a_  &lt;metadata key=&quot;md_Prefix&quot;&gt;_x000d__x000a_    &lt;text&gt;&lt;/text&gt;_x000d__x000a_  &lt;/metadata&gt;_x000d__x000a_  &lt;metadata key=&quot;md_DocumentNumber&quot;&gt;_x000d__x000a_    &lt;text&gt;9511&lt;/text&gt;_x000d__x000a_  &lt;/metadata&gt;_x000d__x000a_  &lt;metadata key=&quot;md_YearDocumentNumber&quot;&gt;_x000d__x000a_    &lt;text&gt;2018&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2&lt;/text&gt;_x000d__x000a_      &lt;text&gt;REGIO 30&lt;/text&gt;_x000d__x000a_      &lt;text&gt;FC 23&lt;/text&gt;_x000d__x000a_      &lt;text&gt;SOC 326&lt;/text&gt;_x000d__x000a_      &lt;text&gt;PECHE 185&lt;/text&gt;_x000d__x000a_      &lt;text&gt;CADREFIN 49&lt;/text&gt;_x000d__x000a_      &lt;text&gt;JAI 529&lt;/text&gt;_x000d__x000a_      &lt;text&gt;SAN 172&lt;/text&gt;_x000d__x000a_      &lt;text&gt;CODEC 8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01&quot; text=&quot;Secretary-General of the European Commission, signed by Mr Jordi AYET PUIGARNAU, Director&quot; /&gt;_x000d__x000a_    &lt;/basicdatatype&gt;_x000d__x000a_  &lt;/metadata&gt;_x000d__x000a_  &lt;metadata key=&quot;md_Recipient&quot;&gt;_x000d__x000a_    &lt;basicdatatype&gt;_x000d__x000a_      &lt;recipient key=&quot;re_02&quot; text=&quot;Mr Jeppe TRANHOLM-MIKKELSEN, Secretary-General of the Council of the European Union&quot; /&gt;_x000d__x000a_    &lt;/basicdatatype&gt;_x000d__x000a_  &lt;/metadata&gt;_x000d__x000a_  &lt;metadata key=&quot;md_DateOfReceipt&quot;&gt;_x000d__x000a_    &lt;text&gt;2018-05-30&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18) 375 final - ANNEXES 1-22&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quot;&gt;_x000d__x000a_    &lt;xaml text=&quo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quot;&gt;&amp;lt;FlowDocument FontFamily=&quot;Arial Unicode MS&quot; FontSize=&quot;12&quot; PagePadding=&quot;5,0,5,0&quot; AllowDrop=&quot;False&quot; xmlns=&quot;http://schemas.microsoft.com/winfx/2006/xaml/presentation&quot;&amp;gt;&amp;lt;Paragraph&amp;gt;ANNEXES to the Proposal for a REGULATION OF THE EUROPEAN PARLIAMENT AND OF THE COUNCIL 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amp;lt;/Paragraph&amp;gt;&amp;lt;/FlowDocument&amp;gt;&lt;/xaml&gt;_x000d__x000a_  &lt;/metadata&gt;_x000d__x000a_  &lt;metadata key=&quot;md_SubjectFootnote&quot; /&gt;_x000d__x000a_  &lt;metadata key=&quot;md_DG&quot;&gt;_x000d__x000a_    &lt;text&gt;DGG 2B&lt;/text&gt;_x000d__x000a_  &lt;/metadata&gt;_x000d__x000a_  &lt;metadata key=&quot;md_Initials&quot;&gt;_x000d__x000a_    &lt;text&gt;AFG/cs&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8&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18&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EN&lt;/text&gt;_x000d__x000a_  &lt;/metadata&gt;_x000d__x000a_  &lt;metadata key=&quot;md_SourceDocType&quot;&gt;_x000d__x000a_    &lt;text&gt;ANNEXES_x000d__x000a_&lt;/text&gt;_x000d__x000a_  &lt;/metadata&gt;_x000d__x000a_  &lt;metadata key=&quot;md_SourceDocTitle&quot;&gt;_x000d__x000a_    &lt;text&gt;to the _x000d__x000a_Proposal for a_x000d__x000a__x000d__x000a_REGULATION OF THE EUROPEAN PARLIAMENT AND OF THE COUNCIL _x000d__x000a_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d__x000a_&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Caveat&quot;&gt;_x000d__x000a_    &lt;text&gt;&lt;/text&gt;_x000d__x000a_  &lt;/metadata&gt;_x000d__x000a_&lt;/metadataset&gt;"/>
    <w:docVar w:name="LW_ACCOMPAGNANT.CP" w:val="to the "/>
    <w:docVar w:name="LW_ANNEX_NBR_FIRST" w:val="1"/>
    <w:docVar w:name="LW_ANNEX_NBR_LAST" w:val="22"/>
    <w:docVar w:name="LW_ANNEX_UNIQUE" w:val="0"/>
    <w:docVar w:name="LW_CORRIGENDUM" w:val="&lt;UNUSED&gt;"/>
    <w:docVar w:name="LW_COVERPAGE_EXISTS" w:val="True"/>
    <w:docVar w:name="LW_COVERPAGE_GUID" w:val="A47C7940-19E9-40CA-B50B-A87867F15F2E"/>
    <w:docVar w:name="LW_COVERPAGE_TYPE" w:val="1"/>
    <w:docVar w:name="LW_CROSSREFERENCE" w:val="&lt;UNUSED&gt;"/>
    <w:docVar w:name="LW_DocType" w:val="NORMAL"/>
    <w:docVar w:name="LW_EMISSION" w:val="29.5.2018"/>
    <w:docVar w:name="LW_EMISSION_ISODATE" w:val="2018-05-29"/>
    <w:docVar w:name="LW_EMISSION_LOCATION" w:val="BRX"/>
    <w:docVar w:name="LW_EMISSION_PREFIX" w:val="Brussels,"/>
    <w:docVar w:name="LW_EMISSION_SUFFIX" w:val="&lt;EMPTY&gt;"/>
    <w:docVar w:name="LW_ID_DOCTYPE_NONLW" w:val="CP-036"/>
    <w:docVar w:name="LW_LANGUE" w:val="EN"/>
    <w:docVar w:name="LW_LEVEL_OF_SENSITIVITY" w:val="Standard treatment"/>
    <w:docVar w:name="LW_NOM.INST" w:val="EUROPEAN COMMISSION"/>
    <w:docVar w:name="LW_NOM.INST_JOINTDOC" w:val="&lt;EMPTY&gt;"/>
    <w:docVar w:name="LW_OBJETACTEPRINCIPAL.CP" w:val="laying down common provisions on the European Regional Development Fund, the European Social Fund Plus, the Cohesion Fund, and the European Maritime and Fisheries Fund and financial rules for those and for the Asylum and Migration Fund, the Internal Security Fund and the Border Management and Visa Instrument_x000b_"/>
    <w:docVar w:name="LW_PART_NBR" w:val="&lt;UNUSED&gt;"/>
    <w:docVar w:name="LW_PART_NBR_TOTAL" w:val="&lt;UNUSED&gt;"/>
    <w:docVar w:name="LW_REF.INST.NEW" w:val="COM"/>
    <w:docVar w:name="LW_REF.INST.NEW_ADOPTED" w:val="final"/>
    <w:docVar w:name="LW_REF.INST.NEW_TEXT" w:val="(2018) 375"/>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lt;UNUSED&gt;"/>
    <w:docVar w:name="LW_TYPE.DOC.CP" w:val="ANNEXES_x000b_"/>
    <w:docVar w:name="LW_TYPEACTEPRINCIPAL.CP" w:val="Proposal for a_x000b__x000b_REGULATION OF THE EUROPEAN PARLIAMENT AND OF THE COUNCIL"/>
  </w:docVars>
  <w:rsids>
    <w:rsidRoot w:val="004144EB"/>
    <w:rsid w:val="000016A9"/>
    <w:rsid w:val="00001A1A"/>
    <w:rsid w:val="00002DF8"/>
    <w:rsid w:val="000039DA"/>
    <w:rsid w:val="00003BCD"/>
    <w:rsid w:val="000057D2"/>
    <w:rsid w:val="0001176B"/>
    <w:rsid w:val="000118E6"/>
    <w:rsid w:val="00012235"/>
    <w:rsid w:val="00012CC2"/>
    <w:rsid w:val="00013C48"/>
    <w:rsid w:val="00015780"/>
    <w:rsid w:val="00015B99"/>
    <w:rsid w:val="00015DAF"/>
    <w:rsid w:val="000176E8"/>
    <w:rsid w:val="0001788A"/>
    <w:rsid w:val="000178EB"/>
    <w:rsid w:val="00021519"/>
    <w:rsid w:val="00021F88"/>
    <w:rsid w:val="00023551"/>
    <w:rsid w:val="00026D19"/>
    <w:rsid w:val="00030BF6"/>
    <w:rsid w:val="0003131B"/>
    <w:rsid w:val="0003222F"/>
    <w:rsid w:val="0003345B"/>
    <w:rsid w:val="00034664"/>
    <w:rsid w:val="000354AE"/>
    <w:rsid w:val="00035A2F"/>
    <w:rsid w:val="0003674A"/>
    <w:rsid w:val="00036CD2"/>
    <w:rsid w:val="0003743B"/>
    <w:rsid w:val="0004037D"/>
    <w:rsid w:val="000414C2"/>
    <w:rsid w:val="00041534"/>
    <w:rsid w:val="000417AF"/>
    <w:rsid w:val="000423E8"/>
    <w:rsid w:val="00043434"/>
    <w:rsid w:val="000442E5"/>
    <w:rsid w:val="00044B8F"/>
    <w:rsid w:val="00044FEA"/>
    <w:rsid w:val="00047592"/>
    <w:rsid w:val="00047D84"/>
    <w:rsid w:val="00050C44"/>
    <w:rsid w:val="000511B1"/>
    <w:rsid w:val="0005173B"/>
    <w:rsid w:val="000526DF"/>
    <w:rsid w:val="00052CD8"/>
    <w:rsid w:val="0006142F"/>
    <w:rsid w:val="000617A6"/>
    <w:rsid w:val="0006218F"/>
    <w:rsid w:val="0006357A"/>
    <w:rsid w:val="000652D9"/>
    <w:rsid w:val="00065395"/>
    <w:rsid w:val="00065408"/>
    <w:rsid w:val="00066C11"/>
    <w:rsid w:val="000670D0"/>
    <w:rsid w:val="00071435"/>
    <w:rsid w:val="000718A3"/>
    <w:rsid w:val="00075B30"/>
    <w:rsid w:val="000803B2"/>
    <w:rsid w:val="000834A5"/>
    <w:rsid w:val="00084283"/>
    <w:rsid w:val="000843A9"/>
    <w:rsid w:val="000864FA"/>
    <w:rsid w:val="00087786"/>
    <w:rsid w:val="00090278"/>
    <w:rsid w:val="00095361"/>
    <w:rsid w:val="00097B3C"/>
    <w:rsid w:val="000A1E16"/>
    <w:rsid w:val="000A1E9A"/>
    <w:rsid w:val="000A1FA5"/>
    <w:rsid w:val="000A28CD"/>
    <w:rsid w:val="000A3767"/>
    <w:rsid w:val="000A3782"/>
    <w:rsid w:val="000A3AC3"/>
    <w:rsid w:val="000A3D03"/>
    <w:rsid w:val="000A4D75"/>
    <w:rsid w:val="000A7182"/>
    <w:rsid w:val="000A753F"/>
    <w:rsid w:val="000B0A3A"/>
    <w:rsid w:val="000B13B3"/>
    <w:rsid w:val="000B2062"/>
    <w:rsid w:val="000B3651"/>
    <w:rsid w:val="000B3C3C"/>
    <w:rsid w:val="000B3E1C"/>
    <w:rsid w:val="000B559B"/>
    <w:rsid w:val="000B671F"/>
    <w:rsid w:val="000C145F"/>
    <w:rsid w:val="000C4907"/>
    <w:rsid w:val="000C571B"/>
    <w:rsid w:val="000D0E0A"/>
    <w:rsid w:val="000D6D7D"/>
    <w:rsid w:val="000D737B"/>
    <w:rsid w:val="000E2DA4"/>
    <w:rsid w:val="000E3863"/>
    <w:rsid w:val="000E3A44"/>
    <w:rsid w:val="000E3A72"/>
    <w:rsid w:val="000E3C44"/>
    <w:rsid w:val="000E5857"/>
    <w:rsid w:val="000E6EF4"/>
    <w:rsid w:val="000E72CA"/>
    <w:rsid w:val="000F3889"/>
    <w:rsid w:val="000F5B33"/>
    <w:rsid w:val="000F7B20"/>
    <w:rsid w:val="00101DEE"/>
    <w:rsid w:val="00102CB1"/>
    <w:rsid w:val="0010419A"/>
    <w:rsid w:val="001076C0"/>
    <w:rsid w:val="00107797"/>
    <w:rsid w:val="00107C16"/>
    <w:rsid w:val="001122BC"/>
    <w:rsid w:val="00112DA2"/>
    <w:rsid w:val="0011454C"/>
    <w:rsid w:val="0011526D"/>
    <w:rsid w:val="00115AE2"/>
    <w:rsid w:val="00121453"/>
    <w:rsid w:val="00121775"/>
    <w:rsid w:val="00123862"/>
    <w:rsid w:val="00123AFA"/>
    <w:rsid w:val="00124FF9"/>
    <w:rsid w:val="001258A6"/>
    <w:rsid w:val="00131DF7"/>
    <w:rsid w:val="00133B6F"/>
    <w:rsid w:val="001345C6"/>
    <w:rsid w:val="00137D9B"/>
    <w:rsid w:val="00140039"/>
    <w:rsid w:val="00141067"/>
    <w:rsid w:val="00141263"/>
    <w:rsid w:val="001438B5"/>
    <w:rsid w:val="00146B01"/>
    <w:rsid w:val="001472B5"/>
    <w:rsid w:val="00147C86"/>
    <w:rsid w:val="001514F6"/>
    <w:rsid w:val="001528A2"/>
    <w:rsid w:val="0015773D"/>
    <w:rsid w:val="0016057C"/>
    <w:rsid w:val="00160A4A"/>
    <w:rsid w:val="00163187"/>
    <w:rsid w:val="0016354A"/>
    <w:rsid w:val="001638EB"/>
    <w:rsid w:val="00163C61"/>
    <w:rsid w:val="0016434D"/>
    <w:rsid w:val="00165433"/>
    <w:rsid w:val="001667A7"/>
    <w:rsid w:val="00167A04"/>
    <w:rsid w:val="00167A2F"/>
    <w:rsid w:val="00167D03"/>
    <w:rsid w:val="001718E9"/>
    <w:rsid w:val="001758A8"/>
    <w:rsid w:val="00176844"/>
    <w:rsid w:val="0017724E"/>
    <w:rsid w:val="0017734B"/>
    <w:rsid w:val="00180ACC"/>
    <w:rsid w:val="00180F9F"/>
    <w:rsid w:val="001834F4"/>
    <w:rsid w:val="001913F9"/>
    <w:rsid w:val="00191875"/>
    <w:rsid w:val="00192E0D"/>
    <w:rsid w:val="0019345C"/>
    <w:rsid w:val="00194DAF"/>
    <w:rsid w:val="00194DC8"/>
    <w:rsid w:val="001951BE"/>
    <w:rsid w:val="001A05BC"/>
    <w:rsid w:val="001A1F05"/>
    <w:rsid w:val="001A4D2F"/>
    <w:rsid w:val="001A5DAC"/>
    <w:rsid w:val="001A6194"/>
    <w:rsid w:val="001A7176"/>
    <w:rsid w:val="001A7870"/>
    <w:rsid w:val="001B2997"/>
    <w:rsid w:val="001B3D15"/>
    <w:rsid w:val="001B45C5"/>
    <w:rsid w:val="001B54D4"/>
    <w:rsid w:val="001B761F"/>
    <w:rsid w:val="001C0C56"/>
    <w:rsid w:val="001C3CD0"/>
    <w:rsid w:val="001C52B2"/>
    <w:rsid w:val="001C7E2F"/>
    <w:rsid w:val="001D3627"/>
    <w:rsid w:val="001D4A22"/>
    <w:rsid w:val="001D5B26"/>
    <w:rsid w:val="001E1AC0"/>
    <w:rsid w:val="001E1B96"/>
    <w:rsid w:val="001E3CA9"/>
    <w:rsid w:val="001E48BA"/>
    <w:rsid w:val="001E48C7"/>
    <w:rsid w:val="001E4CC1"/>
    <w:rsid w:val="001E5882"/>
    <w:rsid w:val="001E6309"/>
    <w:rsid w:val="001E6EA7"/>
    <w:rsid w:val="001F159C"/>
    <w:rsid w:val="001F22E2"/>
    <w:rsid w:val="001F4FFE"/>
    <w:rsid w:val="001F5A09"/>
    <w:rsid w:val="001F67FD"/>
    <w:rsid w:val="001F7635"/>
    <w:rsid w:val="00200E67"/>
    <w:rsid w:val="002026D6"/>
    <w:rsid w:val="0020522F"/>
    <w:rsid w:val="00206309"/>
    <w:rsid w:val="00206665"/>
    <w:rsid w:val="00206B2F"/>
    <w:rsid w:val="002076F5"/>
    <w:rsid w:val="00211046"/>
    <w:rsid w:val="00212281"/>
    <w:rsid w:val="00212ACC"/>
    <w:rsid w:val="00214FD0"/>
    <w:rsid w:val="00215F0B"/>
    <w:rsid w:val="00217065"/>
    <w:rsid w:val="00221757"/>
    <w:rsid w:val="00222BFD"/>
    <w:rsid w:val="0022440E"/>
    <w:rsid w:val="0022474D"/>
    <w:rsid w:val="00224B27"/>
    <w:rsid w:val="00225168"/>
    <w:rsid w:val="00225E61"/>
    <w:rsid w:val="002266A4"/>
    <w:rsid w:val="00227F3E"/>
    <w:rsid w:val="00232303"/>
    <w:rsid w:val="002330B9"/>
    <w:rsid w:val="00233977"/>
    <w:rsid w:val="002369F6"/>
    <w:rsid w:val="00236F9E"/>
    <w:rsid w:val="0024037F"/>
    <w:rsid w:val="00241523"/>
    <w:rsid w:val="00241E74"/>
    <w:rsid w:val="00242A59"/>
    <w:rsid w:val="00244BCD"/>
    <w:rsid w:val="00245E83"/>
    <w:rsid w:val="00246A55"/>
    <w:rsid w:val="0024770E"/>
    <w:rsid w:val="00250998"/>
    <w:rsid w:val="00250AB3"/>
    <w:rsid w:val="002511DB"/>
    <w:rsid w:val="002521D1"/>
    <w:rsid w:val="002529A2"/>
    <w:rsid w:val="002629FA"/>
    <w:rsid w:val="00266FC4"/>
    <w:rsid w:val="00270343"/>
    <w:rsid w:val="00270B80"/>
    <w:rsid w:val="002710D3"/>
    <w:rsid w:val="002721CD"/>
    <w:rsid w:val="00275335"/>
    <w:rsid w:val="002776F2"/>
    <w:rsid w:val="00280633"/>
    <w:rsid w:val="00283D6C"/>
    <w:rsid w:val="002845AB"/>
    <w:rsid w:val="00285388"/>
    <w:rsid w:val="00285625"/>
    <w:rsid w:val="0028565A"/>
    <w:rsid w:val="0028584D"/>
    <w:rsid w:val="00287E75"/>
    <w:rsid w:val="00291931"/>
    <w:rsid w:val="002923AA"/>
    <w:rsid w:val="00292BB8"/>
    <w:rsid w:val="00293B4B"/>
    <w:rsid w:val="00294655"/>
    <w:rsid w:val="00294A9B"/>
    <w:rsid w:val="0029516B"/>
    <w:rsid w:val="002954CB"/>
    <w:rsid w:val="00295F82"/>
    <w:rsid w:val="002968C6"/>
    <w:rsid w:val="002979E7"/>
    <w:rsid w:val="002A28B5"/>
    <w:rsid w:val="002A40EE"/>
    <w:rsid w:val="002A7883"/>
    <w:rsid w:val="002B225B"/>
    <w:rsid w:val="002B2FE2"/>
    <w:rsid w:val="002B32BA"/>
    <w:rsid w:val="002B5890"/>
    <w:rsid w:val="002B70D9"/>
    <w:rsid w:val="002C1B55"/>
    <w:rsid w:val="002C25E3"/>
    <w:rsid w:val="002C2C68"/>
    <w:rsid w:val="002C372C"/>
    <w:rsid w:val="002C3EB6"/>
    <w:rsid w:val="002C467E"/>
    <w:rsid w:val="002C4D19"/>
    <w:rsid w:val="002C597F"/>
    <w:rsid w:val="002C5BDD"/>
    <w:rsid w:val="002C7701"/>
    <w:rsid w:val="002C7F34"/>
    <w:rsid w:val="002D0231"/>
    <w:rsid w:val="002D05F0"/>
    <w:rsid w:val="002D094D"/>
    <w:rsid w:val="002D1586"/>
    <w:rsid w:val="002D3438"/>
    <w:rsid w:val="002D5189"/>
    <w:rsid w:val="002D68AC"/>
    <w:rsid w:val="002E0BD1"/>
    <w:rsid w:val="002E0EB8"/>
    <w:rsid w:val="002E110F"/>
    <w:rsid w:val="002E1920"/>
    <w:rsid w:val="002E4FB9"/>
    <w:rsid w:val="002E5460"/>
    <w:rsid w:val="002E5B29"/>
    <w:rsid w:val="002E5CA7"/>
    <w:rsid w:val="002F17E3"/>
    <w:rsid w:val="002F2C2B"/>
    <w:rsid w:val="002F3B73"/>
    <w:rsid w:val="002F4404"/>
    <w:rsid w:val="00301442"/>
    <w:rsid w:val="00301C06"/>
    <w:rsid w:val="00302895"/>
    <w:rsid w:val="003035A8"/>
    <w:rsid w:val="003048A3"/>
    <w:rsid w:val="003048C1"/>
    <w:rsid w:val="00305047"/>
    <w:rsid w:val="003074B4"/>
    <w:rsid w:val="0031057F"/>
    <w:rsid w:val="00310A0D"/>
    <w:rsid w:val="003134DE"/>
    <w:rsid w:val="00316982"/>
    <w:rsid w:val="00316D86"/>
    <w:rsid w:val="003229D7"/>
    <w:rsid w:val="00322D14"/>
    <w:rsid w:val="00323C47"/>
    <w:rsid w:val="00324F7C"/>
    <w:rsid w:val="0032633E"/>
    <w:rsid w:val="00327C22"/>
    <w:rsid w:val="0033094E"/>
    <w:rsid w:val="00331C22"/>
    <w:rsid w:val="00333189"/>
    <w:rsid w:val="0033362E"/>
    <w:rsid w:val="00333CF8"/>
    <w:rsid w:val="00334F97"/>
    <w:rsid w:val="0033577F"/>
    <w:rsid w:val="0033630C"/>
    <w:rsid w:val="00336C31"/>
    <w:rsid w:val="00337276"/>
    <w:rsid w:val="00337DE8"/>
    <w:rsid w:val="00342C1B"/>
    <w:rsid w:val="00350FAE"/>
    <w:rsid w:val="00353C04"/>
    <w:rsid w:val="00356861"/>
    <w:rsid w:val="003570C9"/>
    <w:rsid w:val="0035746F"/>
    <w:rsid w:val="003637F8"/>
    <w:rsid w:val="00364B20"/>
    <w:rsid w:val="00364F3E"/>
    <w:rsid w:val="00365233"/>
    <w:rsid w:val="00365CDE"/>
    <w:rsid w:val="00367308"/>
    <w:rsid w:val="00367675"/>
    <w:rsid w:val="00367E70"/>
    <w:rsid w:val="003701AF"/>
    <w:rsid w:val="00372E10"/>
    <w:rsid w:val="003737C2"/>
    <w:rsid w:val="00373F2E"/>
    <w:rsid w:val="003740C8"/>
    <w:rsid w:val="003744BC"/>
    <w:rsid w:val="00376A36"/>
    <w:rsid w:val="0038025B"/>
    <w:rsid w:val="00380A85"/>
    <w:rsid w:val="00382B70"/>
    <w:rsid w:val="0038377D"/>
    <w:rsid w:val="00383945"/>
    <w:rsid w:val="00383964"/>
    <w:rsid w:val="00383BE7"/>
    <w:rsid w:val="00385700"/>
    <w:rsid w:val="00386819"/>
    <w:rsid w:val="00386A3D"/>
    <w:rsid w:val="00390C8B"/>
    <w:rsid w:val="00391710"/>
    <w:rsid w:val="00391AA2"/>
    <w:rsid w:val="003925CF"/>
    <w:rsid w:val="003937F1"/>
    <w:rsid w:val="00395E2A"/>
    <w:rsid w:val="00396120"/>
    <w:rsid w:val="00396840"/>
    <w:rsid w:val="00396A86"/>
    <w:rsid w:val="003A1F92"/>
    <w:rsid w:val="003A44CE"/>
    <w:rsid w:val="003A4A81"/>
    <w:rsid w:val="003A5348"/>
    <w:rsid w:val="003A5A45"/>
    <w:rsid w:val="003A696E"/>
    <w:rsid w:val="003B1029"/>
    <w:rsid w:val="003B200B"/>
    <w:rsid w:val="003B4E84"/>
    <w:rsid w:val="003B696F"/>
    <w:rsid w:val="003B740D"/>
    <w:rsid w:val="003C0FB9"/>
    <w:rsid w:val="003C1561"/>
    <w:rsid w:val="003C172F"/>
    <w:rsid w:val="003C1793"/>
    <w:rsid w:val="003C2BB6"/>
    <w:rsid w:val="003C40E1"/>
    <w:rsid w:val="003C4215"/>
    <w:rsid w:val="003C4CF0"/>
    <w:rsid w:val="003C6F43"/>
    <w:rsid w:val="003C715F"/>
    <w:rsid w:val="003C7913"/>
    <w:rsid w:val="003D1A45"/>
    <w:rsid w:val="003D2115"/>
    <w:rsid w:val="003D4CDE"/>
    <w:rsid w:val="003D5F73"/>
    <w:rsid w:val="003D744C"/>
    <w:rsid w:val="003D74A4"/>
    <w:rsid w:val="003E0AD0"/>
    <w:rsid w:val="003E0DFC"/>
    <w:rsid w:val="003E1A91"/>
    <w:rsid w:val="003E21FB"/>
    <w:rsid w:val="003E647B"/>
    <w:rsid w:val="003E689B"/>
    <w:rsid w:val="003E7435"/>
    <w:rsid w:val="003E77C1"/>
    <w:rsid w:val="003F04FF"/>
    <w:rsid w:val="003F4C78"/>
    <w:rsid w:val="003F6314"/>
    <w:rsid w:val="003F667C"/>
    <w:rsid w:val="003F69E0"/>
    <w:rsid w:val="003F7758"/>
    <w:rsid w:val="003F7CB4"/>
    <w:rsid w:val="00401509"/>
    <w:rsid w:val="00401AA8"/>
    <w:rsid w:val="00402859"/>
    <w:rsid w:val="004044ED"/>
    <w:rsid w:val="0040676F"/>
    <w:rsid w:val="00406E38"/>
    <w:rsid w:val="004079E5"/>
    <w:rsid w:val="00407D95"/>
    <w:rsid w:val="00410C30"/>
    <w:rsid w:val="00411870"/>
    <w:rsid w:val="00412520"/>
    <w:rsid w:val="0041393B"/>
    <w:rsid w:val="004144EB"/>
    <w:rsid w:val="004153DC"/>
    <w:rsid w:val="00415D6B"/>
    <w:rsid w:val="004200AC"/>
    <w:rsid w:val="004202CD"/>
    <w:rsid w:val="004214C1"/>
    <w:rsid w:val="00422A0A"/>
    <w:rsid w:val="004238C7"/>
    <w:rsid w:val="00424E75"/>
    <w:rsid w:val="004262D7"/>
    <w:rsid w:val="00430896"/>
    <w:rsid w:val="00431ADD"/>
    <w:rsid w:val="00432277"/>
    <w:rsid w:val="004336DB"/>
    <w:rsid w:val="00433DBF"/>
    <w:rsid w:val="0043432A"/>
    <w:rsid w:val="00435183"/>
    <w:rsid w:val="0043799F"/>
    <w:rsid w:val="00440193"/>
    <w:rsid w:val="004405E5"/>
    <w:rsid w:val="004419C0"/>
    <w:rsid w:val="00443110"/>
    <w:rsid w:val="004458FD"/>
    <w:rsid w:val="004465AD"/>
    <w:rsid w:val="00451E91"/>
    <w:rsid w:val="00455DD8"/>
    <w:rsid w:val="00455F6D"/>
    <w:rsid w:val="004561E6"/>
    <w:rsid w:val="0045656B"/>
    <w:rsid w:val="0045763C"/>
    <w:rsid w:val="00463621"/>
    <w:rsid w:val="00464644"/>
    <w:rsid w:val="00464C46"/>
    <w:rsid w:val="00466055"/>
    <w:rsid w:val="00466107"/>
    <w:rsid w:val="00466198"/>
    <w:rsid w:val="00466E07"/>
    <w:rsid w:val="00472A4C"/>
    <w:rsid w:val="00473023"/>
    <w:rsid w:val="0047452D"/>
    <w:rsid w:val="00476AA0"/>
    <w:rsid w:val="00481116"/>
    <w:rsid w:val="004817E9"/>
    <w:rsid w:val="00484D2D"/>
    <w:rsid w:val="00485D3C"/>
    <w:rsid w:val="004879EC"/>
    <w:rsid w:val="00487FD7"/>
    <w:rsid w:val="004913BF"/>
    <w:rsid w:val="004924D6"/>
    <w:rsid w:val="004935D0"/>
    <w:rsid w:val="004943CB"/>
    <w:rsid w:val="00495C6F"/>
    <w:rsid w:val="00495CD5"/>
    <w:rsid w:val="00497A03"/>
    <w:rsid w:val="00497C4C"/>
    <w:rsid w:val="004A0E49"/>
    <w:rsid w:val="004A39F3"/>
    <w:rsid w:val="004A4458"/>
    <w:rsid w:val="004A6BE9"/>
    <w:rsid w:val="004A79AD"/>
    <w:rsid w:val="004B0784"/>
    <w:rsid w:val="004B07E9"/>
    <w:rsid w:val="004B3AA4"/>
    <w:rsid w:val="004C2EF4"/>
    <w:rsid w:val="004C351C"/>
    <w:rsid w:val="004C3B71"/>
    <w:rsid w:val="004C41D4"/>
    <w:rsid w:val="004C46EB"/>
    <w:rsid w:val="004C5136"/>
    <w:rsid w:val="004C570A"/>
    <w:rsid w:val="004C6590"/>
    <w:rsid w:val="004C7CDC"/>
    <w:rsid w:val="004D14FF"/>
    <w:rsid w:val="004D28B6"/>
    <w:rsid w:val="004D3E37"/>
    <w:rsid w:val="004D4133"/>
    <w:rsid w:val="004D439F"/>
    <w:rsid w:val="004D4C45"/>
    <w:rsid w:val="004D526D"/>
    <w:rsid w:val="004D68EB"/>
    <w:rsid w:val="004D7009"/>
    <w:rsid w:val="004E1430"/>
    <w:rsid w:val="004E213B"/>
    <w:rsid w:val="004E596C"/>
    <w:rsid w:val="004E602B"/>
    <w:rsid w:val="004E6B45"/>
    <w:rsid w:val="004E7310"/>
    <w:rsid w:val="004E76D3"/>
    <w:rsid w:val="004F0EC8"/>
    <w:rsid w:val="004F276F"/>
    <w:rsid w:val="004F29CA"/>
    <w:rsid w:val="004F59BC"/>
    <w:rsid w:val="004F5E02"/>
    <w:rsid w:val="004F5E2E"/>
    <w:rsid w:val="004F70E7"/>
    <w:rsid w:val="004F76F9"/>
    <w:rsid w:val="004F7FA1"/>
    <w:rsid w:val="0050026F"/>
    <w:rsid w:val="00500DBF"/>
    <w:rsid w:val="00501C72"/>
    <w:rsid w:val="0050255F"/>
    <w:rsid w:val="00505880"/>
    <w:rsid w:val="00507FCE"/>
    <w:rsid w:val="00511B8B"/>
    <w:rsid w:val="00514281"/>
    <w:rsid w:val="0051578B"/>
    <w:rsid w:val="00516143"/>
    <w:rsid w:val="00516B61"/>
    <w:rsid w:val="005177DC"/>
    <w:rsid w:val="005220EC"/>
    <w:rsid w:val="0052413F"/>
    <w:rsid w:val="005254BA"/>
    <w:rsid w:val="00527CF3"/>
    <w:rsid w:val="00531DA0"/>
    <w:rsid w:val="00532A24"/>
    <w:rsid w:val="005336C9"/>
    <w:rsid w:val="00533E9E"/>
    <w:rsid w:val="00533F45"/>
    <w:rsid w:val="00535163"/>
    <w:rsid w:val="005356A1"/>
    <w:rsid w:val="00536E5B"/>
    <w:rsid w:val="00537982"/>
    <w:rsid w:val="00540868"/>
    <w:rsid w:val="00540EDB"/>
    <w:rsid w:val="00541662"/>
    <w:rsid w:val="00541C7C"/>
    <w:rsid w:val="00544189"/>
    <w:rsid w:val="00544791"/>
    <w:rsid w:val="005459EA"/>
    <w:rsid w:val="005508CF"/>
    <w:rsid w:val="00551AFE"/>
    <w:rsid w:val="0055297E"/>
    <w:rsid w:val="00552D71"/>
    <w:rsid w:val="005535F2"/>
    <w:rsid w:val="0055369F"/>
    <w:rsid w:val="00553852"/>
    <w:rsid w:val="00553B89"/>
    <w:rsid w:val="00553CB6"/>
    <w:rsid w:val="00554023"/>
    <w:rsid w:val="00554537"/>
    <w:rsid w:val="005547A2"/>
    <w:rsid w:val="005556E8"/>
    <w:rsid w:val="00555BDC"/>
    <w:rsid w:val="00555D2D"/>
    <w:rsid w:val="00562BD6"/>
    <w:rsid w:val="00563D80"/>
    <w:rsid w:val="00571D62"/>
    <w:rsid w:val="00572BD7"/>
    <w:rsid w:val="00574BD7"/>
    <w:rsid w:val="005757BD"/>
    <w:rsid w:val="0057599D"/>
    <w:rsid w:val="00576840"/>
    <w:rsid w:val="00576CCC"/>
    <w:rsid w:val="00577FFC"/>
    <w:rsid w:val="005824C3"/>
    <w:rsid w:val="00582ECE"/>
    <w:rsid w:val="00583E7F"/>
    <w:rsid w:val="00585231"/>
    <w:rsid w:val="0058566C"/>
    <w:rsid w:val="005856E2"/>
    <w:rsid w:val="00586BA5"/>
    <w:rsid w:val="00587A2E"/>
    <w:rsid w:val="00587BED"/>
    <w:rsid w:val="00587F0E"/>
    <w:rsid w:val="00590EBD"/>
    <w:rsid w:val="00591810"/>
    <w:rsid w:val="00591EE4"/>
    <w:rsid w:val="005943F6"/>
    <w:rsid w:val="00595503"/>
    <w:rsid w:val="00597B6C"/>
    <w:rsid w:val="005A2CA6"/>
    <w:rsid w:val="005A32E7"/>
    <w:rsid w:val="005A38B9"/>
    <w:rsid w:val="005A3B6F"/>
    <w:rsid w:val="005A4489"/>
    <w:rsid w:val="005A4D85"/>
    <w:rsid w:val="005A4F1B"/>
    <w:rsid w:val="005A6D23"/>
    <w:rsid w:val="005A7635"/>
    <w:rsid w:val="005A7C2F"/>
    <w:rsid w:val="005B070C"/>
    <w:rsid w:val="005B0DAC"/>
    <w:rsid w:val="005B1167"/>
    <w:rsid w:val="005B1472"/>
    <w:rsid w:val="005B31AD"/>
    <w:rsid w:val="005B3E60"/>
    <w:rsid w:val="005B6C7E"/>
    <w:rsid w:val="005B7EEE"/>
    <w:rsid w:val="005C040C"/>
    <w:rsid w:val="005C0FEA"/>
    <w:rsid w:val="005C6ADF"/>
    <w:rsid w:val="005D1D18"/>
    <w:rsid w:val="005D1DCA"/>
    <w:rsid w:val="005D4942"/>
    <w:rsid w:val="005D60A6"/>
    <w:rsid w:val="005D76BE"/>
    <w:rsid w:val="005D7D4A"/>
    <w:rsid w:val="005E0064"/>
    <w:rsid w:val="005E0A86"/>
    <w:rsid w:val="005E1698"/>
    <w:rsid w:val="005E1912"/>
    <w:rsid w:val="005E2964"/>
    <w:rsid w:val="005E3F71"/>
    <w:rsid w:val="005E3F75"/>
    <w:rsid w:val="005E4059"/>
    <w:rsid w:val="005E4BBB"/>
    <w:rsid w:val="005E6BCD"/>
    <w:rsid w:val="005E7CD6"/>
    <w:rsid w:val="005F16D0"/>
    <w:rsid w:val="005F1791"/>
    <w:rsid w:val="005F2979"/>
    <w:rsid w:val="005F3AC2"/>
    <w:rsid w:val="006000D3"/>
    <w:rsid w:val="00600CDF"/>
    <w:rsid w:val="00601AD4"/>
    <w:rsid w:val="00601FA1"/>
    <w:rsid w:val="006024A2"/>
    <w:rsid w:val="00603814"/>
    <w:rsid w:val="00604B17"/>
    <w:rsid w:val="006060C2"/>
    <w:rsid w:val="00606552"/>
    <w:rsid w:val="006067CB"/>
    <w:rsid w:val="006068C6"/>
    <w:rsid w:val="006076B7"/>
    <w:rsid w:val="00611B39"/>
    <w:rsid w:val="00613DE5"/>
    <w:rsid w:val="0061644E"/>
    <w:rsid w:val="00617491"/>
    <w:rsid w:val="00617A87"/>
    <w:rsid w:val="006202ED"/>
    <w:rsid w:val="006250EE"/>
    <w:rsid w:val="006252A9"/>
    <w:rsid w:val="00626841"/>
    <w:rsid w:val="006307AB"/>
    <w:rsid w:val="00634E53"/>
    <w:rsid w:val="00637C57"/>
    <w:rsid w:val="006411A2"/>
    <w:rsid w:val="00641A06"/>
    <w:rsid w:val="00642BD4"/>
    <w:rsid w:val="00643D02"/>
    <w:rsid w:val="00644028"/>
    <w:rsid w:val="00645EF1"/>
    <w:rsid w:val="006479FC"/>
    <w:rsid w:val="00651011"/>
    <w:rsid w:val="00651EF0"/>
    <w:rsid w:val="00652189"/>
    <w:rsid w:val="00654455"/>
    <w:rsid w:val="00655B02"/>
    <w:rsid w:val="0065622C"/>
    <w:rsid w:val="00656D4C"/>
    <w:rsid w:val="00657434"/>
    <w:rsid w:val="00660B0B"/>
    <w:rsid w:val="00664F87"/>
    <w:rsid w:val="00665217"/>
    <w:rsid w:val="0066567E"/>
    <w:rsid w:val="00667B6A"/>
    <w:rsid w:val="00670332"/>
    <w:rsid w:val="00676196"/>
    <w:rsid w:val="00676E2A"/>
    <w:rsid w:val="00676F4F"/>
    <w:rsid w:val="00677D93"/>
    <w:rsid w:val="00677F52"/>
    <w:rsid w:val="00681A56"/>
    <w:rsid w:val="00681C57"/>
    <w:rsid w:val="00682FC4"/>
    <w:rsid w:val="00685418"/>
    <w:rsid w:val="006872DD"/>
    <w:rsid w:val="00691086"/>
    <w:rsid w:val="00691A07"/>
    <w:rsid w:val="00691B86"/>
    <w:rsid w:val="00691FAC"/>
    <w:rsid w:val="00693F1D"/>
    <w:rsid w:val="006946D8"/>
    <w:rsid w:val="00694839"/>
    <w:rsid w:val="00695940"/>
    <w:rsid w:val="00695E2D"/>
    <w:rsid w:val="00697A6B"/>
    <w:rsid w:val="006A013B"/>
    <w:rsid w:val="006A07BE"/>
    <w:rsid w:val="006A2A49"/>
    <w:rsid w:val="006A48B2"/>
    <w:rsid w:val="006A4CF1"/>
    <w:rsid w:val="006A7988"/>
    <w:rsid w:val="006B106C"/>
    <w:rsid w:val="006B2906"/>
    <w:rsid w:val="006B4057"/>
    <w:rsid w:val="006B4B9D"/>
    <w:rsid w:val="006C4058"/>
    <w:rsid w:val="006C5711"/>
    <w:rsid w:val="006C6133"/>
    <w:rsid w:val="006C761A"/>
    <w:rsid w:val="006D06B7"/>
    <w:rsid w:val="006D07F1"/>
    <w:rsid w:val="006D243A"/>
    <w:rsid w:val="006D34D5"/>
    <w:rsid w:val="006D6BAB"/>
    <w:rsid w:val="006E033F"/>
    <w:rsid w:val="006E0F10"/>
    <w:rsid w:val="006E4D00"/>
    <w:rsid w:val="006E51D6"/>
    <w:rsid w:val="006E6FDC"/>
    <w:rsid w:val="006E7F2D"/>
    <w:rsid w:val="006F1B10"/>
    <w:rsid w:val="006F5C4E"/>
    <w:rsid w:val="006F5F90"/>
    <w:rsid w:val="006F6B24"/>
    <w:rsid w:val="0070063F"/>
    <w:rsid w:val="0070138E"/>
    <w:rsid w:val="00701A97"/>
    <w:rsid w:val="00702263"/>
    <w:rsid w:val="00703371"/>
    <w:rsid w:val="007051FD"/>
    <w:rsid w:val="00707056"/>
    <w:rsid w:val="00707445"/>
    <w:rsid w:val="0070764B"/>
    <w:rsid w:val="00712077"/>
    <w:rsid w:val="0071269D"/>
    <w:rsid w:val="00712A18"/>
    <w:rsid w:val="00712DED"/>
    <w:rsid w:val="00714B09"/>
    <w:rsid w:val="00714B3A"/>
    <w:rsid w:val="00715552"/>
    <w:rsid w:val="00716AD8"/>
    <w:rsid w:val="007175A0"/>
    <w:rsid w:val="007200C2"/>
    <w:rsid w:val="007213A5"/>
    <w:rsid w:val="0072272B"/>
    <w:rsid w:val="00723D8C"/>
    <w:rsid w:val="007241F5"/>
    <w:rsid w:val="00725151"/>
    <w:rsid w:val="00725A66"/>
    <w:rsid w:val="00727871"/>
    <w:rsid w:val="0073084B"/>
    <w:rsid w:val="00731B63"/>
    <w:rsid w:val="00733B7B"/>
    <w:rsid w:val="00733D6C"/>
    <w:rsid w:val="00733DA5"/>
    <w:rsid w:val="007349C7"/>
    <w:rsid w:val="00734AB7"/>
    <w:rsid w:val="00734C8F"/>
    <w:rsid w:val="007358DC"/>
    <w:rsid w:val="00737366"/>
    <w:rsid w:val="007400E4"/>
    <w:rsid w:val="00741037"/>
    <w:rsid w:val="00741D39"/>
    <w:rsid w:val="00743C2F"/>
    <w:rsid w:val="00746FDD"/>
    <w:rsid w:val="0074783C"/>
    <w:rsid w:val="00747E02"/>
    <w:rsid w:val="00750D30"/>
    <w:rsid w:val="007544D3"/>
    <w:rsid w:val="00756321"/>
    <w:rsid w:val="00756328"/>
    <w:rsid w:val="00761431"/>
    <w:rsid w:val="00762561"/>
    <w:rsid w:val="00762D5F"/>
    <w:rsid w:val="00763784"/>
    <w:rsid w:val="00764E5F"/>
    <w:rsid w:val="0076545E"/>
    <w:rsid w:val="00766EB5"/>
    <w:rsid w:val="0076726E"/>
    <w:rsid w:val="00770508"/>
    <w:rsid w:val="00770648"/>
    <w:rsid w:val="00772234"/>
    <w:rsid w:val="0077251F"/>
    <w:rsid w:val="0078015A"/>
    <w:rsid w:val="00780224"/>
    <w:rsid w:val="00784076"/>
    <w:rsid w:val="00784395"/>
    <w:rsid w:val="00784C68"/>
    <w:rsid w:val="00784F8E"/>
    <w:rsid w:val="00786008"/>
    <w:rsid w:val="00787070"/>
    <w:rsid w:val="00790210"/>
    <w:rsid w:val="007904E3"/>
    <w:rsid w:val="00790CC5"/>
    <w:rsid w:val="0079285A"/>
    <w:rsid w:val="00792926"/>
    <w:rsid w:val="00793716"/>
    <w:rsid w:val="00793FC6"/>
    <w:rsid w:val="00794A75"/>
    <w:rsid w:val="00794C7F"/>
    <w:rsid w:val="007953DE"/>
    <w:rsid w:val="00796A63"/>
    <w:rsid w:val="00796B53"/>
    <w:rsid w:val="007A072E"/>
    <w:rsid w:val="007A1731"/>
    <w:rsid w:val="007A372B"/>
    <w:rsid w:val="007A3CAB"/>
    <w:rsid w:val="007A5818"/>
    <w:rsid w:val="007A5896"/>
    <w:rsid w:val="007A77D4"/>
    <w:rsid w:val="007B047C"/>
    <w:rsid w:val="007B0B94"/>
    <w:rsid w:val="007B106D"/>
    <w:rsid w:val="007C1743"/>
    <w:rsid w:val="007C34B3"/>
    <w:rsid w:val="007C43BB"/>
    <w:rsid w:val="007C5EE1"/>
    <w:rsid w:val="007C6CE9"/>
    <w:rsid w:val="007D33F8"/>
    <w:rsid w:val="007D5A5E"/>
    <w:rsid w:val="007D602B"/>
    <w:rsid w:val="007E0452"/>
    <w:rsid w:val="007E0B13"/>
    <w:rsid w:val="007E110B"/>
    <w:rsid w:val="007E17E6"/>
    <w:rsid w:val="007E1DCE"/>
    <w:rsid w:val="007E44C9"/>
    <w:rsid w:val="007E704B"/>
    <w:rsid w:val="007F0B31"/>
    <w:rsid w:val="007F1788"/>
    <w:rsid w:val="007F31AC"/>
    <w:rsid w:val="007F3261"/>
    <w:rsid w:val="007F5417"/>
    <w:rsid w:val="007F7485"/>
    <w:rsid w:val="00800B64"/>
    <w:rsid w:val="00801329"/>
    <w:rsid w:val="00810F09"/>
    <w:rsid w:val="00811A84"/>
    <w:rsid w:val="00814CBF"/>
    <w:rsid w:val="00815465"/>
    <w:rsid w:val="00816F15"/>
    <w:rsid w:val="00817B50"/>
    <w:rsid w:val="00820183"/>
    <w:rsid w:val="00820F84"/>
    <w:rsid w:val="00822809"/>
    <w:rsid w:val="00824119"/>
    <w:rsid w:val="00824C4B"/>
    <w:rsid w:val="00826405"/>
    <w:rsid w:val="0082675A"/>
    <w:rsid w:val="00830F34"/>
    <w:rsid w:val="00832439"/>
    <w:rsid w:val="0083329E"/>
    <w:rsid w:val="00834E33"/>
    <w:rsid w:val="0083552E"/>
    <w:rsid w:val="00835EB5"/>
    <w:rsid w:val="00836559"/>
    <w:rsid w:val="00840205"/>
    <w:rsid w:val="008402FC"/>
    <w:rsid w:val="00841413"/>
    <w:rsid w:val="00841A77"/>
    <w:rsid w:val="008429E0"/>
    <w:rsid w:val="008454B2"/>
    <w:rsid w:val="00845A73"/>
    <w:rsid w:val="00846350"/>
    <w:rsid w:val="00846626"/>
    <w:rsid w:val="00847368"/>
    <w:rsid w:val="00851285"/>
    <w:rsid w:val="00851980"/>
    <w:rsid w:val="0085367C"/>
    <w:rsid w:val="00855085"/>
    <w:rsid w:val="00862C17"/>
    <w:rsid w:val="00862F4E"/>
    <w:rsid w:val="00863E69"/>
    <w:rsid w:val="0086431D"/>
    <w:rsid w:val="00865692"/>
    <w:rsid w:val="00866A98"/>
    <w:rsid w:val="00871A98"/>
    <w:rsid w:val="00871CF8"/>
    <w:rsid w:val="0087284F"/>
    <w:rsid w:val="008738CE"/>
    <w:rsid w:val="00873ACF"/>
    <w:rsid w:val="00876FFF"/>
    <w:rsid w:val="00877FEA"/>
    <w:rsid w:val="00880B2B"/>
    <w:rsid w:val="0088273B"/>
    <w:rsid w:val="0088336C"/>
    <w:rsid w:val="00883965"/>
    <w:rsid w:val="00883C3A"/>
    <w:rsid w:val="008843AC"/>
    <w:rsid w:val="00887A43"/>
    <w:rsid w:val="008905F0"/>
    <w:rsid w:val="00890821"/>
    <w:rsid w:val="008925B9"/>
    <w:rsid w:val="00892CFC"/>
    <w:rsid w:val="00892E69"/>
    <w:rsid w:val="00894003"/>
    <w:rsid w:val="00895A3F"/>
    <w:rsid w:val="00895C0D"/>
    <w:rsid w:val="00896AE7"/>
    <w:rsid w:val="008A088E"/>
    <w:rsid w:val="008A2817"/>
    <w:rsid w:val="008A4F1B"/>
    <w:rsid w:val="008A593C"/>
    <w:rsid w:val="008A6752"/>
    <w:rsid w:val="008A71E3"/>
    <w:rsid w:val="008A7601"/>
    <w:rsid w:val="008B014E"/>
    <w:rsid w:val="008B05FC"/>
    <w:rsid w:val="008B438A"/>
    <w:rsid w:val="008B515E"/>
    <w:rsid w:val="008B58A3"/>
    <w:rsid w:val="008B66EE"/>
    <w:rsid w:val="008B7F69"/>
    <w:rsid w:val="008C133C"/>
    <w:rsid w:val="008C27C6"/>
    <w:rsid w:val="008C2961"/>
    <w:rsid w:val="008C48BB"/>
    <w:rsid w:val="008C5C61"/>
    <w:rsid w:val="008D5CE9"/>
    <w:rsid w:val="008D6388"/>
    <w:rsid w:val="008E0E51"/>
    <w:rsid w:val="008E1343"/>
    <w:rsid w:val="008E275C"/>
    <w:rsid w:val="008E2BC8"/>
    <w:rsid w:val="008E2D79"/>
    <w:rsid w:val="008E2F1B"/>
    <w:rsid w:val="008E4183"/>
    <w:rsid w:val="008E4327"/>
    <w:rsid w:val="008E45AD"/>
    <w:rsid w:val="008E586A"/>
    <w:rsid w:val="008E6240"/>
    <w:rsid w:val="008F1968"/>
    <w:rsid w:val="008F2249"/>
    <w:rsid w:val="008F2CF2"/>
    <w:rsid w:val="008F50A8"/>
    <w:rsid w:val="008F74C5"/>
    <w:rsid w:val="008F7B12"/>
    <w:rsid w:val="008F7E40"/>
    <w:rsid w:val="00900008"/>
    <w:rsid w:val="00900D69"/>
    <w:rsid w:val="009043EC"/>
    <w:rsid w:val="00906F94"/>
    <w:rsid w:val="00910BEF"/>
    <w:rsid w:val="00911C07"/>
    <w:rsid w:val="00916633"/>
    <w:rsid w:val="00916DE7"/>
    <w:rsid w:val="00920614"/>
    <w:rsid w:val="009209AC"/>
    <w:rsid w:val="00923055"/>
    <w:rsid w:val="00924E7E"/>
    <w:rsid w:val="00926BB8"/>
    <w:rsid w:val="00926EAE"/>
    <w:rsid w:val="0092762F"/>
    <w:rsid w:val="00930B5A"/>
    <w:rsid w:val="00930C07"/>
    <w:rsid w:val="0093573F"/>
    <w:rsid w:val="009365D1"/>
    <w:rsid w:val="00937237"/>
    <w:rsid w:val="009432FE"/>
    <w:rsid w:val="00943518"/>
    <w:rsid w:val="00943776"/>
    <w:rsid w:val="00943B51"/>
    <w:rsid w:val="00944701"/>
    <w:rsid w:val="00944B9A"/>
    <w:rsid w:val="00945C57"/>
    <w:rsid w:val="009465EE"/>
    <w:rsid w:val="0094688D"/>
    <w:rsid w:val="00946A97"/>
    <w:rsid w:val="0095283D"/>
    <w:rsid w:val="00952C13"/>
    <w:rsid w:val="009532E0"/>
    <w:rsid w:val="00960D50"/>
    <w:rsid w:val="00961602"/>
    <w:rsid w:val="00961A72"/>
    <w:rsid w:val="009626B4"/>
    <w:rsid w:val="0096345E"/>
    <w:rsid w:val="00963640"/>
    <w:rsid w:val="00964139"/>
    <w:rsid w:val="00965E56"/>
    <w:rsid w:val="00970BEB"/>
    <w:rsid w:val="00972785"/>
    <w:rsid w:val="0097339E"/>
    <w:rsid w:val="00973E1B"/>
    <w:rsid w:val="00975107"/>
    <w:rsid w:val="00976F50"/>
    <w:rsid w:val="009776E6"/>
    <w:rsid w:val="009812E5"/>
    <w:rsid w:val="00981E77"/>
    <w:rsid w:val="00983924"/>
    <w:rsid w:val="009863E4"/>
    <w:rsid w:val="009868B3"/>
    <w:rsid w:val="009922F8"/>
    <w:rsid w:val="00993420"/>
    <w:rsid w:val="00995806"/>
    <w:rsid w:val="00996760"/>
    <w:rsid w:val="009972FF"/>
    <w:rsid w:val="009A0C7C"/>
    <w:rsid w:val="009A482F"/>
    <w:rsid w:val="009A5E9F"/>
    <w:rsid w:val="009B0ADE"/>
    <w:rsid w:val="009B0CB2"/>
    <w:rsid w:val="009B1BA2"/>
    <w:rsid w:val="009B280F"/>
    <w:rsid w:val="009B325B"/>
    <w:rsid w:val="009B4E4B"/>
    <w:rsid w:val="009B5226"/>
    <w:rsid w:val="009B56F2"/>
    <w:rsid w:val="009B57C6"/>
    <w:rsid w:val="009B7564"/>
    <w:rsid w:val="009C0617"/>
    <w:rsid w:val="009C0E81"/>
    <w:rsid w:val="009C166D"/>
    <w:rsid w:val="009C2E20"/>
    <w:rsid w:val="009C3291"/>
    <w:rsid w:val="009C4D7F"/>
    <w:rsid w:val="009C59C8"/>
    <w:rsid w:val="009D0C6D"/>
    <w:rsid w:val="009D2717"/>
    <w:rsid w:val="009D275E"/>
    <w:rsid w:val="009D3D33"/>
    <w:rsid w:val="009D56DE"/>
    <w:rsid w:val="009D5AB6"/>
    <w:rsid w:val="009D75A3"/>
    <w:rsid w:val="009D7C11"/>
    <w:rsid w:val="009E19C1"/>
    <w:rsid w:val="009E242E"/>
    <w:rsid w:val="009E45BD"/>
    <w:rsid w:val="009E54B7"/>
    <w:rsid w:val="009E54EB"/>
    <w:rsid w:val="009E55A8"/>
    <w:rsid w:val="009E5E3F"/>
    <w:rsid w:val="009E6660"/>
    <w:rsid w:val="009F11E7"/>
    <w:rsid w:val="009F128E"/>
    <w:rsid w:val="009F1C42"/>
    <w:rsid w:val="009F1FB8"/>
    <w:rsid w:val="009F2E55"/>
    <w:rsid w:val="009F3002"/>
    <w:rsid w:val="009F3F67"/>
    <w:rsid w:val="009F406C"/>
    <w:rsid w:val="009F568C"/>
    <w:rsid w:val="009F6ACD"/>
    <w:rsid w:val="009F7C1E"/>
    <w:rsid w:val="00A024DE"/>
    <w:rsid w:val="00A0655D"/>
    <w:rsid w:val="00A1173B"/>
    <w:rsid w:val="00A1224F"/>
    <w:rsid w:val="00A123FC"/>
    <w:rsid w:val="00A130D6"/>
    <w:rsid w:val="00A13F7C"/>
    <w:rsid w:val="00A15318"/>
    <w:rsid w:val="00A15571"/>
    <w:rsid w:val="00A159B4"/>
    <w:rsid w:val="00A1728E"/>
    <w:rsid w:val="00A17969"/>
    <w:rsid w:val="00A20554"/>
    <w:rsid w:val="00A222FD"/>
    <w:rsid w:val="00A22389"/>
    <w:rsid w:val="00A244CA"/>
    <w:rsid w:val="00A24641"/>
    <w:rsid w:val="00A247C0"/>
    <w:rsid w:val="00A24D23"/>
    <w:rsid w:val="00A2724D"/>
    <w:rsid w:val="00A32ED7"/>
    <w:rsid w:val="00A334A7"/>
    <w:rsid w:val="00A335AF"/>
    <w:rsid w:val="00A35170"/>
    <w:rsid w:val="00A354EF"/>
    <w:rsid w:val="00A3566B"/>
    <w:rsid w:val="00A3567A"/>
    <w:rsid w:val="00A374F7"/>
    <w:rsid w:val="00A4021F"/>
    <w:rsid w:val="00A402DE"/>
    <w:rsid w:val="00A42911"/>
    <w:rsid w:val="00A43CA6"/>
    <w:rsid w:val="00A44C00"/>
    <w:rsid w:val="00A458C9"/>
    <w:rsid w:val="00A45CAA"/>
    <w:rsid w:val="00A46053"/>
    <w:rsid w:val="00A47FFC"/>
    <w:rsid w:val="00A50229"/>
    <w:rsid w:val="00A51DC9"/>
    <w:rsid w:val="00A530C1"/>
    <w:rsid w:val="00A547B2"/>
    <w:rsid w:val="00A553D7"/>
    <w:rsid w:val="00A57032"/>
    <w:rsid w:val="00A609F3"/>
    <w:rsid w:val="00A61E2C"/>
    <w:rsid w:val="00A624B6"/>
    <w:rsid w:val="00A62863"/>
    <w:rsid w:val="00A7119C"/>
    <w:rsid w:val="00A730C2"/>
    <w:rsid w:val="00A7321F"/>
    <w:rsid w:val="00A76D7A"/>
    <w:rsid w:val="00A777A9"/>
    <w:rsid w:val="00A81323"/>
    <w:rsid w:val="00A817CF"/>
    <w:rsid w:val="00A82E83"/>
    <w:rsid w:val="00A84E0A"/>
    <w:rsid w:val="00A8574B"/>
    <w:rsid w:val="00A85D76"/>
    <w:rsid w:val="00A8654F"/>
    <w:rsid w:val="00A86874"/>
    <w:rsid w:val="00A900DF"/>
    <w:rsid w:val="00A910B5"/>
    <w:rsid w:val="00A91C42"/>
    <w:rsid w:val="00AA0690"/>
    <w:rsid w:val="00AA1993"/>
    <w:rsid w:val="00AA571C"/>
    <w:rsid w:val="00AA5D29"/>
    <w:rsid w:val="00AA78D5"/>
    <w:rsid w:val="00AB07B8"/>
    <w:rsid w:val="00AB614D"/>
    <w:rsid w:val="00AB7D91"/>
    <w:rsid w:val="00AC0BA0"/>
    <w:rsid w:val="00AC1493"/>
    <w:rsid w:val="00AC6B44"/>
    <w:rsid w:val="00AC7535"/>
    <w:rsid w:val="00AC7A28"/>
    <w:rsid w:val="00AD0B74"/>
    <w:rsid w:val="00AD1674"/>
    <w:rsid w:val="00AD28C9"/>
    <w:rsid w:val="00AD2E3C"/>
    <w:rsid w:val="00AD4CF6"/>
    <w:rsid w:val="00AD4FED"/>
    <w:rsid w:val="00AD61DB"/>
    <w:rsid w:val="00AD6DC5"/>
    <w:rsid w:val="00AD6E88"/>
    <w:rsid w:val="00AD7291"/>
    <w:rsid w:val="00AD78CA"/>
    <w:rsid w:val="00AE310F"/>
    <w:rsid w:val="00AE5F42"/>
    <w:rsid w:val="00AE7326"/>
    <w:rsid w:val="00AF05E1"/>
    <w:rsid w:val="00AF22AA"/>
    <w:rsid w:val="00AF3549"/>
    <w:rsid w:val="00AF4769"/>
    <w:rsid w:val="00B00700"/>
    <w:rsid w:val="00B01750"/>
    <w:rsid w:val="00B01A74"/>
    <w:rsid w:val="00B02A1D"/>
    <w:rsid w:val="00B03E59"/>
    <w:rsid w:val="00B07A2E"/>
    <w:rsid w:val="00B07EE0"/>
    <w:rsid w:val="00B13CE5"/>
    <w:rsid w:val="00B14CBE"/>
    <w:rsid w:val="00B15842"/>
    <w:rsid w:val="00B1722D"/>
    <w:rsid w:val="00B209B1"/>
    <w:rsid w:val="00B209BA"/>
    <w:rsid w:val="00B21A4F"/>
    <w:rsid w:val="00B21D9D"/>
    <w:rsid w:val="00B22170"/>
    <w:rsid w:val="00B22CF8"/>
    <w:rsid w:val="00B232CB"/>
    <w:rsid w:val="00B2366B"/>
    <w:rsid w:val="00B2485B"/>
    <w:rsid w:val="00B2512E"/>
    <w:rsid w:val="00B2654D"/>
    <w:rsid w:val="00B27814"/>
    <w:rsid w:val="00B27A7C"/>
    <w:rsid w:val="00B32C55"/>
    <w:rsid w:val="00B3336D"/>
    <w:rsid w:val="00B33534"/>
    <w:rsid w:val="00B35B79"/>
    <w:rsid w:val="00B35BD2"/>
    <w:rsid w:val="00B35D19"/>
    <w:rsid w:val="00B35E1E"/>
    <w:rsid w:val="00B36407"/>
    <w:rsid w:val="00B37FC0"/>
    <w:rsid w:val="00B40259"/>
    <w:rsid w:val="00B4136B"/>
    <w:rsid w:val="00B414E9"/>
    <w:rsid w:val="00B415C9"/>
    <w:rsid w:val="00B41C7F"/>
    <w:rsid w:val="00B449EC"/>
    <w:rsid w:val="00B4619A"/>
    <w:rsid w:val="00B46464"/>
    <w:rsid w:val="00B50045"/>
    <w:rsid w:val="00B52513"/>
    <w:rsid w:val="00B52AD1"/>
    <w:rsid w:val="00B54C0B"/>
    <w:rsid w:val="00B55D0A"/>
    <w:rsid w:val="00B61643"/>
    <w:rsid w:val="00B66A21"/>
    <w:rsid w:val="00B6702D"/>
    <w:rsid w:val="00B67E96"/>
    <w:rsid w:val="00B70B08"/>
    <w:rsid w:val="00B70BE2"/>
    <w:rsid w:val="00B72A05"/>
    <w:rsid w:val="00B77746"/>
    <w:rsid w:val="00B80D53"/>
    <w:rsid w:val="00B81B19"/>
    <w:rsid w:val="00B826B7"/>
    <w:rsid w:val="00B82CA8"/>
    <w:rsid w:val="00B84970"/>
    <w:rsid w:val="00B87D89"/>
    <w:rsid w:val="00B9079E"/>
    <w:rsid w:val="00B9118A"/>
    <w:rsid w:val="00B928E4"/>
    <w:rsid w:val="00B929C4"/>
    <w:rsid w:val="00B932F3"/>
    <w:rsid w:val="00B946B2"/>
    <w:rsid w:val="00B95B77"/>
    <w:rsid w:val="00B95BF0"/>
    <w:rsid w:val="00BA167A"/>
    <w:rsid w:val="00BA48D5"/>
    <w:rsid w:val="00BA5DFC"/>
    <w:rsid w:val="00BA604B"/>
    <w:rsid w:val="00BA7147"/>
    <w:rsid w:val="00BB0E53"/>
    <w:rsid w:val="00BB299B"/>
    <w:rsid w:val="00BB3411"/>
    <w:rsid w:val="00BB5360"/>
    <w:rsid w:val="00BB6135"/>
    <w:rsid w:val="00BB7ED8"/>
    <w:rsid w:val="00BC0625"/>
    <w:rsid w:val="00BC2625"/>
    <w:rsid w:val="00BC336F"/>
    <w:rsid w:val="00BC38F7"/>
    <w:rsid w:val="00BC4090"/>
    <w:rsid w:val="00BC4939"/>
    <w:rsid w:val="00BC4ACD"/>
    <w:rsid w:val="00BC50FE"/>
    <w:rsid w:val="00BC6C98"/>
    <w:rsid w:val="00BD1572"/>
    <w:rsid w:val="00BD16E9"/>
    <w:rsid w:val="00BD25D3"/>
    <w:rsid w:val="00BD4FFC"/>
    <w:rsid w:val="00BD5A38"/>
    <w:rsid w:val="00BD5C41"/>
    <w:rsid w:val="00BD6229"/>
    <w:rsid w:val="00BD6606"/>
    <w:rsid w:val="00BD6BE9"/>
    <w:rsid w:val="00BE123A"/>
    <w:rsid w:val="00BE4F82"/>
    <w:rsid w:val="00BF204C"/>
    <w:rsid w:val="00BF2E43"/>
    <w:rsid w:val="00BF396F"/>
    <w:rsid w:val="00BF3BDC"/>
    <w:rsid w:val="00BF5E5E"/>
    <w:rsid w:val="00C0302F"/>
    <w:rsid w:val="00C04661"/>
    <w:rsid w:val="00C04A30"/>
    <w:rsid w:val="00C06AA9"/>
    <w:rsid w:val="00C074F0"/>
    <w:rsid w:val="00C07E98"/>
    <w:rsid w:val="00C107EF"/>
    <w:rsid w:val="00C10A9F"/>
    <w:rsid w:val="00C10C20"/>
    <w:rsid w:val="00C12780"/>
    <w:rsid w:val="00C132CD"/>
    <w:rsid w:val="00C134BE"/>
    <w:rsid w:val="00C1485A"/>
    <w:rsid w:val="00C1533E"/>
    <w:rsid w:val="00C15B0F"/>
    <w:rsid w:val="00C17615"/>
    <w:rsid w:val="00C207A5"/>
    <w:rsid w:val="00C21B89"/>
    <w:rsid w:val="00C22102"/>
    <w:rsid w:val="00C22D9C"/>
    <w:rsid w:val="00C24120"/>
    <w:rsid w:val="00C25D63"/>
    <w:rsid w:val="00C25FAD"/>
    <w:rsid w:val="00C26485"/>
    <w:rsid w:val="00C3017C"/>
    <w:rsid w:val="00C3111B"/>
    <w:rsid w:val="00C335DD"/>
    <w:rsid w:val="00C33639"/>
    <w:rsid w:val="00C3507A"/>
    <w:rsid w:val="00C36368"/>
    <w:rsid w:val="00C37D06"/>
    <w:rsid w:val="00C40C2D"/>
    <w:rsid w:val="00C42A78"/>
    <w:rsid w:val="00C44358"/>
    <w:rsid w:val="00C4666B"/>
    <w:rsid w:val="00C46A04"/>
    <w:rsid w:val="00C473E6"/>
    <w:rsid w:val="00C47C8D"/>
    <w:rsid w:val="00C50A62"/>
    <w:rsid w:val="00C50C45"/>
    <w:rsid w:val="00C5218C"/>
    <w:rsid w:val="00C539E4"/>
    <w:rsid w:val="00C558F1"/>
    <w:rsid w:val="00C5633C"/>
    <w:rsid w:val="00C563B6"/>
    <w:rsid w:val="00C579BB"/>
    <w:rsid w:val="00C57BC2"/>
    <w:rsid w:val="00C61731"/>
    <w:rsid w:val="00C62030"/>
    <w:rsid w:val="00C64F50"/>
    <w:rsid w:val="00C65794"/>
    <w:rsid w:val="00C658A4"/>
    <w:rsid w:val="00C66768"/>
    <w:rsid w:val="00C67971"/>
    <w:rsid w:val="00C70920"/>
    <w:rsid w:val="00C71F8D"/>
    <w:rsid w:val="00C721BD"/>
    <w:rsid w:val="00C726F6"/>
    <w:rsid w:val="00C72E09"/>
    <w:rsid w:val="00C73A33"/>
    <w:rsid w:val="00C743AD"/>
    <w:rsid w:val="00C74B67"/>
    <w:rsid w:val="00C74D77"/>
    <w:rsid w:val="00C75157"/>
    <w:rsid w:val="00C7670E"/>
    <w:rsid w:val="00C81EDA"/>
    <w:rsid w:val="00C83886"/>
    <w:rsid w:val="00C90F7D"/>
    <w:rsid w:val="00C913FD"/>
    <w:rsid w:val="00C91A92"/>
    <w:rsid w:val="00C935FE"/>
    <w:rsid w:val="00C94969"/>
    <w:rsid w:val="00C94B44"/>
    <w:rsid w:val="00CA1951"/>
    <w:rsid w:val="00CA2058"/>
    <w:rsid w:val="00CA296B"/>
    <w:rsid w:val="00CA3E24"/>
    <w:rsid w:val="00CA41D1"/>
    <w:rsid w:val="00CA5A84"/>
    <w:rsid w:val="00CA65DE"/>
    <w:rsid w:val="00CA77DC"/>
    <w:rsid w:val="00CA7939"/>
    <w:rsid w:val="00CA7B15"/>
    <w:rsid w:val="00CB0319"/>
    <w:rsid w:val="00CB0425"/>
    <w:rsid w:val="00CB0FBD"/>
    <w:rsid w:val="00CB1AC5"/>
    <w:rsid w:val="00CB2808"/>
    <w:rsid w:val="00CB3718"/>
    <w:rsid w:val="00CB3767"/>
    <w:rsid w:val="00CB5846"/>
    <w:rsid w:val="00CB6D3B"/>
    <w:rsid w:val="00CB7506"/>
    <w:rsid w:val="00CC032D"/>
    <w:rsid w:val="00CC0EC7"/>
    <w:rsid w:val="00CC1EEA"/>
    <w:rsid w:val="00CC24D3"/>
    <w:rsid w:val="00CC27A0"/>
    <w:rsid w:val="00CC2C93"/>
    <w:rsid w:val="00CC36AD"/>
    <w:rsid w:val="00CC4430"/>
    <w:rsid w:val="00CC4516"/>
    <w:rsid w:val="00CC594E"/>
    <w:rsid w:val="00CC78F2"/>
    <w:rsid w:val="00CC7AE4"/>
    <w:rsid w:val="00CD00DA"/>
    <w:rsid w:val="00CD0FBA"/>
    <w:rsid w:val="00CD1248"/>
    <w:rsid w:val="00CD55A3"/>
    <w:rsid w:val="00CD6376"/>
    <w:rsid w:val="00CE2437"/>
    <w:rsid w:val="00CF175E"/>
    <w:rsid w:val="00CF2535"/>
    <w:rsid w:val="00CF2B65"/>
    <w:rsid w:val="00CF66EB"/>
    <w:rsid w:val="00D00ED8"/>
    <w:rsid w:val="00D015E9"/>
    <w:rsid w:val="00D025E9"/>
    <w:rsid w:val="00D0267B"/>
    <w:rsid w:val="00D04B5E"/>
    <w:rsid w:val="00D05A4E"/>
    <w:rsid w:val="00D10B88"/>
    <w:rsid w:val="00D13433"/>
    <w:rsid w:val="00D13A95"/>
    <w:rsid w:val="00D163D4"/>
    <w:rsid w:val="00D22DBE"/>
    <w:rsid w:val="00D24387"/>
    <w:rsid w:val="00D2455D"/>
    <w:rsid w:val="00D2648D"/>
    <w:rsid w:val="00D3029A"/>
    <w:rsid w:val="00D3082D"/>
    <w:rsid w:val="00D3237C"/>
    <w:rsid w:val="00D343F3"/>
    <w:rsid w:val="00D345DE"/>
    <w:rsid w:val="00D34AB1"/>
    <w:rsid w:val="00D34E8B"/>
    <w:rsid w:val="00D3604E"/>
    <w:rsid w:val="00D370F7"/>
    <w:rsid w:val="00D40506"/>
    <w:rsid w:val="00D40850"/>
    <w:rsid w:val="00D42DF1"/>
    <w:rsid w:val="00D4335C"/>
    <w:rsid w:val="00D43E5D"/>
    <w:rsid w:val="00D43FD1"/>
    <w:rsid w:val="00D449D7"/>
    <w:rsid w:val="00D45264"/>
    <w:rsid w:val="00D4556C"/>
    <w:rsid w:val="00D462E8"/>
    <w:rsid w:val="00D470EB"/>
    <w:rsid w:val="00D51ABB"/>
    <w:rsid w:val="00D5403B"/>
    <w:rsid w:val="00D56569"/>
    <w:rsid w:val="00D57467"/>
    <w:rsid w:val="00D57D7F"/>
    <w:rsid w:val="00D6047D"/>
    <w:rsid w:val="00D6125C"/>
    <w:rsid w:val="00D61AC4"/>
    <w:rsid w:val="00D634E9"/>
    <w:rsid w:val="00D63897"/>
    <w:rsid w:val="00D64A03"/>
    <w:rsid w:val="00D65F5F"/>
    <w:rsid w:val="00D7163A"/>
    <w:rsid w:val="00D73C3F"/>
    <w:rsid w:val="00D75ED8"/>
    <w:rsid w:val="00D77F3B"/>
    <w:rsid w:val="00D81D81"/>
    <w:rsid w:val="00D83590"/>
    <w:rsid w:val="00D841CC"/>
    <w:rsid w:val="00D87255"/>
    <w:rsid w:val="00D90156"/>
    <w:rsid w:val="00D917AB"/>
    <w:rsid w:val="00D9380D"/>
    <w:rsid w:val="00D97065"/>
    <w:rsid w:val="00DA1360"/>
    <w:rsid w:val="00DA2096"/>
    <w:rsid w:val="00DA342F"/>
    <w:rsid w:val="00DA77B6"/>
    <w:rsid w:val="00DB2142"/>
    <w:rsid w:val="00DB2152"/>
    <w:rsid w:val="00DB266B"/>
    <w:rsid w:val="00DB3A9C"/>
    <w:rsid w:val="00DB425B"/>
    <w:rsid w:val="00DB4849"/>
    <w:rsid w:val="00DB5215"/>
    <w:rsid w:val="00DB7B7C"/>
    <w:rsid w:val="00DC0072"/>
    <w:rsid w:val="00DC44F0"/>
    <w:rsid w:val="00DC4D90"/>
    <w:rsid w:val="00DC57A1"/>
    <w:rsid w:val="00DC5A39"/>
    <w:rsid w:val="00DC643F"/>
    <w:rsid w:val="00DC753F"/>
    <w:rsid w:val="00DD1D23"/>
    <w:rsid w:val="00DD2BE2"/>
    <w:rsid w:val="00DD3D73"/>
    <w:rsid w:val="00DD6490"/>
    <w:rsid w:val="00DD711D"/>
    <w:rsid w:val="00DE0383"/>
    <w:rsid w:val="00DE09B1"/>
    <w:rsid w:val="00DE10DD"/>
    <w:rsid w:val="00DE29B8"/>
    <w:rsid w:val="00DE36C1"/>
    <w:rsid w:val="00DE3784"/>
    <w:rsid w:val="00DE48D4"/>
    <w:rsid w:val="00DE49D6"/>
    <w:rsid w:val="00DE5750"/>
    <w:rsid w:val="00DE65B6"/>
    <w:rsid w:val="00DE6934"/>
    <w:rsid w:val="00DE705C"/>
    <w:rsid w:val="00DE73AA"/>
    <w:rsid w:val="00DE7DE8"/>
    <w:rsid w:val="00DF0B90"/>
    <w:rsid w:val="00DF2079"/>
    <w:rsid w:val="00DF2A4C"/>
    <w:rsid w:val="00DF670A"/>
    <w:rsid w:val="00DF71EF"/>
    <w:rsid w:val="00E0022B"/>
    <w:rsid w:val="00E014AB"/>
    <w:rsid w:val="00E01835"/>
    <w:rsid w:val="00E02AA1"/>
    <w:rsid w:val="00E040B8"/>
    <w:rsid w:val="00E05865"/>
    <w:rsid w:val="00E06053"/>
    <w:rsid w:val="00E0662A"/>
    <w:rsid w:val="00E11020"/>
    <w:rsid w:val="00E11DAE"/>
    <w:rsid w:val="00E150C0"/>
    <w:rsid w:val="00E15DFC"/>
    <w:rsid w:val="00E16D65"/>
    <w:rsid w:val="00E1709C"/>
    <w:rsid w:val="00E17D0F"/>
    <w:rsid w:val="00E21D1B"/>
    <w:rsid w:val="00E2221B"/>
    <w:rsid w:val="00E240C7"/>
    <w:rsid w:val="00E240D1"/>
    <w:rsid w:val="00E256BD"/>
    <w:rsid w:val="00E263D6"/>
    <w:rsid w:val="00E26965"/>
    <w:rsid w:val="00E2705E"/>
    <w:rsid w:val="00E273D4"/>
    <w:rsid w:val="00E27836"/>
    <w:rsid w:val="00E30C7E"/>
    <w:rsid w:val="00E31CED"/>
    <w:rsid w:val="00E34965"/>
    <w:rsid w:val="00E36288"/>
    <w:rsid w:val="00E362AC"/>
    <w:rsid w:val="00E369C7"/>
    <w:rsid w:val="00E36D89"/>
    <w:rsid w:val="00E413F9"/>
    <w:rsid w:val="00E45142"/>
    <w:rsid w:val="00E46A5A"/>
    <w:rsid w:val="00E50169"/>
    <w:rsid w:val="00E512C8"/>
    <w:rsid w:val="00E52A93"/>
    <w:rsid w:val="00E52AB9"/>
    <w:rsid w:val="00E545AD"/>
    <w:rsid w:val="00E54CAB"/>
    <w:rsid w:val="00E57E06"/>
    <w:rsid w:val="00E6112F"/>
    <w:rsid w:val="00E61494"/>
    <w:rsid w:val="00E63644"/>
    <w:rsid w:val="00E64AC4"/>
    <w:rsid w:val="00E67DBB"/>
    <w:rsid w:val="00E67EE8"/>
    <w:rsid w:val="00E7163D"/>
    <w:rsid w:val="00E71714"/>
    <w:rsid w:val="00E815A1"/>
    <w:rsid w:val="00E84333"/>
    <w:rsid w:val="00E87D6B"/>
    <w:rsid w:val="00E91163"/>
    <w:rsid w:val="00E93A5A"/>
    <w:rsid w:val="00EA058C"/>
    <w:rsid w:val="00EA0AC1"/>
    <w:rsid w:val="00EA2CB1"/>
    <w:rsid w:val="00EA5C5A"/>
    <w:rsid w:val="00EA780B"/>
    <w:rsid w:val="00EA7BEF"/>
    <w:rsid w:val="00EB2140"/>
    <w:rsid w:val="00EB2A7F"/>
    <w:rsid w:val="00EB4140"/>
    <w:rsid w:val="00EB50AE"/>
    <w:rsid w:val="00EC0E90"/>
    <w:rsid w:val="00EC1939"/>
    <w:rsid w:val="00EC2488"/>
    <w:rsid w:val="00EC2FF9"/>
    <w:rsid w:val="00EC3779"/>
    <w:rsid w:val="00EC3CEC"/>
    <w:rsid w:val="00EC6072"/>
    <w:rsid w:val="00EC62B6"/>
    <w:rsid w:val="00EC6C03"/>
    <w:rsid w:val="00EC7C21"/>
    <w:rsid w:val="00ED09A0"/>
    <w:rsid w:val="00ED1421"/>
    <w:rsid w:val="00ED17FC"/>
    <w:rsid w:val="00ED33A9"/>
    <w:rsid w:val="00ED3C8E"/>
    <w:rsid w:val="00ED3FCC"/>
    <w:rsid w:val="00ED6FEC"/>
    <w:rsid w:val="00ED7959"/>
    <w:rsid w:val="00EE08A1"/>
    <w:rsid w:val="00EE10D7"/>
    <w:rsid w:val="00EE1499"/>
    <w:rsid w:val="00EE2304"/>
    <w:rsid w:val="00EE2D02"/>
    <w:rsid w:val="00EE5223"/>
    <w:rsid w:val="00EE67C2"/>
    <w:rsid w:val="00EE6D57"/>
    <w:rsid w:val="00EE6FC8"/>
    <w:rsid w:val="00EF0728"/>
    <w:rsid w:val="00EF0CCD"/>
    <w:rsid w:val="00EF440B"/>
    <w:rsid w:val="00EF50D5"/>
    <w:rsid w:val="00EF6F3D"/>
    <w:rsid w:val="00F003B6"/>
    <w:rsid w:val="00F00ED9"/>
    <w:rsid w:val="00F014B8"/>
    <w:rsid w:val="00F05B57"/>
    <w:rsid w:val="00F0609F"/>
    <w:rsid w:val="00F0669A"/>
    <w:rsid w:val="00F06BD1"/>
    <w:rsid w:val="00F10AE1"/>
    <w:rsid w:val="00F11732"/>
    <w:rsid w:val="00F11805"/>
    <w:rsid w:val="00F13959"/>
    <w:rsid w:val="00F13A99"/>
    <w:rsid w:val="00F1466D"/>
    <w:rsid w:val="00F1633D"/>
    <w:rsid w:val="00F17244"/>
    <w:rsid w:val="00F1799A"/>
    <w:rsid w:val="00F17A98"/>
    <w:rsid w:val="00F21B97"/>
    <w:rsid w:val="00F22023"/>
    <w:rsid w:val="00F22668"/>
    <w:rsid w:val="00F22F31"/>
    <w:rsid w:val="00F23FE8"/>
    <w:rsid w:val="00F24CD0"/>
    <w:rsid w:val="00F25465"/>
    <w:rsid w:val="00F270E3"/>
    <w:rsid w:val="00F273C7"/>
    <w:rsid w:val="00F3144E"/>
    <w:rsid w:val="00F32677"/>
    <w:rsid w:val="00F3351E"/>
    <w:rsid w:val="00F34AEF"/>
    <w:rsid w:val="00F3616B"/>
    <w:rsid w:val="00F378E8"/>
    <w:rsid w:val="00F4331A"/>
    <w:rsid w:val="00F43615"/>
    <w:rsid w:val="00F44CEE"/>
    <w:rsid w:val="00F4658B"/>
    <w:rsid w:val="00F46EF6"/>
    <w:rsid w:val="00F46F7C"/>
    <w:rsid w:val="00F47310"/>
    <w:rsid w:val="00F53740"/>
    <w:rsid w:val="00F54725"/>
    <w:rsid w:val="00F54859"/>
    <w:rsid w:val="00F54CB7"/>
    <w:rsid w:val="00F562E9"/>
    <w:rsid w:val="00F57034"/>
    <w:rsid w:val="00F579DF"/>
    <w:rsid w:val="00F668EC"/>
    <w:rsid w:val="00F66BE7"/>
    <w:rsid w:val="00F66DB1"/>
    <w:rsid w:val="00F673E3"/>
    <w:rsid w:val="00F67803"/>
    <w:rsid w:val="00F7005F"/>
    <w:rsid w:val="00F711C3"/>
    <w:rsid w:val="00F717FD"/>
    <w:rsid w:val="00F728A3"/>
    <w:rsid w:val="00F741A6"/>
    <w:rsid w:val="00F758F3"/>
    <w:rsid w:val="00F7678F"/>
    <w:rsid w:val="00F81D50"/>
    <w:rsid w:val="00F846A2"/>
    <w:rsid w:val="00F867D4"/>
    <w:rsid w:val="00F87057"/>
    <w:rsid w:val="00F8750F"/>
    <w:rsid w:val="00F8755E"/>
    <w:rsid w:val="00F87750"/>
    <w:rsid w:val="00F87996"/>
    <w:rsid w:val="00F87A2A"/>
    <w:rsid w:val="00F90994"/>
    <w:rsid w:val="00F91878"/>
    <w:rsid w:val="00F923F8"/>
    <w:rsid w:val="00F93902"/>
    <w:rsid w:val="00F9400E"/>
    <w:rsid w:val="00F97AE2"/>
    <w:rsid w:val="00F97BDF"/>
    <w:rsid w:val="00FA0962"/>
    <w:rsid w:val="00FA114B"/>
    <w:rsid w:val="00FA2721"/>
    <w:rsid w:val="00FA4339"/>
    <w:rsid w:val="00FA467F"/>
    <w:rsid w:val="00FB163D"/>
    <w:rsid w:val="00FB36E5"/>
    <w:rsid w:val="00FB49D9"/>
    <w:rsid w:val="00FB79D1"/>
    <w:rsid w:val="00FC063B"/>
    <w:rsid w:val="00FC088B"/>
    <w:rsid w:val="00FC15F3"/>
    <w:rsid w:val="00FC2849"/>
    <w:rsid w:val="00FC31AA"/>
    <w:rsid w:val="00FC3EA6"/>
    <w:rsid w:val="00FC520D"/>
    <w:rsid w:val="00FC62DD"/>
    <w:rsid w:val="00FC682C"/>
    <w:rsid w:val="00FC6E9B"/>
    <w:rsid w:val="00FD0094"/>
    <w:rsid w:val="00FD1B45"/>
    <w:rsid w:val="00FD2207"/>
    <w:rsid w:val="00FD23B2"/>
    <w:rsid w:val="00FD280C"/>
    <w:rsid w:val="00FD2F22"/>
    <w:rsid w:val="00FD2FF3"/>
    <w:rsid w:val="00FD36D9"/>
    <w:rsid w:val="00FD3D78"/>
    <w:rsid w:val="00FD424B"/>
    <w:rsid w:val="00FD5159"/>
    <w:rsid w:val="00FD6E22"/>
    <w:rsid w:val="00FE1E8B"/>
    <w:rsid w:val="00FE2EDC"/>
    <w:rsid w:val="00FE49E2"/>
    <w:rsid w:val="00FE5707"/>
    <w:rsid w:val="00FE5ED4"/>
    <w:rsid w:val="00FE6FB8"/>
    <w:rsid w:val="00FE7F03"/>
    <w:rsid w:val="00FF0757"/>
    <w:rsid w:val="00FF2657"/>
    <w:rsid w:val="00FF3070"/>
    <w:rsid w:val="00FF45A1"/>
    <w:rsid w:val="00FF6CBB"/>
    <w:rsid w:val="00FF7C3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A4A99"/>
  <w15:docId w15:val="{767D1C64-83B0-450A-9AB3-C8B32E8A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eastAsia="Calibri" w:hAnsi="Times New Roman" w:cs="Times New Roman"/>
      <w:sz w:val="24"/>
      <w:szCs w:val="20"/>
      <w:lang w:eastAsia="en-GB"/>
    </w:rPr>
  </w:style>
  <w:style w:type="paragraph" w:styleId="Heading1">
    <w:name w:val="heading 1"/>
    <w:basedOn w:val="Normal"/>
    <w:next w:val="Normal"/>
    <w:link w:val="Heading1Char"/>
    <w:uiPriority w:val="9"/>
    <w:qFormat/>
    <w:pPr>
      <w:keepNext/>
      <w:numPr>
        <w:numId w:val="1"/>
      </w:numPr>
      <w:spacing w:before="240" w:after="240"/>
      <w:outlineLvl w:val="0"/>
    </w:pPr>
    <w:rPr>
      <w:rFonts w:eastAsia="Times New Roman"/>
      <w:b/>
      <w:smallCaps/>
      <w:lang w:eastAsia="en-US"/>
    </w:rPr>
  </w:style>
  <w:style w:type="paragraph" w:styleId="Heading2">
    <w:name w:val="heading 2"/>
    <w:basedOn w:val="Normal"/>
    <w:next w:val="Normal"/>
    <w:link w:val="Heading2Char"/>
    <w:uiPriority w:val="9"/>
    <w:qFormat/>
    <w:pPr>
      <w:keepNext/>
      <w:numPr>
        <w:ilvl w:val="1"/>
        <w:numId w:val="1"/>
      </w:numPr>
      <w:spacing w:before="0" w:after="240"/>
      <w:outlineLvl w:val="1"/>
    </w:pPr>
    <w:rPr>
      <w:rFonts w:eastAsia="Times New Roman"/>
      <w:b/>
      <w:lang w:eastAsia="en-US"/>
    </w:rPr>
  </w:style>
  <w:style w:type="paragraph" w:styleId="Heading3">
    <w:name w:val="heading 3"/>
    <w:basedOn w:val="Normal"/>
    <w:next w:val="Normal"/>
    <w:link w:val="Heading3Char"/>
    <w:uiPriority w:val="9"/>
    <w:qFormat/>
    <w:pPr>
      <w:keepNext/>
      <w:numPr>
        <w:ilvl w:val="2"/>
        <w:numId w:val="1"/>
      </w:numPr>
      <w:spacing w:before="0" w:after="240"/>
      <w:outlineLvl w:val="2"/>
    </w:pPr>
    <w:rPr>
      <w:rFonts w:eastAsia="Times New Roman"/>
      <w:i/>
      <w:lang w:eastAsia="en-US"/>
    </w:rPr>
  </w:style>
  <w:style w:type="paragraph" w:styleId="Heading4">
    <w:name w:val="heading 4"/>
    <w:basedOn w:val="Normal"/>
    <w:next w:val="Normal"/>
    <w:link w:val="Heading4Char"/>
    <w:uiPriority w:val="9"/>
    <w:qFormat/>
    <w:pPr>
      <w:keepNext/>
      <w:numPr>
        <w:ilvl w:val="3"/>
        <w:numId w:val="1"/>
      </w:numPr>
      <w:spacing w:before="0" w:after="240"/>
      <w:outlineLvl w:val="3"/>
    </w:pPr>
    <w:rPr>
      <w:rFonts w:eastAsia="Times New Roman"/>
      <w:lang w:eastAsia="en-US"/>
    </w:rPr>
  </w:style>
  <w:style w:type="paragraph" w:styleId="Heading5">
    <w:name w:val="heading 5"/>
    <w:basedOn w:val="Normal"/>
    <w:next w:val="Normal"/>
    <w:link w:val="Heading5Char"/>
    <w:qFormat/>
    <w:pPr>
      <w:spacing w:before="240" w:after="60"/>
      <w:ind w:left="1008" w:hanging="1008"/>
      <w:outlineLvl w:val="4"/>
    </w:pPr>
    <w:rPr>
      <w:rFonts w:ascii="Arial" w:eastAsia="Times New Roman" w:hAnsi="Arial"/>
      <w:sz w:val="22"/>
      <w:szCs w:val="22"/>
    </w:rPr>
  </w:style>
  <w:style w:type="paragraph" w:styleId="Heading6">
    <w:name w:val="heading 6"/>
    <w:basedOn w:val="Normal"/>
    <w:next w:val="Normal"/>
    <w:link w:val="Heading6Char"/>
    <w:qFormat/>
    <w:pPr>
      <w:spacing w:before="240" w:after="60"/>
      <w:ind w:left="1152" w:hanging="1152"/>
      <w:outlineLvl w:val="5"/>
    </w:pPr>
    <w:rPr>
      <w:rFonts w:ascii="Arial" w:eastAsia="Times New Roman" w:hAnsi="Arial"/>
      <w:i/>
      <w:sz w:val="22"/>
      <w:szCs w:val="22"/>
    </w:rPr>
  </w:style>
  <w:style w:type="paragraph" w:styleId="Heading7">
    <w:name w:val="heading 7"/>
    <w:basedOn w:val="Normal"/>
    <w:next w:val="Normal"/>
    <w:link w:val="Heading7Char"/>
    <w:qFormat/>
    <w:pPr>
      <w:spacing w:before="240" w:after="60"/>
      <w:ind w:left="1296" w:hanging="1296"/>
      <w:outlineLvl w:val="6"/>
    </w:pPr>
    <w:rPr>
      <w:rFonts w:ascii="Arial" w:eastAsia="Times New Roman" w:hAnsi="Arial"/>
      <w:sz w:val="20"/>
      <w:szCs w:val="22"/>
    </w:rPr>
  </w:style>
  <w:style w:type="paragraph" w:styleId="Heading8">
    <w:name w:val="heading 8"/>
    <w:basedOn w:val="Normal"/>
    <w:next w:val="Normal"/>
    <w:link w:val="Heading8Char"/>
    <w:qFormat/>
    <w:pPr>
      <w:spacing w:before="240" w:after="60"/>
      <w:ind w:left="1440" w:hanging="1440"/>
      <w:outlineLvl w:val="7"/>
    </w:pPr>
    <w:rPr>
      <w:rFonts w:ascii="Arial" w:eastAsia="Times New Roman" w:hAnsi="Arial"/>
      <w:i/>
      <w:sz w:val="20"/>
      <w:szCs w:val="22"/>
    </w:rPr>
  </w:style>
  <w:style w:type="paragraph" w:styleId="Heading9">
    <w:name w:val="heading 9"/>
    <w:basedOn w:val="Normal"/>
    <w:next w:val="Normal"/>
    <w:link w:val="Heading9Char"/>
    <w:qFormat/>
    <w:pPr>
      <w:spacing w:before="240" w:after="60"/>
      <w:ind w:left="1584" w:hanging="1584"/>
      <w:outlineLvl w:val="8"/>
    </w:pPr>
    <w:rPr>
      <w:rFonts w:ascii="Arial" w:eastAsia="Times New Roman"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smallCaps/>
      <w:sz w:val="24"/>
      <w:szCs w:val="20"/>
    </w:rPr>
  </w:style>
  <w:style w:type="character" w:customStyle="1" w:styleId="Heading2Char">
    <w:name w:val="Heading 2 Char"/>
    <w:basedOn w:val="DefaultParagraphFont"/>
    <w:link w:val="Heading2"/>
    <w:uiPriority w:val="9"/>
    <w:rPr>
      <w:rFonts w:ascii="Times New Roman" w:eastAsia="Times New Roman" w:hAnsi="Times New Roman" w:cs="Times New Roman"/>
      <w:b/>
      <w:sz w:val="24"/>
      <w:szCs w:val="20"/>
    </w:rPr>
  </w:style>
  <w:style w:type="character" w:customStyle="1" w:styleId="Heading3Char">
    <w:name w:val="Heading 3 Char"/>
    <w:basedOn w:val="DefaultParagraphFont"/>
    <w:link w:val="Heading3"/>
    <w:uiPriority w:val="9"/>
    <w:rPr>
      <w:rFonts w:ascii="Times New Roman" w:eastAsia="Times New Roman" w:hAnsi="Times New Roman" w:cs="Times New Roman"/>
      <w:i/>
      <w:sz w:val="24"/>
      <w:szCs w:val="20"/>
    </w:rPr>
  </w:style>
  <w:style w:type="character" w:customStyle="1" w:styleId="Heading4Char">
    <w:name w:val="Heading 4 Char"/>
    <w:basedOn w:val="DefaultParagraphFont"/>
    <w:link w:val="Heading4"/>
    <w:uiPriority w:val="9"/>
    <w:rPr>
      <w:rFonts w:ascii="Times New Roman" w:eastAsia="Times New Roman" w:hAnsi="Times New Roman" w:cs="Times New Roman"/>
      <w:sz w:val="24"/>
      <w:szCs w:val="20"/>
    </w:rPr>
  </w:style>
  <w:style w:type="character" w:customStyle="1" w:styleId="Heading5Char">
    <w:name w:val="Heading 5 Char"/>
    <w:basedOn w:val="DefaultParagraphFont"/>
    <w:link w:val="Heading5"/>
    <w:rPr>
      <w:rFonts w:ascii="Arial" w:eastAsia="Times New Roman" w:hAnsi="Arial" w:cs="Times New Roman"/>
      <w:lang w:eastAsia="en-GB"/>
    </w:rPr>
  </w:style>
  <w:style w:type="character" w:customStyle="1" w:styleId="Heading6Char">
    <w:name w:val="Heading 6 Char"/>
    <w:basedOn w:val="DefaultParagraphFont"/>
    <w:link w:val="Heading6"/>
    <w:rPr>
      <w:rFonts w:ascii="Arial" w:eastAsia="Times New Roman" w:hAnsi="Arial" w:cs="Times New Roman"/>
      <w:i/>
      <w:lang w:eastAsia="en-GB"/>
    </w:rPr>
  </w:style>
  <w:style w:type="character" w:customStyle="1" w:styleId="Heading7Char">
    <w:name w:val="Heading 7 Char"/>
    <w:basedOn w:val="DefaultParagraphFont"/>
    <w:link w:val="Heading7"/>
    <w:rPr>
      <w:rFonts w:ascii="Arial" w:eastAsia="Times New Roman" w:hAnsi="Arial" w:cs="Times New Roman"/>
      <w:sz w:val="20"/>
      <w:lang w:eastAsia="en-GB"/>
    </w:rPr>
  </w:style>
  <w:style w:type="character" w:customStyle="1" w:styleId="Heading8Char">
    <w:name w:val="Heading 8 Char"/>
    <w:basedOn w:val="DefaultParagraphFont"/>
    <w:link w:val="Heading8"/>
    <w:rPr>
      <w:rFonts w:ascii="Arial" w:eastAsia="Times New Roman" w:hAnsi="Arial" w:cs="Times New Roman"/>
      <w:i/>
      <w:sz w:val="20"/>
      <w:lang w:eastAsia="en-GB"/>
    </w:rPr>
  </w:style>
  <w:style w:type="character" w:customStyle="1" w:styleId="Heading9Char">
    <w:name w:val="Heading 9 Char"/>
    <w:basedOn w:val="DefaultParagraphFont"/>
    <w:link w:val="Heading9"/>
    <w:rPr>
      <w:rFonts w:ascii="Arial" w:eastAsia="Times New Roman" w:hAnsi="Arial" w:cs="Times New Roman"/>
      <w:i/>
      <w:sz w:val="18"/>
      <w:lang w:eastAsia="en-GB"/>
    </w:rPr>
  </w:style>
  <w:style w:type="paragraph" w:styleId="Header">
    <w:name w:val="header"/>
    <w:basedOn w:val="Normal"/>
    <w:link w:val="HeaderChar"/>
    <w:uiPriority w:val="99"/>
    <w:unhideWhenUsed/>
    <w:pPr>
      <w:tabs>
        <w:tab w:val="center" w:pos="4535"/>
        <w:tab w:val="right" w:pos="9071"/>
      </w:tabs>
      <w:spacing w:before="0"/>
    </w:pPr>
    <w:rPr>
      <w:szCs w:val="22"/>
      <w:lang w:eastAsia="en-US"/>
    </w:rPr>
  </w:style>
  <w:style w:type="character" w:customStyle="1" w:styleId="HeaderChar">
    <w:name w:val="Header Char"/>
    <w:basedOn w:val="DefaultParagraphFont"/>
    <w:link w:val="Header"/>
    <w:uiPriority w:val="99"/>
    <w:rPr>
      <w:rFonts w:ascii="Times New Roman" w:eastAsia="Calibri" w:hAnsi="Times New Roman" w:cs="Times New Roman"/>
      <w:sz w:val="24"/>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rPr>
      <w:szCs w:val="22"/>
      <w:lang w:eastAsia="en-US"/>
    </w:rPr>
  </w:style>
  <w:style w:type="character" w:customStyle="1" w:styleId="FooterChar">
    <w:name w:val="Footer Char"/>
    <w:basedOn w:val="DefaultParagraphFont"/>
    <w:link w:val="Footer"/>
    <w:uiPriority w:val="99"/>
    <w:rPr>
      <w:rFonts w:ascii="Times New Roman" w:eastAsia="Calibri" w:hAnsi="Times New Roman" w:cs="Times New Roman"/>
      <w:sz w:val="24"/>
    </w:rPr>
  </w:style>
  <w:style w:type="paragraph" w:styleId="FootnoteText">
    <w:name w:val="footnote text"/>
    <w:aliases w:val="Schriftart: 9 pt,Schriftart: 10 pt,Schriftart: 8 pt,WB-Fußnotentext,FoodNote,ft,Footnote text,Footnote Text Char Char,Footnote Text Char1 Char Char,Footnote Text Char Char Char Char,fn,f,Char,Voetnoottekst Char,Footnote Text Char1"/>
    <w:basedOn w:val="Normal"/>
    <w:link w:val="FootnoteTextChar"/>
    <w:uiPriority w:val="99"/>
    <w:unhideWhenUsed/>
    <w:qFormat/>
    <w:pPr>
      <w:spacing w:before="0" w:after="0"/>
      <w:ind w:left="720" w:hanging="720"/>
    </w:pPr>
    <w:rPr>
      <w:sz w:val="20"/>
    </w:rPr>
  </w:style>
  <w:style w:type="character" w:customStyle="1" w:styleId="FootnoteTextChar">
    <w:name w:val="Footnote Text Char"/>
    <w:aliases w:val="Schriftart: 9 pt Char,Schriftart: 10 pt Char,Schriftart: 8 pt Char,WB-Fußnotentext Char,FoodNote Char,ft Char,Footnote text Char,Footnote Text Char Char Char,Footnote Text Char1 Char Char Char,Footnote Text Char Char Char Char Char"/>
    <w:basedOn w:val="DefaultParagraphFont"/>
    <w:link w:val="FootnoteText"/>
    <w:uiPriority w:val="99"/>
    <w:qFormat/>
    <w:rPr>
      <w:rFonts w:ascii="Times New Roman" w:eastAsia="Calibri" w:hAnsi="Times New Roman" w:cs="Times New Roman"/>
      <w:sz w:val="20"/>
      <w:szCs w:val="20"/>
      <w:lang w:eastAsia="en-GB"/>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Footnote refere"/>
    <w:link w:val="FootnoteReferneceCarcter"/>
    <w:uiPriority w:val="99"/>
    <w:unhideWhenUsed/>
    <w:qFormat/>
    <w:rPr>
      <w:shd w:val="clear" w:color="auto" w:fill="auto"/>
      <w:vertAlign w:val="superscript"/>
    </w:rPr>
  </w:style>
  <w:style w:type="paragraph" w:customStyle="1" w:styleId="NormalCentered">
    <w:name w:val="Normal Centered"/>
    <w:basedOn w:val="Normal"/>
    <w:pPr>
      <w:jc w:val="center"/>
    </w:pPr>
  </w:style>
  <w:style w:type="paragraph" w:customStyle="1" w:styleId="Annexetitre">
    <w:name w:val="Annexe titre"/>
    <w:basedOn w:val="Normal"/>
    <w:next w:val="Normal"/>
    <w:link w:val="AnnexetitreChar"/>
    <w:pPr>
      <w:jc w:val="center"/>
    </w:pPr>
    <w:rPr>
      <w:b/>
      <w:u w:val="single"/>
    </w:rPr>
  </w:style>
  <w:style w:type="paragraph" w:customStyle="1" w:styleId="Pagedecouverture">
    <w:name w:val="Page de couverture"/>
    <w:basedOn w:val="Normal"/>
    <w:next w:val="Normal"/>
    <w:pPr>
      <w:spacing w:before="0" w:after="0"/>
    </w:pPr>
  </w:style>
  <w:style w:type="character" w:customStyle="1" w:styleId="Marker">
    <w:name w:val="Marker"/>
    <w:basedOn w:val="DefaultParagraphFont"/>
    <w:rsid w:val="00866A98"/>
    <w:rPr>
      <w:color w:val="0000FF"/>
      <w:bdr w:val="none" w:sz="0" w:space="0" w:color="auto"/>
      <w:shd w:val="clear" w:color="auto" w:fill="auto"/>
    </w:rPr>
  </w:style>
  <w:style w:type="paragraph" w:customStyle="1" w:styleId="FooterCoverPage">
    <w:name w:val="Footer Cover Page"/>
    <w:basedOn w:val="Normal"/>
    <w:link w:val="FooterCoverPageChar"/>
    <w:pPr>
      <w:tabs>
        <w:tab w:val="center" w:pos="4535"/>
        <w:tab w:val="right" w:pos="9071"/>
        <w:tab w:val="right" w:pos="9921"/>
      </w:tabs>
      <w:spacing w:before="360" w:after="0"/>
      <w:ind w:left="-850" w:right="-850"/>
      <w:jc w:val="left"/>
    </w:pPr>
  </w:style>
  <w:style w:type="character" w:customStyle="1" w:styleId="AnnexetitreChar">
    <w:name w:val="Annexe titre Char"/>
    <w:basedOn w:val="DefaultParagraphFont"/>
    <w:link w:val="Annexetitre"/>
    <w:rPr>
      <w:rFonts w:ascii="Times New Roman" w:eastAsia="Calibri" w:hAnsi="Times New Roman" w:cs="Times New Roman"/>
      <w:b/>
      <w:sz w:val="24"/>
      <w:szCs w:val="20"/>
      <w:u w:val="single"/>
      <w:lang w:eastAsia="en-GB"/>
    </w:rPr>
  </w:style>
  <w:style w:type="character" w:customStyle="1" w:styleId="FooterCoverPageChar">
    <w:name w:val="Footer Cover Page Char"/>
    <w:basedOn w:val="AnnexetitreChar"/>
    <w:link w:val="FooterCoverPage"/>
    <w:rPr>
      <w:rFonts w:ascii="Times New Roman" w:eastAsia="Calibri" w:hAnsi="Times New Roman" w:cs="Times New Roman"/>
      <w:b w:val="0"/>
      <w:sz w:val="24"/>
      <w:szCs w:val="20"/>
      <w:u w:val="single"/>
      <w:lang w:eastAsia="en-GB"/>
    </w:rPr>
  </w:style>
  <w:style w:type="paragraph" w:customStyle="1" w:styleId="FooterSensitivity">
    <w:name w:val="Footer Sensitivity"/>
    <w:basedOn w:val="Normal"/>
    <w:link w:val="FooterSensitivityChar"/>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character" w:customStyle="1" w:styleId="FooterSensitivityChar">
    <w:name w:val="Footer Sensitivity Char"/>
    <w:basedOn w:val="AnnexetitreChar"/>
    <w:link w:val="FooterSensitivity"/>
    <w:rPr>
      <w:rFonts w:ascii="Times New Roman" w:eastAsia="Calibri" w:hAnsi="Times New Roman" w:cs="Times New Roman"/>
      <w:b/>
      <w:sz w:val="32"/>
      <w:szCs w:val="20"/>
      <w:u w:val="single"/>
      <w:lang w:eastAsia="en-GB"/>
    </w:rPr>
  </w:style>
  <w:style w:type="paragraph" w:customStyle="1" w:styleId="HeaderCoverPage">
    <w:name w:val="Header Cover Page"/>
    <w:basedOn w:val="Normal"/>
    <w:link w:val="HeaderCoverPageChar"/>
    <w:pPr>
      <w:tabs>
        <w:tab w:val="center" w:pos="4535"/>
        <w:tab w:val="right" w:pos="9071"/>
      </w:tabs>
      <w:spacing w:before="0"/>
    </w:pPr>
  </w:style>
  <w:style w:type="character" w:customStyle="1" w:styleId="HeaderCoverPageChar">
    <w:name w:val="Header Cover Page Char"/>
    <w:basedOn w:val="AnnexetitreChar"/>
    <w:link w:val="HeaderCoverPage"/>
    <w:rPr>
      <w:rFonts w:ascii="Times New Roman" w:eastAsia="Calibri" w:hAnsi="Times New Roman" w:cs="Times New Roman"/>
      <w:b w:val="0"/>
      <w:sz w:val="24"/>
      <w:szCs w:val="20"/>
      <w:u w:val="single"/>
      <w:lang w:eastAsia="en-GB"/>
    </w:rPr>
  </w:style>
  <w:style w:type="paragraph" w:customStyle="1" w:styleId="HeaderSensitivity">
    <w:name w:val="Header Sensitivity"/>
    <w:basedOn w:val="Normal"/>
    <w:link w:val="HeaderSensitivityChar"/>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character" w:customStyle="1" w:styleId="HeaderSensitivityChar">
    <w:name w:val="Header Sensitivity Char"/>
    <w:basedOn w:val="AnnexetitreChar"/>
    <w:link w:val="HeaderSensitivity"/>
    <w:rPr>
      <w:rFonts w:ascii="Times New Roman" w:eastAsia="Calibri" w:hAnsi="Times New Roman" w:cs="Times New Roman"/>
      <w:b/>
      <w:sz w:val="32"/>
      <w:szCs w:val="20"/>
      <w:u w:val="single"/>
      <w:lang w:eastAsia="en-GB"/>
    </w:rPr>
  </w:style>
  <w:style w:type="table" w:styleId="TableGrid">
    <w:name w:val="Table Grid"/>
    <w:basedOn w:val="TableNormal"/>
    <w:uiPriority w:val="5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eastAsia="Calibri" w:hAnsi="Tahoma" w:cs="Tahoma"/>
      <w:sz w:val="16"/>
      <w:szCs w:val="16"/>
      <w:lang w:eastAsia="en-GB"/>
    </w:rPr>
  </w:style>
  <w:style w:type="paragraph" w:customStyle="1" w:styleId="HeaderLandscape">
    <w:name w:val="HeaderLandscape"/>
    <w:basedOn w:val="Normal"/>
    <w:pPr>
      <w:tabs>
        <w:tab w:val="center" w:pos="7285"/>
        <w:tab w:val="right" w:pos="14003"/>
      </w:tabs>
      <w:spacing w:before="0"/>
    </w:pPr>
    <w:rPr>
      <w:rFonts w:eastAsiaTheme="minorHAnsi"/>
      <w:szCs w:val="22"/>
      <w:lang w:eastAsia="en-US"/>
    </w:r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rPr>
      <w:rFonts w:eastAsiaTheme="minorHAnsi"/>
      <w:szCs w:val="22"/>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before="0" w:after="200"/>
      <w:jc w:val="left"/>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Pr>
      <w:sz w:val="20"/>
      <w:szCs w:val="20"/>
    </w:rPr>
  </w:style>
  <w:style w:type="paragraph" w:styleId="NoSpacing">
    <w:name w:val="No Spacing"/>
    <w:uiPriority w:val="1"/>
    <w:qFormat/>
    <w:pPr>
      <w:spacing w:after="0" w:line="240" w:lineRule="auto"/>
    </w:pPr>
  </w:style>
  <w:style w:type="character" w:customStyle="1" w:styleId="Text1Char">
    <w:name w:val="Text 1 Char"/>
    <w:link w:val="Text1"/>
    <w:locked/>
    <w:rPr>
      <w:rFonts w:ascii="Times New Roman" w:hAnsi="Times New Roman"/>
      <w:sz w:val="24"/>
    </w:rPr>
  </w:style>
  <w:style w:type="paragraph" w:customStyle="1" w:styleId="Text1">
    <w:name w:val="Text 1"/>
    <w:basedOn w:val="Normal"/>
    <w:link w:val="Text1Char"/>
    <w:pPr>
      <w:ind w:left="850"/>
    </w:pPr>
    <w:rPr>
      <w:rFonts w:eastAsiaTheme="minorHAnsi" w:cstheme="minorBidi"/>
      <w:szCs w:val="22"/>
      <w:lang w:eastAsia="en-US"/>
    </w:rPr>
  </w:style>
  <w:style w:type="paragraph" w:customStyle="1" w:styleId="Default">
    <w:name w:val="Default"/>
    <w:pPr>
      <w:autoSpaceDE w:val="0"/>
      <w:autoSpaceDN w:val="0"/>
      <w:adjustRightInd w:val="0"/>
    </w:pPr>
    <w:rPr>
      <w:rFonts w:ascii="Times New Roman" w:eastAsia="Times New Roman" w:hAnsi="Times New Roman" w:cs="Times New Roman"/>
      <w:color w:val="000000"/>
      <w:sz w:val="24"/>
      <w:szCs w:val="24"/>
      <w:lang w:eastAsia="en-GB"/>
    </w:rPr>
  </w:style>
  <w:style w:type="paragraph" w:customStyle="1" w:styleId="CM4">
    <w:name w:val="CM4"/>
    <w:basedOn w:val="Normal"/>
    <w:next w:val="Normal"/>
    <w:uiPriority w:val="99"/>
    <w:pPr>
      <w:autoSpaceDE w:val="0"/>
      <w:autoSpaceDN w:val="0"/>
      <w:adjustRightInd w:val="0"/>
      <w:spacing w:before="0" w:after="0"/>
      <w:jc w:val="left"/>
    </w:pPr>
    <w:rPr>
      <w:rFonts w:ascii="EUAlbertina" w:eastAsia="Times New Roman" w:hAnsi="EUAlbertina"/>
      <w:szCs w:val="24"/>
    </w:rPr>
  </w:style>
  <w:style w:type="paragraph" w:customStyle="1" w:styleId="NumPar1">
    <w:name w:val="NumPar 1"/>
    <w:basedOn w:val="Normal"/>
    <w:next w:val="Normal"/>
    <w:pPr>
      <w:ind w:left="850"/>
    </w:pPr>
    <w:rPr>
      <w:rFonts w:eastAsiaTheme="minorHAnsi"/>
      <w:szCs w:val="22"/>
    </w:rPr>
  </w:style>
  <w:style w:type="paragraph" w:customStyle="1" w:styleId="Point0number">
    <w:name w:val="Point 0 (number)"/>
    <w:basedOn w:val="Normal"/>
    <w:pPr>
      <w:numPr>
        <w:numId w:val="3"/>
      </w:numPr>
    </w:pPr>
    <w:rPr>
      <w:rFonts w:eastAsiaTheme="minorHAnsi"/>
      <w:szCs w:val="22"/>
      <w:lang w:eastAsia="en-US"/>
    </w:rPr>
  </w:style>
  <w:style w:type="paragraph" w:customStyle="1" w:styleId="Point1number">
    <w:name w:val="Point 1 (number)"/>
    <w:basedOn w:val="Normal"/>
    <w:pPr>
      <w:numPr>
        <w:ilvl w:val="2"/>
        <w:numId w:val="3"/>
      </w:numPr>
    </w:pPr>
    <w:rPr>
      <w:rFonts w:eastAsiaTheme="minorHAnsi"/>
      <w:szCs w:val="22"/>
      <w:lang w:eastAsia="en-US"/>
    </w:rPr>
  </w:style>
  <w:style w:type="paragraph" w:customStyle="1" w:styleId="Point2number">
    <w:name w:val="Point 2 (number)"/>
    <w:basedOn w:val="Normal"/>
    <w:pPr>
      <w:numPr>
        <w:ilvl w:val="4"/>
        <w:numId w:val="3"/>
      </w:numPr>
    </w:pPr>
    <w:rPr>
      <w:rFonts w:eastAsiaTheme="minorHAnsi"/>
      <w:szCs w:val="22"/>
      <w:lang w:eastAsia="en-US"/>
    </w:rPr>
  </w:style>
  <w:style w:type="paragraph" w:customStyle="1" w:styleId="Point3number">
    <w:name w:val="Point 3 (number)"/>
    <w:basedOn w:val="Normal"/>
    <w:pPr>
      <w:numPr>
        <w:ilvl w:val="6"/>
        <w:numId w:val="3"/>
      </w:numPr>
    </w:pPr>
    <w:rPr>
      <w:rFonts w:eastAsiaTheme="minorHAnsi"/>
      <w:szCs w:val="22"/>
      <w:lang w:eastAsia="en-US"/>
    </w:rPr>
  </w:style>
  <w:style w:type="paragraph" w:customStyle="1" w:styleId="Point0letter">
    <w:name w:val="Point 0 (letter)"/>
    <w:basedOn w:val="Normal"/>
    <w:pPr>
      <w:numPr>
        <w:ilvl w:val="1"/>
        <w:numId w:val="3"/>
      </w:numPr>
    </w:pPr>
    <w:rPr>
      <w:rFonts w:eastAsiaTheme="minorHAnsi"/>
      <w:szCs w:val="22"/>
      <w:lang w:eastAsia="en-US"/>
    </w:rPr>
  </w:style>
  <w:style w:type="paragraph" w:customStyle="1" w:styleId="Point1letter">
    <w:name w:val="Point 1 (letter)"/>
    <w:basedOn w:val="Normal"/>
    <w:pPr>
      <w:numPr>
        <w:ilvl w:val="3"/>
        <w:numId w:val="3"/>
      </w:numPr>
    </w:pPr>
    <w:rPr>
      <w:rFonts w:eastAsiaTheme="minorHAnsi"/>
      <w:szCs w:val="22"/>
      <w:lang w:eastAsia="en-US"/>
    </w:rPr>
  </w:style>
  <w:style w:type="paragraph" w:customStyle="1" w:styleId="Point3letter">
    <w:name w:val="Point 3 (letter)"/>
    <w:basedOn w:val="Normal"/>
    <w:pPr>
      <w:numPr>
        <w:ilvl w:val="7"/>
        <w:numId w:val="3"/>
      </w:numPr>
    </w:pPr>
    <w:rPr>
      <w:rFonts w:eastAsiaTheme="minorHAnsi"/>
      <w:szCs w:val="22"/>
      <w:lang w:eastAsia="en-US"/>
    </w:rPr>
  </w:style>
  <w:style w:type="paragraph" w:customStyle="1" w:styleId="Point4letter">
    <w:name w:val="Point 4 (letter)"/>
    <w:basedOn w:val="Normal"/>
    <w:pPr>
      <w:numPr>
        <w:ilvl w:val="8"/>
        <w:numId w:val="3"/>
      </w:numPr>
    </w:pPr>
    <w:rPr>
      <w:rFonts w:eastAsiaTheme="minorHAnsi"/>
      <w:szCs w:val="22"/>
      <w:lang w:eastAsia="en-US"/>
    </w:rPr>
  </w:style>
  <w:style w:type="character" w:styleId="PageNumber">
    <w:name w:val="page number"/>
  </w:style>
  <w:style w:type="paragraph" w:styleId="Title">
    <w:name w:val="Title"/>
    <w:basedOn w:val="Normal"/>
    <w:link w:val="TitleChar"/>
    <w:qFormat/>
    <w:pPr>
      <w:spacing w:before="240" w:after="60"/>
      <w:jc w:val="center"/>
      <w:outlineLvl w:val="0"/>
    </w:pPr>
    <w:rPr>
      <w:rFonts w:ascii="Arial" w:eastAsia="Times New Roman" w:hAnsi="Arial"/>
      <w:b/>
      <w:kern w:val="28"/>
      <w:sz w:val="32"/>
      <w:szCs w:val="22"/>
    </w:rPr>
  </w:style>
  <w:style w:type="character" w:customStyle="1" w:styleId="TitleChar">
    <w:name w:val="Title Char"/>
    <w:basedOn w:val="DefaultParagraphFont"/>
    <w:link w:val="Title"/>
    <w:rPr>
      <w:rFonts w:ascii="Arial" w:eastAsia="Times New Roman" w:hAnsi="Arial" w:cs="Times New Roman"/>
      <w:b/>
      <w:kern w:val="28"/>
      <w:sz w:val="32"/>
      <w:lang w:eastAsia="en-GB"/>
    </w:rPr>
  </w:style>
  <w:style w:type="character" w:styleId="Hyperlink">
    <w:name w:val="Hyperlink"/>
    <w:uiPriority w:val="99"/>
    <w:unhideWhenUsed/>
    <w:rPr>
      <w:color w:val="0000FF"/>
      <w:u w:val="single"/>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ListBullet">
    <w:name w:val="List Bullet"/>
    <w:basedOn w:val="Normal"/>
    <w:unhideWhenUsed/>
    <w:pPr>
      <w:numPr>
        <w:numId w:val="4"/>
      </w:numPr>
      <w:contextualSpacing/>
    </w:pPr>
    <w:rPr>
      <w:szCs w:val="22"/>
    </w:rPr>
  </w:style>
  <w:style w:type="paragraph" w:styleId="ListBullet2">
    <w:name w:val="List Bullet 2"/>
    <w:basedOn w:val="Normal"/>
    <w:unhideWhenUsed/>
    <w:pPr>
      <w:numPr>
        <w:numId w:val="5"/>
      </w:numPr>
      <w:contextualSpacing/>
    </w:pPr>
    <w:rPr>
      <w:szCs w:val="22"/>
    </w:rPr>
  </w:style>
  <w:style w:type="paragraph" w:styleId="ListBullet3">
    <w:name w:val="List Bullet 3"/>
    <w:basedOn w:val="Normal"/>
    <w:unhideWhenUsed/>
    <w:pPr>
      <w:numPr>
        <w:numId w:val="6"/>
      </w:numPr>
      <w:contextualSpacing/>
    </w:pPr>
    <w:rPr>
      <w:szCs w:val="22"/>
    </w:rPr>
  </w:style>
  <w:style w:type="paragraph" w:styleId="ListBullet4">
    <w:name w:val="List Bullet 4"/>
    <w:basedOn w:val="Normal"/>
    <w:unhideWhenUsed/>
    <w:pPr>
      <w:numPr>
        <w:numId w:val="7"/>
      </w:numPr>
      <w:contextualSpacing/>
    </w:pPr>
    <w:rPr>
      <w:szCs w:val="22"/>
    </w:rPr>
  </w:style>
  <w:style w:type="paragraph" w:customStyle="1" w:styleId="AddressTL">
    <w:name w:val="AddressTL"/>
    <w:basedOn w:val="Normal"/>
    <w:next w:val="Normal"/>
    <w:pPr>
      <w:spacing w:before="0" w:after="720"/>
      <w:jc w:val="left"/>
    </w:pPr>
    <w:rPr>
      <w:rFonts w:eastAsia="Times New Roman"/>
      <w:szCs w:val="22"/>
    </w:rPr>
  </w:style>
  <w:style w:type="paragraph" w:customStyle="1" w:styleId="AddressTR">
    <w:name w:val="AddressTR"/>
    <w:basedOn w:val="Normal"/>
    <w:next w:val="Normal"/>
    <w:pPr>
      <w:spacing w:before="0" w:after="720"/>
      <w:ind w:left="5103"/>
      <w:jc w:val="left"/>
    </w:pPr>
    <w:rPr>
      <w:rFonts w:eastAsia="Times New Roman"/>
      <w:szCs w:val="22"/>
    </w:rPr>
  </w:style>
  <w:style w:type="paragraph" w:styleId="BlockText">
    <w:name w:val="Block Text"/>
    <w:basedOn w:val="Normal"/>
    <w:pPr>
      <w:spacing w:before="0"/>
      <w:ind w:left="1440" w:right="1440"/>
    </w:pPr>
    <w:rPr>
      <w:rFonts w:eastAsia="Times New Roman"/>
      <w:szCs w:val="22"/>
    </w:rPr>
  </w:style>
  <w:style w:type="paragraph" w:styleId="BodyText">
    <w:name w:val="Body Text"/>
    <w:basedOn w:val="Normal"/>
    <w:link w:val="BodyTextChar"/>
    <w:pPr>
      <w:spacing w:before="0"/>
    </w:pPr>
    <w:rPr>
      <w:rFonts w:eastAsia="Times New Roman"/>
      <w:szCs w:val="22"/>
    </w:rPr>
  </w:style>
  <w:style w:type="character" w:customStyle="1" w:styleId="BodyTextChar">
    <w:name w:val="Body Text Char"/>
    <w:basedOn w:val="DefaultParagraphFont"/>
    <w:link w:val="BodyText"/>
    <w:rPr>
      <w:rFonts w:ascii="Times New Roman" w:eastAsia="Times New Roman" w:hAnsi="Times New Roman" w:cs="Times New Roman"/>
      <w:sz w:val="24"/>
      <w:lang w:eastAsia="en-GB"/>
    </w:rPr>
  </w:style>
  <w:style w:type="paragraph" w:styleId="BodyText2">
    <w:name w:val="Body Text 2"/>
    <w:basedOn w:val="Normal"/>
    <w:link w:val="BodyText2Char"/>
    <w:pPr>
      <w:spacing w:before="0" w:line="480" w:lineRule="auto"/>
    </w:pPr>
    <w:rPr>
      <w:rFonts w:eastAsia="Times New Roman"/>
      <w:szCs w:val="22"/>
    </w:rPr>
  </w:style>
  <w:style w:type="character" w:customStyle="1" w:styleId="BodyText2Char">
    <w:name w:val="Body Text 2 Char"/>
    <w:basedOn w:val="DefaultParagraphFont"/>
    <w:link w:val="BodyText2"/>
    <w:rPr>
      <w:rFonts w:ascii="Times New Roman" w:eastAsia="Times New Roman" w:hAnsi="Times New Roman" w:cs="Times New Roman"/>
      <w:sz w:val="24"/>
      <w:lang w:eastAsia="en-GB"/>
    </w:rPr>
  </w:style>
  <w:style w:type="paragraph" w:styleId="BodyText3">
    <w:name w:val="Body Text 3"/>
    <w:basedOn w:val="Normal"/>
    <w:link w:val="BodyText3Char"/>
    <w:pPr>
      <w:spacing w:before="0"/>
    </w:pPr>
    <w:rPr>
      <w:rFonts w:eastAsia="Times New Roman"/>
      <w:sz w:val="16"/>
      <w:szCs w:val="22"/>
    </w:rPr>
  </w:style>
  <w:style w:type="character" w:customStyle="1" w:styleId="BodyText3Char">
    <w:name w:val="Body Text 3 Char"/>
    <w:basedOn w:val="DefaultParagraphFont"/>
    <w:link w:val="BodyText3"/>
    <w:rPr>
      <w:rFonts w:ascii="Times New Roman" w:eastAsia="Times New Roman" w:hAnsi="Times New Roman" w:cs="Times New Roman"/>
      <w:sz w:val="16"/>
      <w:lang w:eastAsia="en-GB"/>
    </w:rPr>
  </w:style>
  <w:style w:type="paragraph" w:styleId="BodyTextFirstIndent">
    <w:name w:val="Body Text First Indent"/>
    <w:basedOn w:val="BodyText"/>
    <w:link w:val="BodyTextFirstIndentChar"/>
    <w:pPr>
      <w:ind w:firstLine="210"/>
    </w:pPr>
  </w:style>
  <w:style w:type="character" w:customStyle="1" w:styleId="BodyTextFirstIndentChar">
    <w:name w:val="Body Text First Indent Char"/>
    <w:basedOn w:val="BodyTextChar"/>
    <w:link w:val="BodyTextFirstIndent"/>
    <w:rPr>
      <w:rFonts w:ascii="Times New Roman" w:eastAsia="Times New Roman" w:hAnsi="Times New Roman" w:cs="Times New Roman"/>
      <w:sz w:val="24"/>
      <w:lang w:eastAsia="en-GB"/>
    </w:rPr>
  </w:style>
  <w:style w:type="paragraph" w:styleId="BodyTextIndent">
    <w:name w:val="Body Text Indent"/>
    <w:basedOn w:val="Normal"/>
    <w:link w:val="BodyTextIndentChar"/>
    <w:pPr>
      <w:spacing w:before="0"/>
      <w:ind w:left="283"/>
    </w:pPr>
    <w:rPr>
      <w:rFonts w:eastAsia="Times New Roman"/>
      <w:szCs w:val="22"/>
    </w:rPr>
  </w:style>
  <w:style w:type="character" w:customStyle="1" w:styleId="BodyTextIndentChar">
    <w:name w:val="Body Text Indent Char"/>
    <w:basedOn w:val="DefaultParagraphFont"/>
    <w:link w:val="BodyTextIndent"/>
    <w:rPr>
      <w:rFonts w:ascii="Times New Roman" w:eastAsia="Times New Roman" w:hAnsi="Times New Roman" w:cs="Times New Roman"/>
      <w:sz w:val="24"/>
      <w:lang w:eastAsia="en-GB"/>
    </w:rPr>
  </w:style>
  <w:style w:type="paragraph" w:styleId="BodyTextFirstIndent2">
    <w:name w:val="Body Text First Indent 2"/>
    <w:basedOn w:val="BodyTextIndent"/>
    <w:link w:val="BodyTextFirstIndent2Char"/>
    <w:pPr>
      <w:ind w:firstLine="210"/>
    </w:pPr>
  </w:style>
  <w:style w:type="character" w:customStyle="1" w:styleId="BodyTextFirstIndent2Char">
    <w:name w:val="Body Text First Indent 2 Char"/>
    <w:basedOn w:val="BodyTextIndentChar"/>
    <w:link w:val="BodyTextFirstIndent2"/>
    <w:rPr>
      <w:rFonts w:ascii="Times New Roman" w:eastAsia="Times New Roman" w:hAnsi="Times New Roman" w:cs="Times New Roman"/>
      <w:sz w:val="24"/>
      <w:lang w:eastAsia="en-GB"/>
    </w:rPr>
  </w:style>
  <w:style w:type="paragraph" w:styleId="BodyTextIndent2">
    <w:name w:val="Body Text Indent 2"/>
    <w:basedOn w:val="Normal"/>
    <w:link w:val="BodyTextIndent2Char"/>
    <w:pPr>
      <w:spacing w:before="0" w:line="480" w:lineRule="auto"/>
      <w:ind w:left="283"/>
    </w:pPr>
    <w:rPr>
      <w:rFonts w:eastAsia="Times New Roman"/>
      <w:szCs w:val="22"/>
    </w:rPr>
  </w:style>
  <w:style w:type="character" w:customStyle="1" w:styleId="BodyTextIndent2Char">
    <w:name w:val="Body Text Indent 2 Char"/>
    <w:basedOn w:val="DefaultParagraphFont"/>
    <w:link w:val="BodyTextIndent2"/>
    <w:rPr>
      <w:rFonts w:ascii="Times New Roman" w:eastAsia="Times New Roman" w:hAnsi="Times New Roman" w:cs="Times New Roman"/>
      <w:sz w:val="24"/>
      <w:lang w:eastAsia="en-GB"/>
    </w:rPr>
  </w:style>
  <w:style w:type="paragraph" w:styleId="BodyTextIndent3">
    <w:name w:val="Body Text Indent 3"/>
    <w:basedOn w:val="Normal"/>
    <w:link w:val="BodyTextIndent3Char"/>
    <w:pPr>
      <w:spacing w:before="0"/>
      <w:ind w:left="283"/>
    </w:pPr>
    <w:rPr>
      <w:rFonts w:eastAsia="Times New Roman"/>
      <w:sz w:val="16"/>
      <w:szCs w:val="22"/>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16"/>
      <w:lang w:eastAsia="en-GB"/>
    </w:rPr>
  </w:style>
  <w:style w:type="paragraph" w:styleId="Caption">
    <w:name w:val="caption"/>
    <w:basedOn w:val="Normal"/>
    <w:next w:val="Normal"/>
    <w:qFormat/>
    <w:rPr>
      <w:rFonts w:eastAsia="Times New Roman"/>
      <w:b/>
      <w:szCs w:val="22"/>
    </w:rPr>
  </w:style>
  <w:style w:type="paragraph" w:styleId="Closing">
    <w:name w:val="Closing"/>
    <w:basedOn w:val="Normal"/>
    <w:next w:val="Signature"/>
    <w:link w:val="ClosingChar"/>
    <w:pPr>
      <w:tabs>
        <w:tab w:val="left" w:pos="5103"/>
      </w:tabs>
      <w:spacing w:before="240" w:after="240"/>
      <w:ind w:left="5103"/>
      <w:jc w:val="left"/>
    </w:pPr>
    <w:rPr>
      <w:rFonts w:eastAsia="Times New Roman"/>
      <w:szCs w:val="22"/>
    </w:rPr>
  </w:style>
  <w:style w:type="character" w:customStyle="1" w:styleId="ClosingChar">
    <w:name w:val="Closing Char"/>
    <w:basedOn w:val="DefaultParagraphFont"/>
    <w:link w:val="Closing"/>
    <w:rPr>
      <w:rFonts w:ascii="Times New Roman" w:eastAsia="Times New Roman" w:hAnsi="Times New Roman" w:cs="Times New Roman"/>
      <w:sz w:val="24"/>
      <w:lang w:eastAsia="en-GB"/>
    </w:rPr>
  </w:style>
  <w:style w:type="paragraph" w:styleId="Signature">
    <w:name w:val="Signature"/>
    <w:basedOn w:val="Normal"/>
    <w:next w:val="Contact"/>
    <w:link w:val="SignatureChar"/>
    <w:uiPriority w:val="99"/>
    <w:pPr>
      <w:tabs>
        <w:tab w:val="left" w:pos="5103"/>
      </w:tabs>
      <w:spacing w:before="1200" w:after="0"/>
      <w:ind w:left="5103"/>
      <w:jc w:val="center"/>
    </w:pPr>
    <w:rPr>
      <w:rFonts w:eastAsia="Times New Roman"/>
      <w:szCs w:val="22"/>
    </w:rPr>
  </w:style>
  <w:style w:type="character" w:customStyle="1" w:styleId="SignatureChar">
    <w:name w:val="Signature Char"/>
    <w:basedOn w:val="DefaultParagraphFont"/>
    <w:link w:val="Signature"/>
    <w:uiPriority w:val="99"/>
    <w:rPr>
      <w:rFonts w:ascii="Times New Roman" w:eastAsia="Times New Roman" w:hAnsi="Times New Roman" w:cs="Times New Roman"/>
      <w:sz w:val="24"/>
      <w:lang w:eastAsia="en-GB"/>
    </w:rPr>
  </w:style>
  <w:style w:type="paragraph" w:customStyle="1" w:styleId="Enclosures">
    <w:name w:val="Enclosures"/>
    <w:basedOn w:val="Normal"/>
    <w:next w:val="Participants"/>
    <w:pPr>
      <w:keepNext/>
      <w:keepLines/>
      <w:tabs>
        <w:tab w:val="left" w:pos="5670"/>
      </w:tabs>
      <w:spacing w:before="480" w:after="0"/>
      <w:ind w:left="1985" w:hanging="1985"/>
      <w:jc w:val="left"/>
    </w:pPr>
    <w:rPr>
      <w:rFonts w:eastAsia="Times New Roman"/>
      <w:szCs w:val="22"/>
    </w:r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rPr>
      <w:rFonts w:eastAsia="Times New Roman"/>
      <w:szCs w:val="22"/>
    </w:rPr>
  </w:style>
  <w:style w:type="paragraph" w:styleId="Date">
    <w:name w:val="Date"/>
    <w:basedOn w:val="Normal"/>
    <w:next w:val="References"/>
    <w:link w:val="DateChar"/>
    <w:pPr>
      <w:spacing w:before="0" w:after="0"/>
      <w:ind w:left="5103" w:right="-567"/>
      <w:jc w:val="left"/>
    </w:pPr>
    <w:rPr>
      <w:rFonts w:eastAsia="Times New Roman"/>
      <w:szCs w:val="22"/>
    </w:rPr>
  </w:style>
  <w:style w:type="character" w:customStyle="1" w:styleId="DateChar">
    <w:name w:val="Date Char"/>
    <w:basedOn w:val="DefaultParagraphFont"/>
    <w:link w:val="Date"/>
    <w:rPr>
      <w:rFonts w:ascii="Times New Roman" w:eastAsia="Times New Roman" w:hAnsi="Times New Roman" w:cs="Times New Roman"/>
      <w:sz w:val="24"/>
      <w:lang w:eastAsia="en-GB"/>
    </w:rPr>
  </w:style>
  <w:style w:type="paragraph" w:customStyle="1" w:styleId="References">
    <w:name w:val="References"/>
    <w:basedOn w:val="Normal"/>
    <w:next w:val="AddressTR"/>
    <w:pPr>
      <w:spacing w:before="0" w:after="240"/>
      <w:ind w:left="5103"/>
      <w:jc w:val="left"/>
    </w:pPr>
    <w:rPr>
      <w:rFonts w:eastAsia="Times New Roman"/>
      <w:sz w:val="20"/>
      <w:szCs w:val="22"/>
    </w:rPr>
  </w:style>
  <w:style w:type="paragraph" w:styleId="DocumentMap">
    <w:name w:val="Document Map"/>
    <w:basedOn w:val="Normal"/>
    <w:link w:val="DocumentMapChar"/>
    <w:semiHidden/>
    <w:pPr>
      <w:shd w:val="clear" w:color="auto" w:fill="000080"/>
      <w:spacing w:before="0" w:after="240"/>
    </w:pPr>
    <w:rPr>
      <w:rFonts w:ascii="Tahoma" w:eastAsia="Times New Roman" w:hAnsi="Tahoma"/>
      <w:szCs w:val="22"/>
    </w:rPr>
  </w:style>
  <w:style w:type="character" w:customStyle="1" w:styleId="DocumentMapChar">
    <w:name w:val="Document Map Char"/>
    <w:basedOn w:val="DefaultParagraphFont"/>
    <w:link w:val="DocumentMap"/>
    <w:semiHidden/>
    <w:rPr>
      <w:rFonts w:ascii="Tahoma" w:eastAsia="Times New Roman" w:hAnsi="Tahoma" w:cs="Times New Roman"/>
      <w:sz w:val="24"/>
      <w:shd w:val="clear" w:color="auto" w:fill="000080"/>
      <w:lang w:eastAsia="en-GB"/>
    </w:rPr>
  </w:style>
  <w:style w:type="paragraph" w:customStyle="1" w:styleId="DoubSign">
    <w:name w:val="DoubSign"/>
    <w:basedOn w:val="Normal"/>
    <w:next w:val="Contact"/>
    <w:pPr>
      <w:tabs>
        <w:tab w:val="left" w:pos="5103"/>
      </w:tabs>
      <w:spacing w:before="1200" w:after="0"/>
      <w:jc w:val="left"/>
    </w:pPr>
    <w:rPr>
      <w:rFonts w:eastAsia="Times New Roman"/>
      <w:szCs w:val="22"/>
    </w:rPr>
  </w:style>
  <w:style w:type="paragraph" w:styleId="EndnoteText">
    <w:name w:val="endnote text"/>
    <w:basedOn w:val="Normal"/>
    <w:link w:val="EndnoteTextChar"/>
    <w:semiHidden/>
    <w:pPr>
      <w:spacing w:before="0" w:after="240"/>
    </w:pPr>
    <w:rPr>
      <w:rFonts w:eastAsia="Times New Roman"/>
      <w:sz w:val="20"/>
      <w:szCs w:val="22"/>
    </w:rPr>
  </w:style>
  <w:style w:type="character" w:customStyle="1" w:styleId="EndnoteTextChar">
    <w:name w:val="Endnote Text Char"/>
    <w:basedOn w:val="DefaultParagraphFont"/>
    <w:link w:val="EndnoteText"/>
    <w:semiHidden/>
    <w:rPr>
      <w:rFonts w:ascii="Times New Roman" w:eastAsia="Times New Roman" w:hAnsi="Times New Roman" w:cs="Times New Roman"/>
      <w:sz w:val="20"/>
      <w:lang w:eastAsia="en-GB"/>
    </w:rPr>
  </w:style>
  <w:style w:type="paragraph" w:styleId="EnvelopeAddress">
    <w:name w:val="envelope address"/>
    <w:basedOn w:val="Normal"/>
    <w:pPr>
      <w:framePr w:w="7920" w:h="1980" w:hRule="exact" w:hSpace="180" w:wrap="auto" w:hAnchor="page" w:xAlign="center" w:yAlign="bottom"/>
      <w:spacing w:before="0" w:after="0"/>
    </w:pPr>
    <w:rPr>
      <w:rFonts w:eastAsia="Times New Roman"/>
      <w:szCs w:val="22"/>
    </w:rPr>
  </w:style>
  <w:style w:type="paragraph" w:styleId="EnvelopeReturn">
    <w:name w:val="envelope return"/>
    <w:basedOn w:val="Normal"/>
    <w:pPr>
      <w:spacing w:before="0" w:after="0"/>
    </w:pPr>
    <w:rPr>
      <w:rFonts w:eastAsia="Times New Roman"/>
      <w:sz w:val="20"/>
      <w:szCs w:val="22"/>
    </w:rPr>
  </w:style>
  <w:style w:type="paragraph" w:styleId="Index1">
    <w:name w:val="index 1"/>
    <w:basedOn w:val="Normal"/>
    <w:next w:val="Normal"/>
    <w:autoRedefine/>
    <w:semiHidden/>
    <w:pPr>
      <w:spacing w:before="0" w:after="240"/>
      <w:ind w:left="240" w:hanging="240"/>
    </w:pPr>
    <w:rPr>
      <w:rFonts w:eastAsia="Times New Roman"/>
      <w:szCs w:val="22"/>
    </w:rPr>
  </w:style>
  <w:style w:type="paragraph" w:styleId="Index2">
    <w:name w:val="index 2"/>
    <w:basedOn w:val="Normal"/>
    <w:next w:val="Normal"/>
    <w:autoRedefine/>
    <w:semiHidden/>
    <w:pPr>
      <w:spacing w:before="0" w:after="240"/>
      <w:ind w:left="480" w:hanging="240"/>
    </w:pPr>
    <w:rPr>
      <w:rFonts w:eastAsia="Times New Roman"/>
      <w:szCs w:val="22"/>
    </w:rPr>
  </w:style>
  <w:style w:type="paragraph" w:styleId="Index3">
    <w:name w:val="index 3"/>
    <w:basedOn w:val="Normal"/>
    <w:next w:val="Normal"/>
    <w:autoRedefine/>
    <w:semiHidden/>
    <w:pPr>
      <w:spacing w:before="0" w:after="240"/>
      <w:ind w:left="720" w:hanging="240"/>
    </w:pPr>
    <w:rPr>
      <w:rFonts w:eastAsia="Times New Roman"/>
      <w:szCs w:val="22"/>
    </w:rPr>
  </w:style>
  <w:style w:type="paragraph" w:styleId="Index4">
    <w:name w:val="index 4"/>
    <w:basedOn w:val="Normal"/>
    <w:next w:val="Normal"/>
    <w:autoRedefine/>
    <w:semiHidden/>
    <w:pPr>
      <w:spacing w:before="0" w:after="240"/>
      <w:ind w:left="960" w:hanging="240"/>
    </w:pPr>
    <w:rPr>
      <w:rFonts w:eastAsia="Times New Roman"/>
      <w:szCs w:val="22"/>
    </w:rPr>
  </w:style>
  <w:style w:type="paragraph" w:styleId="Index5">
    <w:name w:val="index 5"/>
    <w:basedOn w:val="Normal"/>
    <w:next w:val="Normal"/>
    <w:autoRedefine/>
    <w:semiHidden/>
    <w:pPr>
      <w:spacing w:before="0" w:after="240"/>
      <w:ind w:left="1200" w:hanging="240"/>
    </w:pPr>
    <w:rPr>
      <w:rFonts w:eastAsia="Times New Roman"/>
      <w:szCs w:val="22"/>
    </w:rPr>
  </w:style>
  <w:style w:type="paragraph" w:styleId="Index6">
    <w:name w:val="index 6"/>
    <w:basedOn w:val="Normal"/>
    <w:next w:val="Normal"/>
    <w:autoRedefine/>
    <w:semiHidden/>
    <w:pPr>
      <w:spacing w:before="0" w:after="240"/>
      <w:ind w:left="1440" w:hanging="240"/>
    </w:pPr>
    <w:rPr>
      <w:rFonts w:eastAsia="Times New Roman"/>
      <w:szCs w:val="22"/>
    </w:rPr>
  </w:style>
  <w:style w:type="paragraph" w:styleId="Index7">
    <w:name w:val="index 7"/>
    <w:basedOn w:val="Normal"/>
    <w:next w:val="Normal"/>
    <w:autoRedefine/>
    <w:semiHidden/>
    <w:pPr>
      <w:spacing w:before="0" w:after="240"/>
      <w:ind w:left="1680" w:hanging="240"/>
    </w:pPr>
    <w:rPr>
      <w:rFonts w:eastAsia="Times New Roman"/>
      <w:szCs w:val="22"/>
    </w:rPr>
  </w:style>
  <w:style w:type="paragraph" w:styleId="Index8">
    <w:name w:val="index 8"/>
    <w:basedOn w:val="Normal"/>
    <w:next w:val="Normal"/>
    <w:autoRedefine/>
    <w:semiHidden/>
    <w:pPr>
      <w:spacing w:before="0" w:after="240"/>
      <w:ind w:left="1920" w:hanging="240"/>
    </w:pPr>
    <w:rPr>
      <w:rFonts w:eastAsia="Times New Roman"/>
      <w:szCs w:val="22"/>
    </w:rPr>
  </w:style>
  <w:style w:type="paragraph" w:styleId="Index9">
    <w:name w:val="index 9"/>
    <w:basedOn w:val="Normal"/>
    <w:next w:val="Normal"/>
    <w:autoRedefine/>
    <w:semiHidden/>
    <w:pPr>
      <w:spacing w:before="0" w:after="240"/>
      <w:ind w:left="2160" w:hanging="240"/>
    </w:pPr>
    <w:rPr>
      <w:rFonts w:eastAsia="Times New Roman"/>
      <w:szCs w:val="22"/>
    </w:rPr>
  </w:style>
  <w:style w:type="paragraph" w:styleId="IndexHeading">
    <w:name w:val="index heading"/>
    <w:basedOn w:val="Normal"/>
    <w:next w:val="Index1"/>
    <w:semiHidden/>
    <w:pPr>
      <w:spacing w:before="0" w:after="240"/>
    </w:pPr>
    <w:rPr>
      <w:rFonts w:ascii="Arial" w:eastAsia="Times New Roman" w:hAnsi="Arial"/>
      <w:b/>
      <w:szCs w:val="22"/>
    </w:rPr>
  </w:style>
  <w:style w:type="paragraph" w:styleId="List">
    <w:name w:val="List"/>
    <w:basedOn w:val="Normal"/>
    <w:pPr>
      <w:spacing w:before="0" w:after="240"/>
      <w:ind w:left="283" w:hanging="283"/>
    </w:pPr>
    <w:rPr>
      <w:rFonts w:eastAsia="Times New Roman"/>
      <w:szCs w:val="22"/>
    </w:rPr>
  </w:style>
  <w:style w:type="paragraph" w:styleId="List2">
    <w:name w:val="List 2"/>
    <w:basedOn w:val="Normal"/>
    <w:pPr>
      <w:spacing w:before="0" w:after="240"/>
      <w:ind w:left="566" w:hanging="283"/>
    </w:pPr>
    <w:rPr>
      <w:rFonts w:eastAsia="Times New Roman"/>
      <w:szCs w:val="22"/>
    </w:rPr>
  </w:style>
  <w:style w:type="paragraph" w:styleId="List3">
    <w:name w:val="List 3"/>
    <w:basedOn w:val="Normal"/>
    <w:pPr>
      <w:spacing w:before="0" w:after="240"/>
      <w:ind w:left="849" w:hanging="283"/>
    </w:pPr>
    <w:rPr>
      <w:rFonts w:eastAsia="Times New Roman"/>
      <w:szCs w:val="22"/>
    </w:rPr>
  </w:style>
  <w:style w:type="paragraph" w:styleId="List4">
    <w:name w:val="List 4"/>
    <w:basedOn w:val="Normal"/>
    <w:pPr>
      <w:spacing w:before="0" w:after="240"/>
      <w:ind w:left="1132" w:hanging="283"/>
    </w:pPr>
    <w:rPr>
      <w:rFonts w:eastAsia="Times New Roman"/>
      <w:szCs w:val="22"/>
    </w:rPr>
  </w:style>
  <w:style w:type="paragraph" w:styleId="List5">
    <w:name w:val="List 5"/>
    <w:basedOn w:val="Normal"/>
    <w:pPr>
      <w:spacing w:before="0" w:after="240"/>
      <w:ind w:left="1415" w:hanging="283"/>
    </w:pPr>
    <w:rPr>
      <w:rFonts w:eastAsia="Times New Roman"/>
      <w:szCs w:val="22"/>
    </w:rPr>
  </w:style>
  <w:style w:type="paragraph" w:styleId="ListBullet5">
    <w:name w:val="List Bullet 5"/>
    <w:basedOn w:val="Normal"/>
    <w:autoRedefine/>
    <w:pPr>
      <w:numPr>
        <w:numId w:val="8"/>
      </w:numPr>
      <w:spacing w:before="0" w:after="240"/>
    </w:pPr>
    <w:rPr>
      <w:rFonts w:eastAsia="Times New Roman"/>
      <w:szCs w:val="22"/>
    </w:rPr>
  </w:style>
  <w:style w:type="paragraph" w:styleId="ListContinue">
    <w:name w:val="List Continue"/>
    <w:basedOn w:val="Normal"/>
    <w:pPr>
      <w:spacing w:before="0"/>
      <w:ind w:left="283"/>
    </w:pPr>
    <w:rPr>
      <w:rFonts w:eastAsia="Times New Roman"/>
      <w:szCs w:val="22"/>
    </w:rPr>
  </w:style>
  <w:style w:type="paragraph" w:styleId="ListContinue2">
    <w:name w:val="List Continue 2"/>
    <w:basedOn w:val="Normal"/>
    <w:pPr>
      <w:spacing w:before="0"/>
      <w:ind w:left="566"/>
    </w:pPr>
    <w:rPr>
      <w:rFonts w:eastAsia="Times New Roman"/>
      <w:szCs w:val="22"/>
    </w:rPr>
  </w:style>
  <w:style w:type="paragraph" w:styleId="ListContinue3">
    <w:name w:val="List Continue 3"/>
    <w:basedOn w:val="Normal"/>
    <w:pPr>
      <w:spacing w:before="0"/>
      <w:ind w:left="849"/>
    </w:pPr>
    <w:rPr>
      <w:rFonts w:eastAsia="Times New Roman"/>
      <w:szCs w:val="22"/>
    </w:rPr>
  </w:style>
  <w:style w:type="paragraph" w:styleId="ListContinue4">
    <w:name w:val="List Continue 4"/>
    <w:basedOn w:val="Normal"/>
    <w:pPr>
      <w:spacing w:before="0"/>
      <w:ind w:left="1132"/>
    </w:pPr>
    <w:rPr>
      <w:rFonts w:eastAsia="Times New Roman"/>
      <w:szCs w:val="22"/>
    </w:rPr>
  </w:style>
  <w:style w:type="paragraph" w:styleId="ListContinue5">
    <w:name w:val="List Continue 5"/>
    <w:basedOn w:val="Normal"/>
    <w:pPr>
      <w:spacing w:before="0"/>
      <w:ind w:left="1415"/>
    </w:pPr>
    <w:rPr>
      <w:rFonts w:eastAsia="Times New Roman"/>
      <w:szCs w:val="22"/>
    </w:rPr>
  </w:style>
  <w:style w:type="paragraph" w:styleId="ListNumber">
    <w:name w:val="List Number"/>
    <w:basedOn w:val="Normal"/>
    <w:pPr>
      <w:numPr>
        <w:numId w:val="15"/>
      </w:numPr>
      <w:spacing w:before="0" w:after="240"/>
    </w:pPr>
    <w:rPr>
      <w:rFonts w:eastAsia="Times New Roman"/>
      <w:szCs w:val="22"/>
    </w:rPr>
  </w:style>
  <w:style w:type="paragraph" w:styleId="ListNumber2">
    <w:name w:val="List Number 2"/>
    <w:basedOn w:val="Text2"/>
    <w:pPr>
      <w:numPr>
        <w:numId w:val="17"/>
      </w:numPr>
      <w:spacing w:before="0" w:after="240"/>
    </w:pPr>
    <w:rPr>
      <w:rFonts w:eastAsia="Times New Roman"/>
    </w:rPr>
  </w:style>
  <w:style w:type="paragraph" w:styleId="ListNumber3">
    <w:name w:val="List Number 3"/>
    <w:basedOn w:val="Text3"/>
    <w:pPr>
      <w:numPr>
        <w:numId w:val="18"/>
      </w:numPr>
      <w:spacing w:before="0" w:after="240"/>
    </w:pPr>
    <w:rPr>
      <w:rFonts w:eastAsia="Times New Roman"/>
    </w:rPr>
  </w:style>
  <w:style w:type="paragraph" w:styleId="ListNumber4">
    <w:name w:val="List Number 4"/>
    <w:basedOn w:val="Text4"/>
    <w:pPr>
      <w:numPr>
        <w:numId w:val="19"/>
      </w:numPr>
      <w:spacing w:before="0" w:after="240"/>
    </w:pPr>
    <w:rPr>
      <w:rFonts w:eastAsia="Times New Roman"/>
    </w:rPr>
  </w:style>
  <w:style w:type="paragraph" w:styleId="ListNumber5">
    <w:name w:val="List Number 5"/>
    <w:basedOn w:val="Normal"/>
    <w:pPr>
      <w:numPr>
        <w:numId w:val="9"/>
      </w:numPr>
      <w:spacing w:before="0" w:after="240"/>
    </w:pPr>
    <w:rPr>
      <w:rFonts w:eastAsia="Times New Roman"/>
      <w:szCs w:val="22"/>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rPr>
  </w:style>
  <w:style w:type="character" w:customStyle="1" w:styleId="MacroTextChar">
    <w:name w:val="Macro Text Char"/>
    <w:basedOn w:val="DefaultParagraphFont"/>
    <w:link w:val="MacroText"/>
    <w:semiHidden/>
    <w:rPr>
      <w:rFonts w:ascii="Courier New" w:eastAsia="Times New Roman" w:hAnsi="Courier New" w:cs="Times New Roman"/>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szCs w:val="22"/>
    </w:rPr>
  </w:style>
  <w:style w:type="character" w:customStyle="1" w:styleId="MessageHeaderChar">
    <w:name w:val="Message Header Char"/>
    <w:basedOn w:val="DefaultParagraphFont"/>
    <w:link w:val="MessageHeader"/>
    <w:rPr>
      <w:rFonts w:ascii="Arial" w:eastAsia="Times New Roman" w:hAnsi="Arial" w:cs="Times New Roman"/>
      <w:sz w:val="24"/>
      <w:shd w:val="pct20" w:color="auto" w:fill="auto"/>
      <w:lang w:eastAsia="en-GB"/>
    </w:rPr>
  </w:style>
  <w:style w:type="paragraph" w:styleId="NormalIndent">
    <w:name w:val="Normal Indent"/>
    <w:basedOn w:val="Normal"/>
    <w:pPr>
      <w:spacing w:before="0" w:after="240"/>
      <w:ind w:left="720"/>
    </w:pPr>
    <w:rPr>
      <w:rFonts w:eastAsia="Times New Roman"/>
      <w:szCs w:val="22"/>
    </w:rPr>
  </w:style>
  <w:style w:type="paragraph" w:styleId="NoteHeading">
    <w:name w:val="Note Heading"/>
    <w:basedOn w:val="Normal"/>
    <w:next w:val="Normal"/>
    <w:link w:val="NoteHeadingChar"/>
    <w:pPr>
      <w:spacing w:before="0" w:after="240"/>
    </w:pPr>
    <w:rPr>
      <w:rFonts w:eastAsia="Times New Roman"/>
      <w:szCs w:val="22"/>
    </w:rPr>
  </w:style>
  <w:style w:type="character" w:customStyle="1" w:styleId="NoteHeadingChar">
    <w:name w:val="Note Heading Char"/>
    <w:basedOn w:val="DefaultParagraphFont"/>
    <w:link w:val="NoteHeading"/>
    <w:rPr>
      <w:rFonts w:ascii="Times New Roman" w:eastAsia="Times New Roman" w:hAnsi="Times New Roman" w:cs="Times New Roman"/>
      <w:sz w:val="24"/>
      <w:lang w:eastAsia="en-GB"/>
    </w:rPr>
  </w:style>
  <w:style w:type="paragraph" w:customStyle="1" w:styleId="NoteHead">
    <w:name w:val="NoteHead"/>
    <w:basedOn w:val="Normal"/>
    <w:next w:val="Subject"/>
    <w:pPr>
      <w:spacing w:before="720" w:after="720"/>
      <w:jc w:val="center"/>
    </w:pPr>
    <w:rPr>
      <w:rFonts w:eastAsia="Times New Roman"/>
      <w:b/>
      <w:smallCaps/>
      <w:szCs w:val="22"/>
    </w:rPr>
  </w:style>
  <w:style w:type="paragraph" w:customStyle="1" w:styleId="Subject">
    <w:name w:val="Subject"/>
    <w:basedOn w:val="Normal"/>
    <w:next w:val="Normal"/>
    <w:pPr>
      <w:spacing w:before="0" w:after="480"/>
      <w:ind w:left="1531" w:hanging="1531"/>
      <w:jc w:val="left"/>
    </w:pPr>
    <w:rPr>
      <w:rFonts w:eastAsia="Times New Roman"/>
      <w:b/>
      <w:szCs w:val="22"/>
    </w:rPr>
  </w:style>
  <w:style w:type="paragraph" w:customStyle="1" w:styleId="NoteList">
    <w:name w:val="NoteList"/>
    <w:basedOn w:val="Normal"/>
    <w:next w:val="Subject"/>
    <w:pPr>
      <w:tabs>
        <w:tab w:val="left" w:pos="5823"/>
      </w:tabs>
      <w:spacing w:before="720" w:after="720"/>
      <w:ind w:left="5104" w:hanging="3119"/>
      <w:jc w:val="left"/>
    </w:pPr>
    <w:rPr>
      <w:rFonts w:eastAsia="Times New Roman"/>
      <w:b/>
      <w:smallCaps/>
      <w:szCs w:val="22"/>
    </w:rPr>
  </w:style>
  <w:style w:type="paragraph" w:styleId="PlainText">
    <w:name w:val="Plain Text"/>
    <w:basedOn w:val="Normal"/>
    <w:link w:val="PlainTextChar"/>
    <w:pPr>
      <w:spacing w:before="0" w:after="240"/>
    </w:pPr>
    <w:rPr>
      <w:rFonts w:ascii="Courier New" w:eastAsia="Times New Roman" w:hAnsi="Courier New"/>
      <w:sz w:val="20"/>
      <w:szCs w:val="22"/>
    </w:rPr>
  </w:style>
  <w:style w:type="character" w:customStyle="1" w:styleId="PlainTextChar">
    <w:name w:val="Plain Text Char"/>
    <w:basedOn w:val="DefaultParagraphFont"/>
    <w:link w:val="PlainText"/>
    <w:rPr>
      <w:rFonts w:ascii="Courier New" w:eastAsia="Times New Roman" w:hAnsi="Courier New" w:cs="Times New Roman"/>
      <w:sz w:val="20"/>
      <w:lang w:eastAsia="en-GB"/>
    </w:rPr>
  </w:style>
  <w:style w:type="paragraph" w:styleId="Salutation">
    <w:name w:val="Salutation"/>
    <w:basedOn w:val="Normal"/>
    <w:next w:val="Normal"/>
    <w:link w:val="SalutationChar"/>
    <w:pPr>
      <w:spacing w:before="0" w:after="240"/>
    </w:pPr>
    <w:rPr>
      <w:rFonts w:eastAsia="Times New Roman"/>
      <w:szCs w:val="22"/>
    </w:rPr>
  </w:style>
  <w:style w:type="character" w:customStyle="1" w:styleId="SalutationChar">
    <w:name w:val="Salutation Char"/>
    <w:basedOn w:val="DefaultParagraphFont"/>
    <w:link w:val="Salutation"/>
    <w:rPr>
      <w:rFonts w:ascii="Times New Roman" w:eastAsia="Times New Roman" w:hAnsi="Times New Roman" w:cs="Times New Roman"/>
      <w:sz w:val="24"/>
      <w:lang w:eastAsia="en-GB"/>
    </w:rPr>
  </w:style>
  <w:style w:type="paragraph" w:styleId="Subtitle">
    <w:name w:val="Subtitle"/>
    <w:basedOn w:val="Normal"/>
    <w:link w:val="SubtitleChar"/>
    <w:qFormat/>
    <w:pPr>
      <w:spacing w:before="0" w:after="60"/>
      <w:jc w:val="center"/>
      <w:outlineLvl w:val="1"/>
    </w:pPr>
    <w:rPr>
      <w:rFonts w:ascii="Arial" w:eastAsia="Times New Roman" w:hAnsi="Arial"/>
      <w:szCs w:val="22"/>
    </w:rPr>
  </w:style>
  <w:style w:type="character" w:customStyle="1" w:styleId="SubtitleChar">
    <w:name w:val="Subtitle Char"/>
    <w:basedOn w:val="DefaultParagraphFont"/>
    <w:link w:val="Subtitle"/>
    <w:rPr>
      <w:rFonts w:ascii="Arial" w:eastAsia="Times New Roman" w:hAnsi="Arial" w:cs="Times New Roman"/>
      <w:sz w:val="24"/>
      <w:lang w:eastAsia="en-GB"/>
    </w:rPr>
  </w:style>
  <w:style w:type="paragraph" w:styleId="TableofAuthorities">
    <w:name w:val="table of authorities"/>
    <w:basedOn w:val="Normal"/>
    <w:next w:val="Normal"/>
    <w:semiHidden/>
    <w:pPr>
      <w:spacing w:before="0" w:after="240"/>
      <w:ind w:left="240" w:hanging="240"/>
    </w:pPr>
    <w:rPr>
      <w:rFonts w:eastAsia="Times New Roman"/>
      <w:szCs w:val="22"/>
    </w:rPr>
  </w:style>
  <w:style w:type="paragraph" w:styleId="TableofFigures">
    <w:name w:val="table of figures"/>
    <w:basedOn w:val="Normal"/>
    <w:next w:val="Normal"/>
    <w:semiHidden/>
    <w:pPr>
      <w:spacing w:before="0" w:after="240"/>
      <w:ind w:left="480" w:hanging="480"/>
    </w:pPr>
    <w:rPr>
      <w:rFonts w:eastAsia="Times New Roman"/>
      <w:szCs w:val="22"/>
    </w:rPr>
  </w:style>
  <w:style w:type="paragraph" w:styleId="TOAHeading">
    <w:name w:val="toa heading"/>
    <w:basedOn w:val="Normal"/>
    <w:next w:val="Normal"/>
    <w:semiHidden/>
    <w:pPr>
      <w:spacing w:after="240"/>
    </w:pPr>
    <w:rPr>
      <w:rFonts w:ascii="Arial" w:eastAsia="Times New Roman" w:hAnsi="Arial"/>
      <w:b/>
      <w:szCs w:val="22"/>
    </w:rPr>
  </w:style>
  <w:style w:type="paragraph" w:customStyle="1" w:styleId="YReferences">
    <w:name w:val="YReferences"/>
    <w:basedOn w:val="Normal"/>
    <w:next w:val="Normal"/>
    <w:pPr>
      <w:spacing w:before="0" w:after="480"/>
      <w:ind w:left="1531" w:hanging="1531"/>
    </w:pPr>
    <w:rPr>
      <w:rFonts w:eastAsia="Times New Roman"/>
      <w:szCs w:val="22"/>
    </w:rPr>
  </w:style>
  <w:style w:type="paragraph" w:customStyle="1" w:styleId="ListBullet1">
    <w:name w:val="List Bullet 1"/>
    <w:basedOn w:val="Text1"/>
    <w:pPr>
      <w:tabs>
        <w:tab w:val="num" w:pos="765"/>
      </w:tabs>
      <w:spacing w:before="0" w:after="240"/>
      <w:ind w:left="765" w:hanging="283"/>
    </w:pPr>
    <w:rPr>
      <w:rFonts w:eastAsia="Times New Roman" w:cs="Times New Roman"/>
      <w:lang w:eastAsia="en-GB"/>
    </w:rPr>
  </w:style>
  <w:style w:type="paragraph" w:customStyle="1" w:styleId="ListDash">
    <w:name w:val="List Dash"/>
    <w:basedOn w:val="Normal"/>
    <w:pPr>
      <w:numPr>
        <w:numId w:val="10"/>
      </w:numPr>
      <w:spacing w:before="0" w:after="240"/>
    </w:pPr>
    <w:rPr>
      <w:rFonts w:eastAsia="Times New Roman"/>
      <w:szCs w:val="22"/>
    </w:rPr>
  </w:style>
  <w:style w:type="paragraph" w:customStyle="1" w:styleId="ListDash1">
    <w:name w:val="List Dash 1"/>
    <w:basedOn w:val="Text1"/>
    <w:pPr>
      <w:numPr>
        <w:numId w:val="11"/>
      </w:numPr>
      <w:spacing w:before="0" w:after="240"/>
    </w:pPr>
    <w:rPr>
      <w:rFonts w:eastAsia="Times New Roman" w:cs="Times New Roman"/>
      <w:lang w:eastAsia="en-GB"/>
    </w:rPr>
  </w:style>
  <w:style w:type="paragraph" w:customStyle="1" w:styleId="ListDash2">
    <w:name w:val="List Dash 2"/>
    <w:basedOn w:val="Text2"/>
    <w:pPr>
      <w:numPr>
        <w:numId w:val="12"/>
      </w:numPr>
      <w:spacing w:before="0" w:after="240"/>
    </w:pPr>
    <w:rPr>
      <w:rFonts w:eastAsia="Times New Roman"/>
    </w:rPr>
  </w:style>
  <w:style w:type="paragraph" w:customStyle="1" w:styleId="ListDash3">
    <w:name w:val="List Dash 3"/>
    <w:basedOn w:val="Text3"/>
    <w:pPr>
      <w:numPr>
        <w:numId w:val="13"/>
      </w:numPr>
      <w:spacing w:before="0" w:after="240"/>
    </w:pPr>
    <w:rPr>
      <w:rFonts w:eastAsia="Times New Roman"/>
    </w:rPr>
  </w:style>
  <w:style w:type="paragraph" w:customStyle="1" w:styleId="ListDash4">
    <w:name w:val="List Dash 4"/>
    <w:basedOn w:val="Text4"/>
    <w:pPr>
      <w:numPr>
        <w:numId w:val="14"/>
      </w:numPr>
      <w:spacing w:before="0" w:after="240"/>
    </w:pPr>
    <w:rPr>
      <w:rFonts w:eastAsia="Times New Roman"/>
    </w:rPr>
  </w:style>
  <w:style w:type="paragraph" w:customStyle="1" w:styleId="ListNumberLevel2">
    <w:name w:val="List Number (Level 2)"/>
    <w:basedOn w:val="Normal"/>
    <w:pPr>
      <w:numPr>
        <w:ilvl w:val="1"/>
        <w:numId w:val="15"/>
      </w:numPr>
      <w:spacing w:before="0" w:after="240"/>
    </w:pPr>
    <w:rPr>
      <w:rFonts w:eastAsia="Times New Roman"/>
      <w:szCs w:val="22"/>
    </w:rPr>
  </w:style>
  <w:style w:type="paragraph" w:customStyle="1" w:styleId="ListNumberLevel3">
    <w:name w:val="List Number (Level 3)"/>
    <w:basedOn w:val="Normal"/>
    <w:pPr>
      <w:numPr>
        <w:ilvl w:val="2"/>
        <w:numId w:val="15"/>
      </w:numPr>
      <w:spacing w:before="0" w:after="240"/>
    </w:pPr>
    <w:rPr>
      <w:rFonts w:eastAsia="Times New Roman"/>
      <w:szCs w:val="22"/>
    </w:rPr>
  </w:style>
  <w:style w:type="paragraph" w:customStyle="1" w:styleId="ListNumberLevel4">
    <w:name w:val="List Number (Level 4)"/>
    <w:basedOn w:val="Normal"/>
    <w:pPr>
      <w:numPr>
        <w:ilvl w:val="3"/>
        <w:numId w:val="15"/>
      </w:numPr>
      <w:spacing w:before="0" w:after="240"/>
    </w:pPr>
    <w:rPr>
      <w:rFonts w:eastAsia="Times New Roman"/>
      <w:szCs w:val="22"/>
    </w:rPr>
  </w:style>
  <w:style w:type="paragraph" w:customStyle="1" w:styleId="ListNumber1">
    <w:name w:val="List Number 1"/>
    <w:basedOn w:val="Text1"/>
    <w:pPr>
      <w:numPr>
        <w:numId w:val="16"/>
      </w:numPr>
      <w:spacing w:before="0" w:after="240"/>
    </w:pPr>
    <w:rPr>
      <w:rFonts w:eastAsia="Times New Roman" w:cs="Times New Roman"/>
      <w:lang w:eastAsia="en-GB"/>
    </w:rPr>
  </w:style>
  <w:style w:type="paragraph" w:customStyle="1" w:styleId="ListNumber1Level2">
    <w:name w:val="List Number 1 (Level 2)"/>
    <w:basedOn w:val="Text1"/>
    <w:pPr>
      <w:numPr>
        <w:ilvl w:val="1"/>
        <w:numId w:val="16"/>
      </w:numPr>
      <w:spacing w:before="0" w:after="240"/>
    </w:pPr>
    <w:rPr>
      <w:rFonts w:eastAsia="Times New Roman" w:cs="Times New Roman"/>
      <w:lang w:eastAsia="en-GB"/>
    </w:rPr>
  </w:style>
  <w:style w:type="paragraph" w:customStyle="1" w:styleId="ListNumber1Level3">
    <w:name w:val="List Number 1 (Level 3)"/>
    <w:basedOn w:val="Text1"/>
    <w:pPr>
      <w:numPr>
        <w:ilvl w:val="2"/>
        <w:numId w:val="16"/>
      </w:numPr>
      <w:spacing w:before="0" w:after="240"/>
    </w:pPr>
    <w:rPr>
      <w:rFonts w:eastAsia="Times New Roman" w:cs="Times New Roman"/>
      <w:lang w:eastAsia="en-GB"/>
    </w:rPr>
  </w:style>
  <w:style w:type="paragraph" w:customStyle="1" w:styleId="ListNumber1Level4">
    <w:name w:val="List Number 1 (Level 4)"/>
    <w:basedOn w:val="Text1"/>
    <w:pPr>
      <w:numPr>
        <w:ilvl w:val="3"/>
        <w:numId w:val="16"/>
      </w:numPr>
      <w:spacing w:before="0" w:after="240"/>
    </w:pPr>
    <w:rPr>
      <w:rFonts w:eastAsia="Times New Roman" w:cs="Times New Roman"/>
      <w:lang w:eastAsia="en-GB"/>
    </w:rPr>
  </w:style>
  <w:style w:type="paragraph" w:customStyle="1" w:styleId="ListNumber2Level2">
    <w:name w:val="List Number 2 (Level 2)"/>
    <w:basedOn w:val="Text2"/>
    <w:pPr>
      <w:numPr>
        <w:ilvl w:val="1"/>
        <w:numId w:val="17"/>
      </w:numPr>
      <w:spacing w:before="0" w:after="240"/>
    </w:pPr>
    <w:rPr>
      <w:rFonts w:eastAsia="Times New Roman"/>
    </w:rPr>
  </w:style>
  <w:style w:type="paragraph" w:customStyle="1" w:styleId="ListNumber2Level3">
    <w:name w:val="List Number 2 (Level 3)"/>
    <w:basedOn w:val="Text2"/>
    <w:pPr>
      <w:numPr>
        <w:ilvl w:val="2"/>
        <w:numId w:val="17"/>
      </w:numPr>
      <w:spacing w:before="0" w:after="240"/>
    </w:pPr>
    <w:rPr>
      <w:rFonts w:eastAsia="Times New Roman"/>
    </w:rPr>
  </w:style>
  <w:style w:type="paragraph" w:customStyle="1" w:styleId="ListNumber2Level4">
    <w:name w:val="List Number 2 (Level 4)"/>
    <w:basedOn w:val="Text2"/>
    <w:pPr>
      <w:numPr>
        <w:ilvl w:val="3"/>
        <w:numId w:val="17"/>
      </w:numPr>
      <w:spacing w:before="0" w:after="240"/>
      <w:ind w:left="3901" w:hanging="703"/>
    </w:pPr>
    <w:rPr>
      <w:rFonts w:eastAsia="Times New Roman"/>
    </w:rPr>
  </w:style>
  <w:style w:type="paragraph" w:customStyle="1" w:styleId="ListNumber3Level2">
    <w:name w:val="List Number 3 (Level 2)"/>
    <w:basedOn w:val="Text3"/>
    <w:pPr>
      <w:numPr>
        <w:ilvl w:val="1"/>
        <w:numId w:val="18"/>
      </w:numPr>
      <w:spacing w:before="0" w:after="240"/>
    </w:pPr>
    <w:rPr>
      <w:rFonts w:eastAsia="Times New Roman"/>
    </w:rPr>
  </w:style>
  <w:style w:type="paragraph" w:customStyle="1" w:styleId="ListNumber3Level3">
    <w:name w:val="List Number 3 (Level 3)"/>
    <w:basedOn w:val="Text3"/>
    <w:pPr>
      <w:numPr>
        <w:ilvl w:val="2"/>
        <w:numId w:val="18"/>
      </w:numPr>
      <w:spacing w:before="0" w:after="240"/>
    </w:pPr>
    <w:rPr>
      <w:rFonts w:eastAsia="Times New Roman"/>
    </w:rPr>
  </w:style>
  <w:style w:type="paragraph" w:customStyle="1" w:styleId="ListNumber3Level4">
    <w:name w:val="List Number 3 (Level 4)"/>
    <w:basedOn w:val="Text3"/>
    <w:pPr>
      <w:numPr>
        <w:ilvl w:val="3"/>
        <w:numId w:val="18"/>
      </w:numPr>
      <w:spacing w:before="0" w:after="240"/>
    </w:pPr>
    <w:rPr>
      <w:rFonts w:eastAsia="Times New Roman"/>
    </w:rPr>
  </w:style>
  <w:style w:type="paragraph" w:customStyle="1" w:styleId="ListNumber4Level2">
    <w:name w:val="List Number 4 (Level 2)"/>
    <w:basedOn w:val="Text4"/>
    <w:pPr>
      <w:numPr>
        <w:ilvl w:val="1"/>
        <w:numId w:val="19"/>
      </w:numPr>
      <w:spacing w:before="0" w:after="240"/>
    </w:pPr>
    <w:rPr>
      <w:rFonts w:eastAsia="Times New Roman"/>
    </w:rPr>
  </w:style>
  <w:style w:type="paragraph" w:customStyle="1" w:styleId="ListNumber4Level3">
    <w:name w:val="List Number 4 (Level 3)"/>
    <w:basedOn w:val="Text4"/>
    <w:pPr>
      <w:numPr>
        <w:ilvl w:val="2"/>
        <w:numId w:val="19"/>
      </w:numPr>
      <w:spacing w:before="0" w:after="240"/>
    </w:pPr>
    <w:rPr>
      <w:rFonts w:eastAsia="Times New Roman"/>
    </w:rPr>
  </w:style>
  <w:style w:type="paragraph" w:customStyle="1" w:styleId="ListNumber4Level4">
    <w:name w:val="List Number 4 (Level 4)"/>
    <w:basedOn w:val="Text4"/>
    <w:pPr>
      <w:numPr>
        <w:ilvl w:val="3"/>
        <w:numId w:val="19"/>
      </w:numPr>
      <w:spacing w:before="0" w:after="240"/>
    </w:pPr>
    <w:rPr>
      <w:rFonts w:eastAsia="Times New Roman"/>
    </w:rPr>
  </w:style>
  <w:style w:type="paragraph" w:customStyle="1" w:styleId="Contact">
    <w:name w:val="Contact"/>
    <w:basedOn w:val="Normal"/>
    <w:next w:val="Enclosures"/>
    <w:pPr>
      <w:spacing w:before="480" w:after="0"/>
      <w:ind w:left="567" w:hanging="567"/>
      <w:jc w:val="left"/>
    </w:pPr>
    <w:rPr>
      <w:rFonts w:eastAsia="Times New Roman"/>
      <w:szCs w:val="22"/>
    </w:rPr>
  </w:style>
  <w:style w:type="paragraph" w:customStyle="1" w:styleId="DisclaimerNotice">
    <w:name w:val="Disclaimer Notice"/>
    <w:basedOn w:val="Normal"/>
    <w:next w:val="AddressTR"/>
    <w:pPr>
      <w:spacing w:before="0" w:after="240"/>
      <w:ind w:left="5103"/>
      <w:jc w:val="left"/>
    </w:pPr>
    <w:rPr>
      <w:rFonts w:eastAsia="Times New Roman"/>
      <w:i/>
      <w:sz w:val="20"/>
      <w:szCs w:val="22"/>
    </w:rPr>
  </w:style>
  <w:style w:type="paragraph" w:customStyle="1" w:styleId="Disclaimer">
    <w:name w:val="Disclaimer"/>
    <w:basedOn w:val="Normal"/>
    <w:pPr>
      <w:keepLines/>
      <w:pBdr>
        <w:top w:val="single" w:sz="4" w:space="1" w:color="auto"/>
      </w:pBdr>
      <w:spacing w:before="480" w:after="0"/>
    </w:pPr>
    <w:rPr>
      <w:rFonts w:eastAsia="Times New Roman"/>
      <w:i/>
      <w:szCs w:val="22"/>
    </w:rPr>
  </w:style>
  <w:style w:type="character" w:styleId="FollowedHyperlink">
    <w:name w:val="FollowedHyperlink"/>
    <w:rPr>
      <w:color w:val="800080"/>
      <w:u w:val="single"/>
    </w:rPr>
  </w:style>
  <w:style w:type="paragraph" w:customStyle="1" w:styleId="DisclaimerSJ">
    <w:name w:val="Disclaimer_SJ"/>
    <w:basedOn w:val="Normal"/>
    <w:next w:val="Normal"/>
    <w:pPr>
      <w:spacing w:before="0" w:after="0"/>
    </w:pPr>
    <w:rPr>
      <w:rFonts w:ascii="Arial" w:eastAsia="Times New Roman" w:hAnsi="Arial"/>
      <w:b/>
      <w:sz w:val="16"/>
      <w:szCs w:val="22"/>
    </w:rPr>
  </w:style>
  <w:style w:type="paragraph" w:styleId="NormalWeb">
    <w:name w:val="Normal (Web)"/>
    <w:basedOn w:val="Normal"/>
    <w:pPr>
      <w:suppressAutoHyphens/>
      <w:spacing w:before="100" w:after="100"/>
      <w:jc w:val="left"/>
    </w:pPr>
    <w:rPr>
      <w:rFonts w:eastAsia="Times New Roman"/>
      <w:szCs w:val="24"/>
      <w:lang w:eastAsia="ar-SA"/>
    </w:rPr>
  </w:style>
  <w:style w:type="character" w:customStyle="1" w:styleId="ManualNumPar1Char">
    <w:name w:val="Manual NumPar 1 Char"/>
    <w:rPr>
      <w:rFonts w:ascii="Times New Roman" w:hAnsi="Times New Roman"/>
      <w:sz w:val="24"/>
      <w:szCs w:val="22"/>
      <w:lang w:eastAsia="en-US"/>
    </w:rPr>
  </w:style>
  <w:style w:type="paragraph" w:customStyle="1" w:styleId="StyleHeading3BoldNotItalic">
    <w:name w:val="Style Heading 3 + Bold Not Italic"/>
    <w:basedOn w:val="Heading3"/>
    <w:autoRedefine/>
    <w:pPr>
      <w:numPr>
        <w:numId w:val="2"/>
      </w:numPr>
      <w:tabs>
        <w:tab w:val="num" w:pos="850"/>
      </w:tabs>
      <w:ind w:left="720" w:hanging="720"/>
    </w:pPr>
    <w:rPr>
      <w:rFonts w:ascii="Times New Roman Bold" w:hAnsi="Times New Roman Bold"/>
      <w:bCs/>
      <w:szCs w:val="22"/>
      <w:lang w:eastAsia="en-GB"/>
    </w:rPr>
  </w:style>
  <w:style w:type="paragraph" w:customStyle="1" w:styleId="Annextitle">
    <w:name w:val="Annex title"/>
    <w:basedOn w:val="Normal"/>
    <w:autoRedefine/>
    <w:pPr>
      <w:spacing w:after="240"/>
      <w:jc w:val="center"/>
    </w:pPr>
    <w:rPr>
      <w:rFonts w:ascii="Times New Roman Bold" w:eastAsia="Times New Roman" w:hAnsi="Times New Roman Bold"/>
      <w:b/>
      <w:iCs/>
      <w:smallCaps/>
      <w:szCs w:val="24"/>
    </w:rPr>
  </w:style>
  <w:style w:type="paragraph" w:styleId="Revision">
    <w:name w:val="Revision"/>
    <w:hidden/>
    <w:uiPriority w:val="99"/>
    <w:semiHidden/>
    <w:rPr>
      <w:rFonts w:ascii="Times New Roman" w:eastAsia="Times New Roman" w:hAnsi="Times New Roman" w:cs="Times New Roman"/>
      <w:sz w:val="24"/>
    </w:rPr>
  </w:style>
  <w:style w:type="character" w:styleId="EndnoteReference">
    <w:name w:val="endnote reference"/>
    <w:rPr>
      <w:vertAlign w:val="superscript"/>
    </w:rPr>
  </w:style>
  <w:style w:type="paragraph" w:customStyle="1" w:styleId="StyleHeading1Hanging085cm">
    <w:name w:val="Style Heading 1 + Hanging:  0.85 cm"/>
    <w:basedOn w:val="Heading1"/>
    <w:autoRedefine/>
    <w:pPr>
      <w:numPr>
        <w:numId w:val="0"/>
      </w:numPr>
      <w:tabs>
        <w:tab w:val="left" w:pos="1134"/>
        <w:tab w:val="left" w:pos="1560"/>
      </w:tabs>
      <w:spacing w:before="360"/>
    </w:pPr>
    <w:rPr>
      <w:i/>
      <w:szCs w:val="24"/>
      <w:lang w:eastAsia="en-GB"/>
    </w:rPr>
  </w:style>
  <w:style w:type="paragraph" w:customStyle="1" w:styleId="StyleHeading1Left0cm">
    <w:name w:val="Style Heading 1 + Left:  0 cm"/>
    <w:basedOn w:val="Heading1"/>
    <w:autoRedefine/>
    <w:pPr>
      <w:numPr>
        <w:numId w:val="20"/>
      </w:numPr>
      <w:tabs>
        <w:tab w:val="left" w:pos="1134"/>
        <w:tab w:val="left" w:pos="1560"/>
      </w:tabs>
      <w:spacing w:before="360"/>
    </w:pPr>
    <w:rPr>
      <w:rFonts w:ascii="Times New Roman Bold" w:hAnsi="Times New Roman Bold"/>
      <w:i/>
      <w:szCs w:val="24"/>
      <w:lang w:eastAsia="en-GB"/>
    </w:rPr>
  </w:style>
  <w:style w:type="character" w:customStyle="1" w:styleId="CharacterStyle2">
    <w:name w:val="Character Style 2"/>
    <w:uiPriority w:val="99"/>
    <w:rPr>
      <w:sz w:val="20"/>
      <w:szCs w:val="20"/>
    </w:rPr>
  </w:style>
  <w:style w:type="paragraph" w:customStyle="1" w:styleId="CM1">
    <w:name w:val="CM1"/>
    <w:basedOn w:val="Default"/>
    <w:next w:val="Default"/>
    <w:uiPriority w:val="99"/>
    <w:rPr>
      <w:rFonts w:ascii="EUAlbertina" w:eastAsia="Calibri" w:hAnsi="EUAlbertina"/>
      <w:color w:val="auto"/>
    </w:rPr>
  </w:style>
  <w:style w:type="paragraph" w:customStyle="1" w:styleId="CM3">
    <w:name w:val="CM3"/>
    <w:basedOn w:val="Default"/>
    <w:next w:val="Default"/>
    <w:uiPriority w:val="99"/>
    <w:rPr>
      <w:rFonts w:ascii="EUAlbertina" w:eastAsia="Calibri" w:hAnsi="EUAlbertina"/>
      <w:color w:val="auto"/>
    </w:rPr>
  </w:style>
  <w:style w:type="paragraph" w:customStyle="1" w:styleId="Annextitre">
    <w:name w:val="Annex titre"/>
    <w:basedOn w:val="Normal"/>
    <w:rPr>
      <w:szCs w:val="22"/>
    </w:rPr>
  </w:style>
  <w:style w:type="paragraph" w:styleId="TOCHeading">
    <w:name w:val="TOC Heading"/>
    <w:basedOn w:val="Normal"/>
    <w:next w:val="Normal"/>
    <w:uiPriority w:val="39"/>
    <w:semiHidden/>
    <w:unhideWhenUsed/>
    <w:qFormat/>
    <w:pPr>
      <w:spacing w:after="240"/>
      <w:jc w:val="center"/>
    </w:pPr>
    <w:rPr>
      <w:b/>
      <w:sz w:val="28"/>
      <w:szCs w:val="22"/>
    </w:rPr>
  </w:style>
  <w:style w:type="paragraph" w:styleId="TOC1">
    <w:name w:val="toc 1"/>
    <w:basedOn w:val="Normal"/>
    <w:next w:val="Normal"/>
    <w:uiPriority w:val="39"/>
    <w:semiHidden/>
    <w:unhideWhenUsed/>
    <w:pPr>
      <w:tabs>
        <w:tab w:val="right" w:leader="dot" w:pos="9071"/>
      </w:tabs>
      <w:spacing w:before="60"/>
      <w:ind w:left="850" w:hanging="850"/>
      <w:jc w:val="left"/>
    </w:pPr>
    <w:rPr>
      <w:szCs w:val="22"/>
    </w:rPr>
  </w:style>
  <w:style w:type="paragraph" w:styleId="TOC2">
    <w:name w:val="toc 2"/>
    <w:basedOn w:val="Normal"/>
    <w:next w:val="Normal"/>
    <w:uiPriority w:val="39"/>
    <w:semiHidden/>
    <w:unhideWhenUsed/>
    <w:pPr>
      <w:tabs>
        <w:tab w:val="right" w:leader="dot" w:pos="9071"/>
      </w:tabs>
      <w:spacing w:before="60"/>
      <w:ind w:left="850" w:hanging="850"/>
      <w:jc w:val="left"/>
    </w:pPr>
    <w:rPr>
      <w:szCs w:val="22"/>
    </w:rPr>
  </w:style>
  <w:style w:type="paragraph" w:styleId="TOC3">
    <w:name w:val="toc 3"/>
    <w:basedOn w:val="Normal"/>
    <w:next w:val="Normal"/>
    <w:uiPriority w:val="39"/>
    <w:semiHidden/>
    <w:unhideWhenUsed/>
    <w:pPr>
      <w:tabs>
        <w:tab w:val="right" w:leader="dot" w:pos="9071"/>
      </w:tabs>
      <w:spacing w:before="60"/>
      <w:ind w:left="850" w:hanging="850"/>
      <w:jc w:val="left"/>
    </w:pPr>
    <w:rPr>
      <w:szCs w:val="22"/>
    </w:rPr>
  </w:style>
  <w:style w:type="paragraph" w:styleId="TOC4">
    <w:name w:val="toc 4"/>
    <w:basedOn w:val="Normal"/>
    <w:next w:val="Normal"/>
    <w:uiPriority w:val="39"/>
    <w:semiHidden/>
    <w:unhideWhenUsed/>
    <w:pPr>
      <w:tabs>
        <w:tab w:val="right" w:leader="dot" w:pos="9071"/>
      </w:tabs>
      <w:spacing w:before="60"/>
      <w:ind w:left="850" w:hanging="850"/>
      <w:jc w:val="left"/>
    </w:pPr>
    <w:rPr>
      <w:szCs w:val="22"/>
    </w:rPr>
  </w:style>
  <w:style w:type="paragraph" w:styleId="TOC5">
    <w:name w:val="toc 5"/>
    <w:basedOn w:val="Normal"/>
    <w:next w:val="Normal"/>
    <w:uiPriority w:val="39"/>
    <w:semiHidden/>
    <w:unhideWhenUsed/>
    <w:pPr>
      <w:tabs>
        <w:tab w:val="right" w:leader="dot" w:pos="9071"/>
      </w:tabs>
      <w:spacing w:before="300"/>
      <w:jc w:val="left"/>
    </w:pPr>
    <w:rPr>
      <w:szCs w:val="22"/>
    </w:rPr>
  </w:style>
  <w:style w:type="paragraph" w:styleId="TOC6">
    <w:name w:val="toc 6"/>
    <w:basedOn w:val="Normal"/>
    <w:next w:val="Normal"/>
    <w:uiPriority w:val="39"/>
    <w:semiHidden/>
    <w:unhideWhenUsed/>
    <w:pPr>
      <w:tabs>
        <w:tab w:val="right" w:leader="dot" w:pos="9071"/>
      </w:tabs>
      <w:spacing w:before="240"/>
      <w:jc w:val="left"/>
    </w:pPr>
    <w:rPr>
      <w:szCs w:val="22"/>
    </w:rPr>
  </w:style>
  <w:style w:type="paragraph" w:styleId="TOC7">
    <w:name w:val="toc 7"/>
    <w:basedOn w:val="Normal"/>
    <w:next w:val="Normal"/>
    <w:uiPriority w:val="39"/>
    <w:semiHidden/>
    <w:unhideWhenUsed/>
    <w:pPr>
      <w:tabs>
        <w:tab w:val="right" w:leader="dot" w:pos="9071"/>
      </w:tabs>
      <w:spacing w:before="180"/>
      <w:jc w:val="left"/>
    </w:pPr>
    <w:rPr>
      <w:szCs w:val="22"/>
    </w:rPr>
  </w:style>
  <w:style w:type="paragraph" w:styleId="TOC8">
    <w:name w:val="toc 8"/>
    <w:basedOn w:val="Normal"/>
    <w:next w:val="Normal"/>
    <w:uiPriority w:val="39"/>
    <w:semiHidden/>
    <w:unhideWhenUsed/>
    <w:pPr>
      <w:tabs>
        <w:tab w:val="right" w:leader="dot" w:pos="9071"/>
      </w:tabs>
      <w:jc w:val="left"/>
    </w:pPr>
    <w:rPr>
      <w:szCs w:val="22"/>
    </w:rPr>
  </w:style>
  <w:style w:type="paragraph" w:styleId="TOC9">
    <w:name w:val="toc 9"/>
    <w:basedOn w:val="Normal"/>
    <w:next w:val="Normal"/>
    <w:uiPriority w:val="39"/>
    <w:semiHidden/>
    <w:unhideWhenUsed/>
    <w:pPr>
      <w:tabs>
        <w:tab w:val="right" w:leader="dot" w:pos="9071"/>
      </w:tabs>
    </w:pPr>
    <w:rPr>
      <w:szCs w:val="22"/>
    </w:rPr>
  </w:style>
  <w:style w:type="paragraph" w:customStyle="1" w:styleId="Text2">
    <w:name w:val="Text 2"/>
    <w:basedOn w:val="Normal"/>
    <w:pPr>
      <w:ind w:left="1417"/>
    </w:pPr>
    <w:rPr>
      <w:szCs w:val="22"/>
    </w:rPr>
  </w:style>
  <w:style w:type="paragraph" w:customStyle="1" w:styleId="Text3">
    <w:name w:val="Text 3"/>
    <w:basedOn w:val="Normal"/>
    <w:pPr>
      <w:ind w:left="1984"/>
    </w:pPr>
    <w:rPr>
      <w:szCs w:val="22"/>
    </w:rPr>
  </w:style>
  <w:style w:type="paragraph" w:customStyle="1" w:styleId="Text4">
    <w:name w:val="Text 4"/>
    <w:basedOn w:val="Normal"/>
    <w:pPr>
      <w:ind w:left="2551"/>
    </w:pPr>
    <w:rPr>
      <w:szCs w:val="22"/>
    </w:rPr>
  </w:style>
  <w:style w:type="paragraph" w:customStyle="1" w:styleId="NormalLeft">
    <w:name w:val="Normal Left"/>
    <w:basedOn w:val="Normal"/>
    <w:pPr>
      <w:jc w:val="left"/>
    </w:pPr>
    <w:rPr>
      <w:szCs w:val="22"/>
    </w:rPr>
  </w:style>
  <w:style w:type="paragraph" w:customStyle="1" w:styleId="NormalRight">
    <w:name w:val="Normal Right"/>
    <w:basedOn w:val="Normal"/>
    <w:pPr>
      <w:jc w:val="right"/>
    </w:pPr>
    <w:rPr>
      <w:szCs w:val="22"/>
    </w:rPr>
  </w:style>
  <w:style w:type="paragraph" w:customStyle="1" w:styleId="QuotedText">
    <w:name w:val="Quoted Text"/>
    <w:basedOn w:val="Normal"/>
    <w:pPr>
      <w:ind w:left="1417"/>
    </w:pPr>
    <w:rPr>
      <w:szCs w:val="22"/>
    </w:rPr>
  </w:style>
  <w:style w:type="paragraph" w:customStyle="1" w:styleId="Point0">
    <w:name w:val="Point 0"/>
    <w:basedOn w:val="Normal"/>
    <w:pPr>
      <w:ind w:left="850" w:hanging="850"/>
    </w:pPr>
    <w:rPr>
      <w:szCs w:val="22"/>
    </w:rPr>
  </w:style>
  <w:style w:type="paragraph" w:customStyle="1" w:styleId="Point1">
    <w:name w:val="Point 1"/>
    <w:basedOn w:val="Normal"/>
    <w:pPr>
      <w:ind w:left="1417" w:hanging="567"/>
    </w:pPr>
    <w:rPr>
      <w:szCs w:val="22"/>
    </w:rPr>
  </w:style>
  <w:style w:type="paragraph" w:customStyle="1" w:styleId="Point2">
    <w:name w:val="Point 2"/>
    <w:basedOn w:val="Normal"/>
    <w:pPr>
      <w:ind w:left="1984" w:hanging="567"/>
    </w:pPr>
    <w:rPr>
      <w:szCs w:val="22"/>
    </w:rPr>
  </w:style>
  <w:style w:type="paragraph" w:customStyle="1" w:styleId="Point3">
    <w:name w:val="Point 3"/>
    <w:basedOn w:val="Normal"/>
    <w:pPr>
      <w:ind w:left="2551" w:hanging="567"/>
    </w:pPr>
    <w:rPr>
      <w:szCs w:val="22"/>
    </w:rPr>
  </w:style>
  <w:style w:type="paragraph" w:customStyle="1" w:styleId="Point4">
    <w:name w:val="Point 4"/>
    <w:basedOn w:val="Normal"/>
    <w:pPr>
      <w:ind w:left="3118" w:hanging="567"/>
    </w:pPr>
    <w:rPr>
      <w:szCs w:val="22"/>
    </w:r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PointDouble0">
    <w:name w:val="PointDouble 0"/>
    <w:basedOn w:val="Normal"/>
    <w:pPr>
      <w:tabs>
        <w:tab w:val="left" w:pos="850"/>
      </w:tabs>
      <w:ind w:left="1417" w:hanging="1417"/>
    </w:pPr>
    <w:rPr>
      <w:szCs w:val="22"/>
    </w:rPr>
  </w:style>
  <w:style w:type="paragraph" w:customStyle="1" w:styleId="PointDouble1">
    <w:name w:val="PointDouble 1"/>
    <w:basedOn w:val="Normal"/>
    <w:pPr>
      <w:tabs>
        <w:tab w:val="left" w:pos="1417"/>
      </w:tabs>
      <w:ind w:left="1984" w:hanging="1134"/>
    </w:pPr>
    <w:rPr>
      <w:szCs w:val="22"/>
    </w:rPr>
  </w:style>
  <w:style w:type="paragraph" w:customStyle="1" w:styleId="PointDouble2">
    <w:name w:val="PointDouble 2"/>
    <w:basedOn w:val="Normal"/>
    <w:pPr>
      <w:tabs>
        <w:tab w:val="left" w:pos="1984"/>
      </w:tabs>
      <w:ind w:left="2551" w:hanging="1134"/>
    </w:pPr>
    <w:rPr>
      <w:szCs w:val="22"/>
    </w:rPr>
  </w:style>
  <w:style w:type="paragraph" w:customStyle="1" w:styleId="PointDouble3">
    <w:name w:val="PointDouble 3"/>
    <w:basedOn w:val="Normal"/>
    <w:pPr>
      <w:tabs>
        <w:tab w:val="left" w:pos="2551"/>
      </w:tabs>
      <w:ind w:left="3118" w:hanging="1134"/>
    </w:pPr>
    <w:rPr>
      <w:szCs w:val="22"/>
    </w:rPr>
  </w:style>
  <w:style w:type="paragraph" w:customStyle="1" w:styleId="PointDouble4">
    <w:name w:val="PointDouble 4"/>
    <w:basedOn w:val="Normal"/>
    <w:pPr>
      <w:tabs>
        <w:tab w:val="left" w:pos="3118"/>
      </w:tabs>
      <w:ind w:left="3685" w:hanging="1134"/>
    </w:pPr>
    <w:rPr>
      <w:szCs w:val="22"/>
    </w:rPr>
  </w:style>
  <w:style w:type="paragraph" w:customStyle="1" w:styleId="PointTriple0">
    <w:name w:val="PointTriple 0"/>
    <w:basedOn w:val="Normal"/>
    <w:pPr>
      <w:tabs>
        <w:tab w:val="left" w:pos="850"/>
        <w:tab w:val="left" w:pos="1417"/>
      </w:tabs>
      <w:ind w:left="1984" w:hanging="1984"/>
    </w:pPr>
    <w:rPr>
      <w:szCs w:val="22"/>
    </w:rPr>
  </w:style>
  <w:style w:type="paragraph" w:customStyle="1" w:styleId="PointTriple1">
    <w:name w:val="PointTriple 1"/>
    <w:basedOn w:val="Normal"/>
    <w:pPr>
      <w:tabs>
        <w:tab w:val="left" w:pos="1417"/>
        <w:tab w:val="left" w:pos="1984"/>
      </w:tabs>
      <w:ind w:left="2551" w:hanging="1701"/>
    </w:pPr>
    <w:rPr>
      <w:szCs w:val="22"/>
    </w:rPr>
  </w:style>
  <w:style w:type="paragraph" w:customStyle="1" w:styleId="PointTriple2">
    <w:name w:val="PointTriple 2"/>
    <w:basedOn w:val="Normal"/>
    <w:pPr>
      <w:tabs>
        <w:tab w:val="left" w:pos="1984"/>
        <w:tab w:val="left" w:pos="2551"/>
      </w:tabs>
      <w:ind w:left="3118" w:hanging="1701"/>
    </w:pPr>
    <w:rPr>
      <w:szCs w:val="22"/>
    </w:rPr>
  </w:style>
  <w:style w:type="paragraph" w:customStyle="1" w:styleId="PointTriple3">
    <w:name w:val="PointTriple 3"/>
    <w:basedOn w:val="Normal"/>
    <w:pPr>
      <w:tabs>
        <w:tab w:val="left" w:pos="2551"/>
        <w:tab w:val="left" w:pos="3118"/>
      </w:tabs>
      <w:ind w:left="3685" w:hanging="1701"/>
    </w:pPr>
    <w:rPr>
      <w:szCs w:val="22"/>
    </w:rPr>
  </w:style>
  <w:style w:type="paragraph" w:customStyle="1" w:styleId="PointTriple4">
    <w:name w:val="PointTriple 4"/>
    <w:basedOn w:val="Normal"/>
    <w:pPr>
      <w:tabs>
        <w:tab w:val="left" w:pos="3118"/>
        <w:tab w:val="left" w:pos="3685"/>
      </w:tabs>
      <w:ind w:left="4252" w:hanging="1701"/>
    </w:pPr>
    <w:rPr>
      <w:szCs w:val="22"/>
    </w:rPr>
  </w:style>
  <w:style w:type="paragraph" w:customStyle="1" w:styleId="NumPar2">
    <w:name w:val="NumPar 2"/>
    <w:basedOn w:val="Normal"/>
    <w:next w:val="Text1"/>
    <w:pPr>
      <w:tabs>
        <w:tab w:val="num" w:pos="850"/>
      </w:tabs>
      <w:ind w:left="850" w:hanging="850"/>
    </w:pPr>
    <w:rPr>
      <w:szCs w:val="22"/>
    </w:rPr>
  </w:style>
  <w:style w:type="paragraph" w:customStyle="1" w:styleId="NumPar3">
    <w:name w:val="NumPar 3"/>
    <w:basedOn w:val="Normal"/>
    <w:next w:val="Text1"/>
    <w:pPr>
      <w:tabs>
        <w:tab w:val="num" w:pos="850"/>
      </w:tabs>
      <w:ind w:left="850" w:hanging="850"/>
    </w:pPr>
    <w:rPr>
      <w:szCs w:val="22"/>
    </w:rPr>
  </w:style>
  <w:style w:type="paragraph" w:customStyle="1" w:styleId="NumPar4">
    <w:name w:val="NumPar 4"/>
    <w:basedOn w:val="Normal"/>
    <w:next w:val="Text1"/>
    <w:pPr>
      <w:tabs>
        <w:tab w:val="num" w:pos="850"/>
      </w:tabs>
      <w:ind w:left="850" w:hanging="850"/>
    </w:pPr>
    <w:rPr>
      <w:szCs w:val="22"/>
    </w:rPr>
  </w:style>
  <w:style w:type="paragraph" w:customStyle="1" w:styleId="ManualNumPar1">
    <w:name w:val="Manual NumPar 1"/>
    <w:basedOn w:val="Normal"/>
    <w:next w:val="Text1"/>
    <w:pPr>
      <w:ind w:left="850" w:hanging="850"/>
    </w:pPr>
    <w:rPr>
      <w:szCs w:val="22"/>
    </w:rPr>
  </w:style>
  <w:style w:type="paragraph" w:customStyle="1" w:styleId="ManualNumPar2">
    <w:name w:val="Manual NumPar 2"/>
    <w:basedOn w:val="Normal"/>
    <w:next w:val="Text1"/>
    <w:pPr>
      <w:ind w:left="850" w:hanging="850"/>
    </w:pPr>
    <w:rPr>
      <w:szCs w:val="22"/>
    </w:rPr>
  </w:style>
  <w:style w:type="paragraph" w:customStyle="1" w:styleId="ManualNumPar3">
    <w:name w:val="Manual NumPar 3"/>
    <w:basedOn w:val="Normal"/>
    <w:next w:val="Text1"/>
    <w:pPr>
      <w:ind w:left="850" w:hanging="850"/>
    </w:pPr>
    <w:rPr>
      <w:szCs w:val="22"/>
    </w:rPr>
  </w:style>
  <w:style w:type="paragraph" w:customStyle="1" w:styleId="ManualNumPar4">
    <w:name w:val="Manual NumPar 4"/>
    <w:basedOn w:val="Normal"/>
    <w:next w:val="Text1"/>
    <w:pPr>
      <w:ind w:left="850" w:hanging="850"/>
    </w:pPr>
    <w:rPr>
      <w:szCs w:val="22"/>
    </w:rPr>
  </w:style>
  <w:style w:type="paragraph" w:customStyle="1" w:styleId="QuotedNumPar">
    <w:name w:val="Quoted NumPar"/>
    <w:basedOn w:val="Normal"/>
    <w:pPr>
      <w:ind w:left="1417" w:hanging="567"/>
    </w:pPr>
    <w:rPr>
      <w:szCs w:val="22"/>
    </w:rPr>
  </w:style>
  <w:style w:type="paragraph" w:customStyle="1" w:styleId="ManualHeading1">
    <w:name w:val="Manual Heading 1"/>
    <w:basedOn w:val="Normal"/>
    <w:next w:val="Text1"/>
    <w:pPr>
      <w:keepNext/>
      <w:tabs>
        <w:tab w:val="left" w:pos="850"/>
      </w:tabs>
      <w:spacing w:before="360"/>
      <w:ind w:left="850" w:hanging="850"/>
      <w:outlineLvl w:val="0"/>
    </w:pPr>
    <w:rPr>
      <w:b/>
      <w:smallCaps/>
      <w:szCs w:val="22"/>
    </w:rPr>
  </w:style>
  <w:style w:type="paragraph" w:customStyle="1" w:styleId="ManualHeading2">
    <w:name w:val="Manual Heading 2"/>
    <w:basedOn w:val="Normal"/>
    <w:next w:val="Text1"/>
    <w:pPr>
      <w:keepNext/>
      <w:tabs>
        <w:tab w:val="left" w:pos="850"/>
      </w:tabs>
      <w:ind w:left="850" w:hanging="850"/>
      <w:outlineLvl w:val="1"/>
    </w:pPr>
    <w:rPr>
      <w:b/>
      <w:szCs w:val="22"/>
    </w:rPr>
  </w:style>
  <w:style w:type="paragraph" w:customStyle="1" w:styleId="ManualHeading3">
    <w:name w:val="Manual Heading 3"/>
    <w:basedOn w:val="Normal"/>
    <w:next w:val="Text1"/>
    <w:pPr>
      <w:keepNext/>
      <w:tabs>
        <w:tab w:val="left" w:pos="850"/>
      </w:tabs>
      <w:ind w:left="850" w:hanging="850"/>
      <w:outlineLvl w:val="2"/>
    </w:pPr>
    <w:rPr>
      <w:i/>
      <w:szCs w:val="22"/>
    </w:rPr>
  </w:style>
  <w:style w:type="paragraph" w:customStyle="1" w:styleId="ManualHeading4">
    <w:name w:val="Manual Heading 4"/>
    <w:basedOn w:val="Normal"/>
    <w:next w:val="Text1"/>
    <w:pPr>
      <w:keepNext/>
      <w:tabs>
        <w:tab w:val="left" w:pos="850"/>
      </w:tabs>
      <w:ind w:left="850" w:hanging="850"/>
      <w:outlineLvl w:val="3"/>
    </w:pPr>
    <w:rPr>
      <w:szCs w:val="22"/>
    </w:rPr>
  </w:style>
  <w:style w:type="paragraph" w:customStyle="1" w:styleId="ChapterTitle">
    <w:name w:val="ChapterTitle"/>
    <w:basedOn w:val="Normal"/>
    <w:next w:val="Normal"/>
    <w:pPr>
      <w:keepNext/>
      <w:spacing w:after="360"/>
      <w:jc w:val="center"/>
    </w:pPr>
    <w:rPr>
      <w:b/>
      <w:sz w:val="32"/>
      <w:szCs w:val="22"/>
    </w:rPr>
  </w:style>
  <w:style w:type="paragraph" w:customStyle="1" w:styleId="PartTitle">
    <w:name w:val="PartTitle"/>
    <w:basedOn w:val="Normal"/>
    <w:next w:val="ChapterTitle"/>
    <w:pPr>
      <w:keepNext/>
      <w:pageBreakBefore/>
      <w:spacing w:after="360"/>
      <w:jc w:val="center"/>
    </w:pPr>
    <w:rPr>
      <w:b/>
      <w:sz w:val="36"/>
      <w:szCs w:val="22"/>
    </w:rPr>
  </w:style>
  <w:style w:type="paragraph" w:customStyle="1" w:styleId="SectionTitle">
    <w:name w:val="SectionTitle"/>
    <w:basedOn w:val="Normal"/>
    <w:next w:val="Heading1"/>
    <w:pPr>
      <w:keepNext/>
      <w:spacing w:after="360"/>
      <w:jc w:val="center"/>
    </w:pPr>
    <w:rPr>
      <w:b/>
      <w:smallCaps/>
      <w:sz w:val="28"/>
      <w:szCs w:val="22"/>
    </w:rPr>
  </w:style>
  <w:style w:type="paragraph" w:customStyle="1" w:styleId="TableTitle">
    <w:name w:val="Table Title"/>
    <w:basedOn w:val="Normal"/>
    <w:next w:val="Normal"/>
    <w:pPr>
      <w:jc w:val="center"/>
    </w:pPr>
    <w:rPr>
      <w:b/>
      <w:szCs w:val="22"/>
    </w:rPr>
  </w:style>
  <w:style w:type="character" w:customStyle="1" w:styleId="Marker1">
    <w:name w:val="Marker1"/>
    <w:rPr>
      <w:color w:val="008000"/>
      <w:shd w:val="clear" w:color="auto" w:fill="auto"/>
    </w:rPr>
  </w:style>
  <w:style w:type="character" w:customStyle="1" w:styleId="Marker2">
    <w:name w:val="Marker2"/>
    <w:rPr>
      <w:color w:val="FF0000"/>
      <w:shd w:val="clear" w:color="auto" w:fill="auto"/>
    </w:rPr>
  </w:style>
  <w:style w:type="paragraph" w:customStyle="1" w:styleId="Point2letter">
    <w:name w:val="Point 2 (letter)"/>
    <w:basedOn w:val="Normal"/>
    <w:pPr>
      <w:tabs>
        <w:tab w:val="num" w:pos="1984"/>
      </w:tabs>
      <w:ind w:left="1984" w:hanging="567"/>
    </w:pPr>
    <w:rPr>
      <w:szCs w:val="22"/>
    </w:rPr>
  </w:style>
  <w:style w:type="paragraph" w:customStyle="1" w:styleId="Bullet0">
    <w:name w:val="Bullet 0"/>
    <w:basedOn w:val="Normal"/>
    <w:pPr>
      <w:numPr>
        <w:numId w:val="21"/>
      </w:numPr>
    </w:pPr>
    <w:rPr>
      <w:szCs w:val="22"/>
    </w:rPr>
  </w:style>
  <w:style w:type="paragraph" w:customStyle="1" w:styleId="Bullet1">
    <w:name w:val="Bullet 1"/>
    <w:basedOn w:val="Normal"/>
    <w:pPr>
      <w:numPr>
        <w:numId w:val="27"/>
      </w:numPr>
    </w:pPr>
    <w:rPr>
      <w:szCs w:val="22"/>
    </w:rPr>
  </w:style>
  <w:style w:type="paragraph" w:customStyle="1" w:styleId="Bullet2">
    <w:name w:val="Bullet 2"/>
    <w:basedOn w:val="Normal"/>
    <w:pPr>
      <w:numPr>
        <w:numId w:val="28"/>
      </w:numPr>
    </w:pPr>
    <w:rPr>
      <w:szCs w:val="22"/>
    </w:rPr>
  </w:style>
  <w:style w:type="paragraph" w:customStyle="1" w:styleId="Bullet3">
    <w:name w:val="Bullet 3"/>
    <w:basedOn w:val="Normal"/>
    <w:pPr>
      <w:numPr>
        <w:numId w:val="29"/>
      </w:numPr>
    </w:pPr>
    <w:rPr>
      <w:szCs w:val="22"/>
    </w:rPr>
  </w:style>
  <w:style w:type="paragraph" w:customStyle="1" w:styleId="Bullet4">
    <w:name w:val="Bullet 4"/>
    <w:basedOn w:val="Normal"/>
    <w:pPr>
      <w:numPr>
        <w:numId w:val="30"/>
      </w:numPr>
    </w:pPr>
    <w:rPr>
      <w:szCs w:val="22"/>
    </w:rPr>
  </w:style>
  <w:style w:type="paragraph" w:customStyle="1" w:styleId="Annexetitreexpos">
    <w:name w:val="Annexe titre (exposé)"/>
    <w:basedOn w:val="Normal"/>
    <w:next w:val="Normal"/>
    <w:pPr>
      <w:jc w:val="center"/>
    </w:pPr>
    <w:rPr>
      <w:b/>
      <w:szCs w:val="22"/>
      <w:u w:val="single"/>
    </w:rPr>
  </w:style>
  <w:style w:type="paragraph" w:customStyle="1" w:styleId="Annexetitrefichefinancire">
    <w:name w:val="Annexe titre (fiche financière)"/>
    <w:basedOn w:val="Normal"/>
    <w:next w:val="Normal"/>
    <w:pPr>
      <w:jc w:val="center"/>
    </w:pPr>
    <w:rPr>
      <w:b/>
      <w:szCs w:val="22"/>
      <w:u w:val="single"/>
    </w:rPr>
  </w:style>
  <w:style w:type="paragraph" w:customStyle="1" w:styleId="Applicationdirecte">
    <w:name w:val="Application directe"/>
    <w:basedOn w:val="Normal"/>
    <w:next w:val="Fait"/>
    <w:pPr>
      <w:spacing w:before="480"/>
    </w:pPr>
    <w:rPr>
      <w:szCs w:val="22"/>
    </w:rPr>
  </w:style>
  <w:style w:type="paragraph" w:customStyle="1" w:styleId="Avertissementtitre">
    <w:name w:val="Avertissement titre"/>
    <w:basedOn w:val="Normal"/>
    <w:next w:val="Normal"/>
    <w:pPr>
      <w:keepNext/>
      <w:spacing w:before="480"/>
    </w:pPr>
    <w:rPr>
      <w:szCs w:val="22"/>
      <w:u w:val="single"/>
    </w:rPr>
  </w:style>
  <w:style w:type="paragraph" w:customStyle="1" w:styleId="Confidence">
    <w:name w:val="Confidence"/>
    <w:basedOn w:val="Normal"/>
    <w:next w:val="Normal"/>
    <w:pPr>
      <w:spacing w:before="360"/>
      <w:jc w:val="center"/>
    </w:pPr>
    <w:rPr>
      <w:szCs w:val="22"/>
    </w:rPr>
  </w:style>
  <w:style w:type="paragraph" w:customStyle="1" w:styleId="Confidentialit">
    <w:name w:val="Confidentialité"/>
    <w:basedOn w:val="Normal"/>
    <w:next w:val="TypedudocumentPagedecouverture"/>
    <w:pPr>
      <w:spacing w:before="240" w:after="240"/>
      <w:ind w:left="5103"/>
      <w:jc w:val="left"/>
    </w:pPr>
    <w:rPr>
      <w:i/>
      <w:sz w:val="32"/>
      <w:szCs w:val="22"/>
    </w:rPr>
  </w:style>
  <w:style w:type="paragraph" w:customStyle="1" w:styleId="Considrant">
    <w:name w:val="Considérant"/>
    <w:basedOn w:val="Normal"/>
    <w:pPr>
      <w:numPr>
        <w:numId w:val="31"/>
      </w:numPr>
    </w:pPr>
    <w:rPr>
      <w:szCs w:val="22"/>
    </w:rPr>
  </w:style>
  <w:style w:type="paragraph" w:customStyle="1" w:styleId="Corrigendum">
    <w:name w:val="Corrigendum"/>
    <w:basedOn w:val="Normal"/>
    <w:next w:val="Normal"/>
    <w:pPr>
      <w:spacing w:before="0" w:after="240"/>
      <w:jc w:val="left"/>
    </w:pPr>
    <w:rPr>
      <w:szCs w:val="22"/>
    </w:rPr>
  </w:style>
  <w:style w:type="paragraph" w:customStyle="1" w:styleId="Datedadoption">
    <w:name w:val="Date d'adoption"/>
    <w:basedOn w:val="Normal"/>
    <w:next w:val="Titreobjet"/>
    <w:pPr>
      <w:spacing w:before="360" w:after="0"/>
      <w:jc w:val="center"/>
    </w:pPr>
    <w:rPr>
      <w:b/>
      <w:szCs w:val="22"/>
    </w:rPr>
  </w:style>
  <w:style w:type="paragraph" w:customStyle="1" w:styleId="Emission">
    <w:name w:val="Emission"/>
    <w:basedOn w:val="Normal"/>
    <w:next w:val="Rfrenceinstitutionnelle"/>
    <w:pPr>
      <w:spacing w:before="0" w:after="0"/>
      <w:ind w:left="5103"/>
      <w:jc w:val="left"/>
    </w:pPr>
    <w:rPr>
      <w:szCs w:val="22"/>
    </w:rPr>
  </w:style>
  <w:style w:type="paragraph" w:customStyle="1" w:styleId="Exposdesmotifstitre">
    <w:name w:val="Exposé des motifs titre"/>
    <w:basedOn w:val="Normal"/>
    <w:next w:val="Normal"/>
    <w:pPr>
      <w:jc w:val="center"/>
    </w:pPr>
    <w:rPr>
      <w:b/>
      <w:szCs w:val="22"/>
      <w:u w:val="single"/>
    </w:rPr>
  </w:style>
  <w:style w:type="paragraph" w:customStyle="1" w:styleId="Fait">
    <w:name w:val="Fait à"/>
    <w:basedOn w:val="Normal"/>
    <w:next w:val="Institutionquisigne"/>
    <w:pPr>
      <w:keepNext/>
      <w:spacing w:after="0"/>
    </w:pPr>
    <w:rPr>
      <w:szCs w:val="22"/>
    </w:rPr>
  </w:style>
  <w:style w:type="paragraph" w:customStyle="1" w:styleId="Formuledadoption">
    <w:name w:val="Formule d'adoption"/>
    <w:basedOn w:val="Normal"/>
    <w:next w:val="Titrearticle"/>
    <w:pPr>
      <w:keepNext/>
    </w:pPr>
    <w:rPr>
      <w:szCs w:val="22"/>
    </w:rPr>
  </w:style>
  <w:style w:type="paragraph" w:customStyle="1" w:styleId="Institutionquiagit">
    <w:name w:val="Institution qui agit"/>
    <w:basedOn w:val="Normal"/>
    <w:next w:val="Normal"/>
    <w:pPr>
      <w:keepNext/>
      <w:spacing w:before="600"/>
    </w:pPr>
    <w:rPr>
      <w:szCs w:val="22"/>
    </w:rPr>
  </w:style>
  <w:style w:type="paragraph" w:customStyle="1" w:styleId="Institutionquisigne">
    <w:name w:val="Institution qui signe"/>
    <w:basedOn w:val="Normal"/>
    <w:next w:val="Personnequisigne"/>
    <w:pPr>
      <w:keepNext/>
      <w:tabs>
        <w:tab w:val="left" w:pos="4252"/>
      </w:tabs>
      <w:spacing w:before="720" w:after="0"/>
    </w:pPr>
    <w:rPr>
      <w:i/>
      <w:szCs w:val="22"/>
    </w:rPr>
  </w:style>
  <w:style w:type="paragraph" w:customStyle="1" w:styleId="Langue">
    <w:name w:val="Langue"/>
    <w:basedOn w:val="Normal"/>
    <w:next w:val="Rfrenceinterne"/>
    <w:pPr>
      <w:framePr w:wrap="around" w:vAnchor="page" w:hAnchor="text" w:xAlign="center" w:y="14741"/>
      <w:spacing w:before="0" w:after="600"/>
      <w:jc w:val="center"/>
    </w:pPr>
    <w:rPr>
      <w:b/>
      <w:caps/>
      <w:szCs w:val="22"/>
    </w:rPr>
  </w:style>
  <w:style w:type="paragraph" w:customStyle="1" w:styleId="ManualConsidrant">
    <w:name w:val="Manual Considérant"/>
    <w:basedOn w:val="Normal"/>
    <w:pPr>
      <w:ind w:left="709" w:hanging="709"/>
    </w:pPr>
    <w:rPr>
      <w:szCs w:val="22"/>
    </w:rPr>
  </w:style>
  <w:style w:type="paragraph" w:customStyle="1" w:styleId="Nomdelinstitution">
    <w:name w:val="Nom de l'institution"/>
    <w:basedOn w:val="Normal"/>
    <w:next w:val="Emission"/>
    <w:pPr>
      <w:spacing w:before="0" w:after="0"/>
      <w:jc w:val="left"/>
    </w:pPr>
    <w:rPr>
      <w:rFonts w:ascii="Arial" w:hAnsi="Arial" w:cs="Arial"/>
      <w:szCs w:val="22"/>
    </w:rPr>
  </w:style>
  <w:style w:type="paragraph" w:customStyle="1" w:styleId="Personnequisigne">
    <w:name w:val="Personne qui signe"/>
    <w:basedOn w:val="Normal"/>
    <w:next w:val="Institutionquisigne"/>
    <w:pPr>
      <w:tabs>
        <w:tab w:val="left" w:pos="4252"/>
      </w:tabs>
      <w:spacing w:before="0" w:after="0"/>
      <w:jc w:val="left"/>
    </w:pPr>
    <w:rPr>
      <w:i/>
      <w:szCs w:val="22"/>
    </w:rPr>
  </w:style>
  <w:style w:type="paragraph" w:customStyle="1" w:styleId="Rfrenceinstitutionnelle">
    <w:name w:val="Référence institutionnelle"/>
    <w:basedOn w:val="Normal"/>
    <w:next w:val="Confidentialit"/>
    <w:pPr>
      <w:spacing w:before="0" w:after="240"/>
      <w:ind w:left="5103"/>
      <w:jc w:val="left"/>
    </w:pPr>
    <w:rPr>
      <w:szCs w:val="22"/>
    </w:rPr>
  </w:style>
  <w:style w:type="paragraph" w:customStyle="1" w:styleId="Rfrenceinterinstitutionnelle">
    <w:name w:val="Référence interinstitutionnelle"/>
    <w:basedOn w:val="Normal"/>
    <w:next w:val="Statut"/>
    <w:pPr>
      <w:spacing w:before="0" w:after="0"/>
      <w:ind w:left="5103"/>
      <w:jc w:val="left"/>
    </w:pPr>
    <w:rPr>
      <w:szCs w:val="22"/>
    </w:rPr>
  </w:style>
  <w:style w:type="paragraph" w:customStyle="1" w:styleId="Rfrenceinterne">
    <w:name w:val="Référence interne"/>
    <w:basedOn w:val="Normal"/>
    <w:next w:val="Rfrenceinterinstitutionnelle"/>
    <w:pPr>
      <w:spacing w:before="0" w:after="0"/>
      <w:ind w:left="5103"/>
      <w:jc w:val="left"/>
    </w:pPr>
    <w:rPr>
      <w:szCs w:val="22"/>
    </w:rPr>
  </w:style>
  <w:style w:type="paragraph" w:customStyle="1" w:styleId="Sous-titreobjet">
    <w:name w:val="Sous-titre objet"/>
    <w:basedOn w:val="Normal"/>
    <w:pPr>
      <w:spacing w:before="0" w:after="0"/>
      <w:jc w:val="center"/>
    </w:pPr>
    <w:rPr>
      <w:b/>
      <w:szCs w:val="22"/>
    </w:rPr>
  </w:style>
  <w:style w:type="paragraph" w:customStyle="1" w:styleId="Statut">
    <w:name w:val="Statut"/>
    <w:basedOn w:val="Normal"/>
    <w:next w:val="Typedudocument"/>
    <w:pPr>
      <w:spacing w:before="360" w:after="0"/>
      <w:jc w:val="center"/>
    </w:pPr>
    <w:rPr>
      <w:szCs w:val="22"/>
    </w:rPr>
  </w:style>
  <w:style w:type="paragraph" w:customStyle="1" w:styleId="Titrearticle">
    <w:name w:val="Titre article"/>
    <w:basedOn w:val="Normal"/>
    <w:next w:val="Normal"/>
    <w:pPr>
      <w:keepNext/>
      <w:spacing w:before="360"/>
      <w:jc w:val="center"/>
    </w:pPr>
    <w:rPr>
      <w:i/>
      <w:szCs w:val="22"/>
    </w:rPr>
  </w:style>
  <w:style w:type="paragraph" w:customStyle="1" w:styleId="Titreobjet">
    <w:name w:val="Titre objet"/>
    <w:basedOn w:val="Normal"/>
    <w:next w:val="Sous-titreobjet"/>
    <w:pPr>
      <w:spacing w:before="180" w:after="180"/>
      <w:jc w:val="center"/>
    </w:pPr>
    <w:rPr>
      <w:b/>
      <w:szCs w:val="22"/>
    </w:rPr>
  </w:style>
  <w:style w:type="paragraph" w:customStyle="1" w:styleId="Typedudocument">
    <w:name w:val="Type du document"/>
    <w:basedOn w:val="Normal"/>
    <w:next w:val="Titreobjet"/>
    <w:pPr>
      <w:spacing w:before="360" w:after="180"/>
      <w:jc w:val="center"/>
    </w:pPr>
    <w:rPr>
      <w:b/>
      <w:szCs w:val="22"/>
    </w:rPr>
  </w:style>
  <w:style w:type="character" w:customStyle="1" w:styleId="Added">
    <w:name w:val="Added"/>
    <w:rPr>
      <w:b/>
      <w:u w:val="single"/>
      <w:shd w:val="clear" w:color="auto" w:fill="auto"/>
    </w:rPr>
  </w:style>
  <w:style w:type="character" w:customStyle="1" w:styleId="Deleted">
    <w:name w:val="Deleted"/>
    <w:rPr>
      <w:strike/>
      <w:dstrike w:val="0"/>
      <w:shd w:val="clear" w:color="auto" w:fill="auto"/>
    </w:rPr>
  </w:style>
  <w:style w:type="paragraph" w:customStyle="1" w:styleId="Address">
    <w:name w:val="Address"/>
    <w:basedOn w:val="Normal"/>
    <w:next w:val="Normal"/>
    <w:pPr>
      <w:keepLines/>
      <w:spacing w:line="360" w:lineRule="auto"/>
      <w:ind w:left="3402"/>
      <w:jc w:val="left"/>
    </w:pPr>
    <w:rPr>
      <w:szCs w:val="22"/>
    </w:rPr>
  </w:style>
  <w:style w:type="paragraph" w:customStyle="1" w:styleId="Objetexterne">
    <w:name w:val="Objet externe"/>
    <w:basedOn w:val="Normal"/>
    <w:next w:val="Normal"/>
    <w:rPr>
      <w:i/>
      <w:caps/>
      <w:szCs w:val="22"/>
    </w:rPr>
  </w:style>
  <w:style w:type="paragraph" w:customStyle="1" w:styleId="Supertitre">
    <w:name w:val="Supertitre"/>
    <w:basedOn w:val="Normal"/>
    <w:next w:val="Normal"/>
    <w:pPr>
      <w:spacing w:before="0" w:after="600"/>
      <w:jc w:val="center"/>
    </w:pPr>
    <w:rPr>
      <w:b/>
      <w:szCs w:val="22"/>
    </w:rPr>
  </w:style>
  <w:style w:type="paragraph" w:customStyle="1" w:styleId="Languesfaisantfoi">
    <w:name w:val="Langues faisant foi"/>
    <w:basedOn w:val="Normal"/>
    <w:next w:val="Normal"/>
    <w:pPr>
      <w:spacing w:before="360" w:after="0"/>
      <w:jc w:val="center"/>
    </w:pPr>
    <w:rPr>
      <w:szCs w:val="22"/>
    </w:rPr>
  </w:style>
  <w:style w:type="paragraph" w:customStyle="1" w:styleId="Rfrencecroise">
    <w:name w:val="Référence croisée"/>
    <w:basedOn w:val="Normal"/>
    <w:pPr>
      <w:spacing w:before="0" w:after="0"/>
      <w:jc w:val="center"/>
    </w:pPr>
    <w:rPr>
      <w:szCs w:val="22"/>
    </w:rPr>
  </w:style>
  <w:style w:type="paragraph" w:customStyle="1" w:styleId="Fichefinanciretitre">
    <w:name w:val="Fiche financière titre"/>
    <w:basedOn w:val="Normal"/>
    <w:next w:val="Normal"/>
    <w:pPr>
      <w:jc w:val="center"/>
    </w:pPr>
    <w:rPr>
      <w:b/>
      <w:szCs w:val="22"/>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rPr>
      <w:szCs w:val="22"/>
    </w:r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szCs w:val="22"/>
    </w:rPr>
  </w:style>
  <w:style w:type="paragraph" w:customStyle="1" w:styleId="Typeacteprincipal">
    <w:name w:val="Type acte principal"/>
    <w:basedOn w:val="Normal"/>
    <w:next w:val="Objetacteprincipal"/>
    <w:pPr>
      <w:spacing w:before="0" w:after="240"/>
      <w:jc w:val="center"/>
    </w:pPr>
    <w:rPr>
      <w:b/>
      <w:szCs w:val="22"/>
    </w:rPr>
  </w:style>
  <w:style w:type="paragraph" w:customStyle="1" w:styleId="Objetacteprincipal">
    <w:name w:val="Objet acte principal"/>
    <w:basedOn w:val="Normal"/>
    <w:next w:val="Titrearticle"/>
    <w:pPr>
      <w:spacing w:before="0" w:after="360"/>
      <w:jc w:val="center"/>
    </w:pPr>
    <w:rPr>
      <w:b/>
      <w:szCs w:val="22"/>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rPr>
      <w:szCs w:val="22"/>
    </w:rPr>
  </w:style>
  <w:style w:type="paragraph" w:styleId="Quote">
    <w:name w:val="Quote"/>
    <w:basedOn w:val="Normal"/>
    <w:next w:val="Normal"/>
    <w:link w:val="QuoteChar"/>
    <w:uiPriority w:val="29"/>
    <w:qFormat/>
    <w:pPr>
      <w:spacing w:before="0" w:after="240"/>
    </w:pPr>
    <w:rPr>
      <w:rFonts w:eastAsia="Times New Roman"/>
      <w:i/>
      <w:iCs/>
      <w:color w:val="000000"/>
    </w:rPr>
  </w:style>
  <w:style w:type="character" w:customStyle="1" w:styleId="QuoteChar">
    <w:name w:val="Quote Char"/>
    <w:basedOn w:val="DefaultParagraphFont"/>
    <w:link w:val="Quote"/>
    <w:uiPriority w:val="29"/>
    <w:rPr>
      <w:rFonts w:ascii="Times New Roman" w:eastAsia="Times New Roman" w:hAnsi="Times New Roman" w:cs="Times New Roman"/>
      <w:i/>
      <w:iCs/>
      <w:color w:val="000000"/>
      <w:sz w:val="24"/>
      <w:szCs w:val="20"/>
      <w:lang w:eastAsia="en-GB"/>
    </w:rPr>
  </w:style>
  <w:style w:type="paragraph" w:customStyle="1" w:styleId="Declassification">
    <w:name w:val="Declassification"/>
    <w:basedOn w:val="Normal"/>
    <w:next w:val="Normal"/>
    <w:pPr>
      <w:spacing w:before="0" w:after="0"/>
    </w:pPr>
    <w:rPr>
      <w:rFonts w:eastAsiaTheme="minorHAnsi"/>
      <w:szCs w:val="22"/>
      <w:lang w:eastAsia="en-US"/>
    </w:rPr>
  </w:style>
  <w:style w:type="paragraph" w:customStyle="1" w:styleId="ZCom">
    <w:name w:val="Z_Com"/>
    <w:basedOn w:val="Normal"/>
    <w:next w:val="ZDGName"/>
    <w:uiPriority w:val="99"/>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
    <w:pPr>
      <w:widowControl w:val="0"/>
      <w:autoSpaceDE w:val="0"/>
      <w:autoSpaceDN w:val="0"/>
      <w:spacing w:before="0" w:after="0"/>
      <w:ind w:right="85"/>
      <w:jc w:val="left"/>
    </w:pPr>
    <w:rPr>
      <w:rFonts w:ascii="Arial" w:eastAsia="Times New Roman" w:hAnsi="Arial" w:cs="Arial"/>
      <w:sz w:val="16"/>
      <w:szCs w:val="16"/>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Block">
    <w:name w:val="Technical Block"/>
    <w:basedOn w:val="Normal"/>
    <w:link w:val="TechnicalBlockChar"/>
    <w:rsid w:val="00866A98"/>
    <w:pPr>
      <w:spacing w:before="0" w:after="240"/>
      <w:jc w:val="center"/>
    </w:pPr>
  </w:style>
  <w:style w:type="character" w:customStyle="1" w:styleId="TechnicalBlockChar">
    <w:name w:val="Technical Block Char"/>
    <w:basedOn w:val="DefaultParagraphFont"/>
    <w:link w:val="TechnicalBlock"/>
    <w:rsid w:val="00866A98"/>
    <w:rPr>
      <w:rFonts w:ascii="Times New Roman" w:eastAsia="Calibri" w:hAnsi="Times New Roman" w:cs="Times New Roman"/>
      <w:sz w:val="24"/>
      <w:szCs w:val="20"/>
      <w:lang w:eastAsia="en-GB"/>
    </w:rPr>
  </w:style>
  <w:style w:type="paragraph" w:customStyle="1" w:styleId="EntText">
    <w:name w:val="EntText"/>
    <w:basedOn w:val="Normal"/>
    <w:rsid w:val="00866A98"/>
    <w:pPr>
      <w:spacing w:line="360" w:lineRule="auto"/>
      <w:jc w:val="left"/>
    </w:pPr>
    <w:rPr>
      <w:rFonts w:eastAsiaTheme="minorHAnsi"/>
      <w:szCs w:val="22"/>
      <w:lang w:eastAsia="en-US"/>
    </w:rPr>
  </w:style>
  <w:style w:type="paragraph" w:customStyle="1" w:styleId="Lignefinal">
    <w:name w:val="Ligne final"/>
    <w:basedOn w:val="Normal"/>
    <w:next w:val="Normal"/>
    <w:rsid w:val="00866A98"/>
    <w:pPr>
      <w:pBdr>
        <w:bottom w:val="single" w:sz="4" w:space="0" w:color="000000"/>
      </w:pBdr>
      <w:spacing w:before="360" w:line="360" w:lineRule="auto"/>
      <w:ind w:left="3400" w:right="3400"/>
      <w:jc w:val="center"/>
    </w:pPr>
    <w:rPr>
      <w:rFonts w:eastAsiaTheme="minorHAnsi"/>
      <w:b/>
      <w:szCs w:val="22"/>
      <w:lang w:eastAsia="en-US"/>
    </w:rPr>
  </w:style>
  <w:style w:type="paragraph" w:customStyle="1" w:styleId="pj">
    <w:name w:val="p.j."/>
    <w:basedOn w:val="Normal"/>
    <w:link w:val="pjChar"/>
    <w:rsid w:val="00866A98"/>
    <w:pPr>
      <w:spacing w:before="1200"/>
      <w:ind w:left="1440" w:hanging="1440"/>
      <w:jc w:val="left"/>
    </w:pPr>
  </w:style>
  <w:style w:type="character" w:customStyle="1" w:styleId="pjChar">
    <w:name w:val="p.j. Char"/>
    <w:basedOn w:val="TechnicalBlockChar"/>
    <w:link w:val="pj"/>
    <w:rsid w:val="00866A98"/>
    <w:rPr>
      <w:rFonts w:ascii="Times New Roman" w:eastAsia="Calibri" w:hAnsi="Times New Roman" w:cs="Times New Roman"/>
      <w:sz w:val="24"/>
      <w:szCs w:val="20"/>
      <w:lang w:eastAsia="en-GB"/>
    </w:rPr>
  </w:style>
  <w:style w:type="paragraph" w:customStyle="1" w:styleId="nbbordered">
    <w:name w:val="nb bordered"/>
    <w:basedOn w:val="Normal"/>
    <w:link w:val="nbborderedChar"/>
    <w:rsid w:val="00866A98"/>
    <w:pPr>
      <w:pBdr>
        <w:top w:val="single" w:sz="4" w:space="1" w:color="auto"/>
        <w:left w:val="single" w:sz="4" w:space="4" w:color="auto"/>
        <w:bottom w:val="single" w:sz="4" w:space="1" w:color="auto"/>
        <w:right w:val="single" w:sz="4" w:space="4" w:color="auto"/>
        <w:between w:val="single" w:sz="4" w:space="0" w:color="auto"/>
      </w:pBdr>
      <w:spacing w:after="160"/>
      <w:ind w:left="480" w:hanging="480"/>
    </w:pPr>
    <w:rPr>
      <w:b/>
    </w:rPr>
  </w:style>
  <w:style w:type="character" w:customStyle="1" w:styleId="nbborderedChar">
    <w:name w:val="nb bordered Char"/>
    <w:basedOn w:val="TechnicalBlockChar"/>
    <w:link w:val="nbbordered"/>
    <w:rsid w:val="00866A98"/>
    <w:rPr>
      <w:rFonts w:ascii="Times New Roman" w:eastAsia="Calibri" w:hAnsi="Times New Roman" w:cs="Times New Roman"/>
      <w:b/>
      <w:sz w:val="24"/>
      <w:szCs w:val="20"/>
      <w:lang w:eastAsia="en-GB"/>
    </w:rPr>
  </w:style>
  <w:style w:type="paragraph" w:customStyle="1" w:styleId="HeaderCouncil">
    <w:name w:val="Header Council"/>
    <w:basedOn w:val="Normal"/>
    <w:link w:val="HeaderCouncilChar"/>
    <w:rsid w:val="00866A98"/>
    <w:pPr>
      <w:spacing w:before="0" w:after="0"/>
    </w:pPr>
    <w:rPr>
      <w:noProof/>
      <w:sz w:val="2"/>
    </w:rPr>
  </w:style>
  <w:style w:type="character" w:customStyle="1" w:styleId="HeaderCouncilChar">
    <w:name w:val="Header Council Char"/>
    <w:basedOn w:val="DefaultParagraphFont"/>
    <w:link w:val="HeaderCouncil"/>
    <w:rsid w:val="00866A98"/>
    <w:rPr>
      <w:rFonts w:ascii="Times New Roman" w:eastAsia="Calibri" w:hAnsi="Times New Roman" w:cs="Times New Roman"/>
      <w:noProof/>
      <w:sz w:val="2"/>
      <w:szCs w:val="20"/>
      <w:lang w:eastAsia="en-GB"/>
    </w:rPr>
  </w:style>
  <w:style w:type="paragraph" w:customStyle="1" w:styleId="HeaderCouncilLarge">
    <w:name w:val="Header Council Large"/>
    <w:basedOn w:val="Normal"/>
    <w:link w:val="HeaderCouncilLargeChar"/>
    <w:rsid w:val="00866A98"/>
    <w:pPr>
      <w:spacing w:before="0" w:after="440"/>
    </w:pPr>
    <w:rPr>
      <w:noProof/>
      <w:sz w:val="2"/>
    </w:rPr>
  </w:style>
  <w:style w:type="character" w:customStyle="1" w:styleId="HeaderCouncilLargeChar">
    <w:name w:val="Header Council Large Char"/>
    <w:basedOn w:val="DefaultParagraphFont"/>
    <w:link w:val="HeaderCouncilLarge"/>
    <w:rsid w:val="00866A98"/>
    <w:rPr>
      <w:rFonts w:ascii="Times New Roman" w:eastAsia="Calibri" w:hAnsi="Times New Roman" w:cs="Times New Roman"/>
      <w:noProof/>
      <w:sz w:val="2"/>
      <w:szCs w:val="20"/>
      <w:lang w:eastAsia="en-GB"/>
    </w:rPr>
  </w:style>
  <w:style w:type="paragraph" w:customStyle="1" w:styleId="FooterCouncil">
    <w:name w:val="Footer Council"/>
    <w:basedOn w:val="Normal"/>
    <w:link w:val="FooterCouncilChar"/>
    <w:rsid w:val="00866A98"/>
    <w:pPr>
      <w:spacing w:before="0" w:after="0"/>
    </w:pPr>
    <w:rPr>
      <w:noProof/>
      <w:sz w:val="2"/>
    </w:rPr>
  </w:style>
  <w:style w:type="character" w:customStyle="1" w:styleId="FooterCouncilChar">
    <w:name w:val="Footer Council Char"/>
    <w:basedOn w:val="DefaultParagraphFont"/>
    <w:link w:val="FooterCouncil"/>
    <w:rsid w:val="00866A98"/>
    <w:rPr>
      <w:rFonts w:ascii="Times New Roman" w:eastAsia="Calibri" w:hAnsi="Times New Roman" w:cs="Times New Roman"/>
      <w:noProof/>
      <w:sz w:val="2"/>
      <w:szCs w:val="20"/>
      <w:lang w:eastAsia="en-GB"/>
    </w:rPr>
  </w:style>
  <w:style w:type="paragraph" w:customStyle="1" w:styleId="FooterText">
    <w:name w:val="Footer Text"/>
    <w:basedOn w:val="Normal"/>
    <w:rsid w:val="00866A98"/>
    <w:pPr>
      <w:spacing w:before="0" w:after="0"/>
      <w:jc w:val="left"/>
    </w:pPr>
    <w:rPr>
      <w:rFonts w:eastAsia="Times New Roman"/>
      <w:szCs w:val="24"/>
      <w:lang w:eastAsia="en-US"/>
    </w:rPr>
  </w:style>
  <w:style w:type="character" w:styleId="PlaceholderText">
    <w:name w:val="Placeholder Text"/>
    <w:basedOn w:val="DefaultParagraphFont"/>
    <w:uiPriority w:val="99"/>
    <w:semiHidden/>
    <w:rsid w:val="00866A98"/>
    <w:rPr>
      <w:color w:val="808080"/>
    </w:rPr>
  </w:style>
  <w:style w:type="paragraph" w:customStyle="1" w:styleId="Par-number1">
    <w:name w:val="Par-number 1)"/>
    <w:basedOn w:val="Normal"/>
    <w:next w:val="Normal"/>
    <w:rsid w:val="00533F45"/>
    <w:pPr>
      <w:numPr>
        <w:numId w:val="33"/>
      </w:numPr>
      <w:spacing w:before="0" w:after="0" w:line="360" w:lineRule="auto"/>
      <w:jc w:val="left"/>
    </w:pPr>
    <w:rPr>
      <w:rFonts w:cs="Arial"/>
      <w:szCs w:val="22"/>
      <w:lang w:val="en-US" w:eastAsia="en-US"/>
    </w:rPr>
  </w:style>
  <w:style w:type="table" w:customStyle="1" w:styleId="TableGrid3">
    <w:name w:val="Table Grid3"/>
    <w:basedOn w:val="TableNormal"/>
    <w:next w:val="TableGrid"/>
    <w:uiPriority w:val="59"/>
    <w:unhideWhenUsed/>
    <w:rsid w:val="00533F45"/>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5D60A6"/>
  </w:style>
  <w:style w:type="paragraph" w:styleId="HTMLPreformatted">
    <w:name w:val="HTML Preformatted"/>
    <w:basedOn w:val="Normal"/>
    <w:link w:val="HTMLPreformattedChar"/>
    <w:uiPriority w:val="99"/>
    <w:semiHidden/>
    <w:unhideWhenUsed/>
    <w:rsid w:val="0058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semiHidden/>
    <w:rsid w:val="00587BED"/>
    <w:rPr>
      <w:rFonts w:ascii="Courier New" w:eastAsia="Times New Roman" w:hAnsi="Courier New" w:cs="Courier New"/>
      <w:sz w:val="20"/>
      <w:szCs w:val="20"/>
      <w:lang w:eastAsia="en-GB"/>
    </w:rPr>
  </w:style>
  <w:style w:type="paragraph" w:customStyle="1" w:styleId="FootnoteReferneceCarcter">
    <w:name w:val="Footnote Refernece Carácter"/>
    <w:aliases w:val="ftref Carácter,4_G Carácter"/>
    <w:basedOn w:val="Normal"/>
    <w:link w:val="FootnoteReference"/>
    <w:uiPriority w:val="99"/>
    <w:rsid w:val="00D57467"/>
    <w:pPr>
      <w:spacing w:after="160" w:line="240" w:lineRule="exact"/>
    </w:pPr>
    <w:rPr>
      <w:rFonts w:asciiTheme="minorHAnsi" w:eastAsiaTheme="minorHAnsi" w:hAnsiTheme="minorHAnsi" w:cstheme="minorBidi"/>
      <w:sz w:val="22"/>
      <w:szCs w:val="22"/>
      <w:vertAlign w:val="superscript"/>
      <w:lang w:eastAsia="en-US"/>
    </w:rPr>
  </w:style>
  <w:style w:type="character" w:customStyle="1" w:styleId="jlqj4b">
    <w:name w:val="jlqj4b"/>
    <w:basedOn w:val="DefaultParagraphFont"/>
    <w:rsid w:val="00F47310"/>
  </w:style>
  <w:style w:type="table" w:customStyle="1" w:styleId="TableGrid2">
    <w:name w:val="Table Grid2"/>
    <w:basedOn w:val="TableNormal"/>
    <w:next w:val="TableGrid"/>
    <w:uiPriority w:val="59"/>
    <w:unhideWhenUsed/>
    <w:rsid w:val="00B40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unhideWhenUsed/>
    <w:rsid w:val="00D835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A3CAB"/>
    <w:rPr>
      <w:b/>
      <w:bCs/>
    </w:rPr>
  </w:style>
  <w:style w:type="character" w:styleId="Emphasis">
    <w:name w:val="Emphasis"/>
    <w:basedOn w:val="DefaultParagraphFont"/>
    <w:uiPriority w:val="20"/>
    <w:qFormat/>
    <w:rsid w:val="007A3CAB"/>
    <w:rPr>
      <w:i/>
      <w:iCs/>
    </w:rPr>
  </w:style>
  <w:style w:type="character" w:styleId="UnresolvedMention">
    <w:name w:val="Unresolved Mention"/>
    <w:basedOn w:val="DefaultParagraphFont"/>
    <w:uiPriority w:val="99"/>
    <w:semiHidden/>
    <w:unhideWhenUsed/>
    <w:rsid w:val="00892E69"/>
    <w:rPr>
      <w:color w:val="605E5C"/>
      <w:shd w:val="clear" w:color="auto" w:fill="E1DFDD"/>
    </w:rPr>
  </w:style>
  <w:style w:type="table" w:customStyle="1" w:styleId="TableGrid31">
    <w:name w:val="Table Grid31"/>
    <w:basedOn w:val="TableNormal"/>
    <w:next w:val="TableGrid"/>
    <w:uiPriority w:val="59"/>
    <w:unhideWhenUsed/>
    <w:rsid w:val="00552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00106">
      <w:bodyDiv w:val="1"/>
      <w:marLeft w:val="0"/>
      <w:marRight w:val="0"/>
      <w:marTop w:val="0"/>
      <w:marBottom w:val="0"/>
      <w:divBdr>
        <w:top w:val="none" w:sz="0" w:space="0" w:color="auto"/>
        <w:left w:val="none" w:sz="0" w:space="0" w:color="auto"/>
        <w:bottom w:val="none" w:sz="0" w:space="0" w:color="auto"/>
        <w:right w:val="none" w:sz="0" w:space="0" w:color="auto"/>
      </w:divBdr>
    </w:div>
    <w:div w:id="57749425">
      <w:bodyDiv w:val="1"/>
      <w:marLeft w:val="0"/>
      <w:marRight w:val="0"/>
      <w:marTop w:val="0"/>
      <w:marBottom w:val="0"/>
      <w:divBdr>
        <w:top w:val="none" w:sz="0" w:space="0" w:color="auto"/>
        <w:left w:val="none" w:sz="0" w:space="0" w:color="auto"/>
        <w:bottom w:val="none" w:sz="0" w:space="0" w:color="auto"/>
        <w:right w:val="none" w:sz="0" w:space="0" w:color="auto"/>
      </w:divBdr>
      <w:divsChild>
        <w:div w:id="1376351197">
          <w:marLeft w:val="0"/>
          <w:marRight w:val="0"/>
          <w:marTop w:val="0"/>
          <w:marBottom w:val="240"/>
          <w:divBdr>
            <w:top w:val="none" w:sz="0" w:space="0" w:color="auto"/>
            <w:left w:val="none" w:sz="0" w:space="0" w:color="auto"/>
            <w:bottom w:val="none" w:sz="0" w:space="0" w:color="auto"/>
            <w:right w:val="none" w:sz="0" w:space="0" w:color="auto"/>
          </w:divBdr>
        </w:div>
      </w:divsChild>
    </w:div>
    <w:div w:id="204099636">
      <w:bodyDiv w:val="1"/>
      <w:marLeft w:val="0"/>
      <w:marRight w:val="0"/>
      <w:marTop w:val="0"/>
      <w:marBottom w:val="0"/>
      <w:divBdr>
        <w:top w:val="none" w:sz="0" w:space="0" w:color="auto"/>
        <w:left w:val="none" w:sz="0" w:space="0" w:color="auto"/>
        <w:bottom w:val="none" w:sz="0" w:space="0" w:color="auto"/>
        <w:right w:val="none" w:sz="0" w:space="0" w:color="auto"/>
      </w:divBdr>
    </w:div>
    <w:div w:id="301231521">
      <w:bodyDiv w:val="1"/>
      <w:marLeft w:val="0"/>
      <w:marRight w:val="0"/>
      <w:marTop w:val="0"/>
      <w:marBottom w:val="0"/>
      <w:divBdr>
        <w:top w:val="none" w:sz="0" w:space="0" w:color="auto"/>
        <w:left w:val="none" w:sz="0" w:space="0" w:color="auto"/>
        <w:bottom w:val="none" w:sz="0" w:space="0" w:color="auto"/>
        <w:right w:val="none" w:sz="0" w:space="0" w:color="auto"/>
      </w:divBdr>
    </w:div>
    <w:div w:id="307905846">
      <w:bodyDiv w:val="1"/>
      <w:marLeft w:val="0"/>
      <w:marRight w:val="0"/>
      <w:marTop w:val="0"/>
      <w:marBottom w:val="0"/>
      <w:divBdr>
        <w:top w:val="none" w:sz="0" w:space="0" w:color="auto"/>
        <w:left w:val="none" w:sz="0" w:space="0" w:color="auto"/>
        <w:bottom w:val="none" w:sz="0" w:space="0" w:color="auto"/>
        <w:right w:val="none" w:sz="0" w:space="0" w:color="auto"/>
      </w:divBdr>
    </w:div>
    <w:div w:id="343823007">
      <w:bodyDiv w:val="1"/>
      <w:marLeft w:val="0"/>
      <w:marRight w:val="0"/>
      <w:marTop w:val="0"/>
      <w:marBottom w:val="0"/>
      <w:divBdr>
        <w:top w:val="none" w:sz="0" w:space="0" w:color="auto"/>
        <w:left w:val="none" w:sz="0" w:space="0" w:color="auto"/>
        <w:bottom w:val="none" w:sz="0" w:space="0" w:color="auto"/>
        <w:right w:val="none" w:sz="0" w:space="0" w:color="auto"/>
      </w:divBdr>
      <w:divsChild>
        <w:div w:id="1220166029">
          <w:marLeft w:val="0"/>
          <w:marRight w:val="0"/>
          <w:marTop w:val="15"/>
          <w:marBottom w:val="0"/>
          <w:divBdr>
            <w:top w:val="single" w:sz="48" w:space="0" w:color="auto"/>
            <w:left w:val="single" w:sz="48" w:space="0" w:color="auto"/>
            <w:bottom w:val="single" w:sz="48" w:space="0" w:color="auto"/>
            <w:right w:val="single" w:sz="48" w:space="0" w:color="auto"/>
          </w:divBdr>
          <w:divsChild>
            <w:div w:id="74399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887022">
      <w:bodyDiv w:val="1"/>
      <w:marLeft w:val="0"/>
      <w:marRight w:val="0"/>
      <w:marTop w:val="0"/>
      <w:marBottom w:val="0"/>
      <w:divBdr>
        <w:top w:val="none" w:sz="0" w:space="0" w:color="auto"/>
        <w:left w:val="none" w:sz="0" w:space="0" w:color="auto"/>
        <w:bottom w:val="none" w:sz="0" w:space="0" w:color="auto"/>
        <w:right w:val="none" w:sz="0" w:space="0" w:color="auto"/>
      </w:divBdr>
    </w:div>
    <w:div w:id="446586360">
      <w:bodyDiv w:val="1"/>
      <w:marLeft w:val="0"/>
      <w:marRight w:val="0"/>
      <w:marTop w:val="0"/>
      <w:marBottom w:val="0"/>
      <w:divBdr>
        <w:top w:val="none" w:sz="0" w:space="0" w:color="auto"/>
        <w:left w:val="none" w:sz="0" w:space="0" w:color="auto"/>
        <w:bottom w:val="none" w:sz="0" w:space="0" w:color="auto"/>
        <w:right w:val="none" w:sz="0" w:space="0" w:color="auto"/>
      </w:divBdr>
    </w:div>
    <w:div w:id="471288256">
      <w:bodyDiv w:val="1"/>
      <w:marLeft w:val="0"/>
      <w:marRight w:val="0"/>
      <w:marTop w:val="0"/>
      <w:marBottom w:val="0"/>
      <w:divBdr>
        <w:top w:val="none" w:sz="0" w:space="0" w:color="auto"/>
        <w:left w:val="none" w:sz="0" w:space="0" w:color="auto"/>
        <w:bottom w:val="none" w:sz="0" w:space="0" w:color="auto"/>
        <w:right w:val="none" w:sz="0" w:space="0" w:color="auto"/>
      </w:divBdr>
    </w:div>
    <w:div w:id="626549769">
      <w:bodyDiv w:val="1"/>
      <w:marLeft w:val="0"/>
      <w:marRight w:val="0"/>
      <w:marTop w:val="0"/>
      <w:marBottom w:val="0"/>
      <w:divBdr>
        <w:top w:val="none" w:sz="0" w:space="0" w:color="auto"/>
        <w:left w:val="none" w:sz="0" w:space="0" w:color="auto"/>
        <w:bottom w:val="none" w:sz="0" w:space="0" w:color="auto"/>
        <w:right w:val="none" w:sz="0" w:space="0" w:color="auto"/>
      </w:divBdr>
    </w:div>
    <w:div w:id="683674395">
      <w:bodyDiv w:val="1"/>
      <w:marLeft w:val="0"/>
      <w:marRight w:val="0"/>
      <w:marTop w:val="0"/>
      <w:marBottom w:val="0"/>
      <w:divBdr>
        <w:top w:val="none" w:sz="0" w:space="0" w:color="auto"/>
        <w:left w:val="none" w:sz="0" w:space="0" w:color="auto"/>
        <w:bottom w:val="none" w:sz="0" w:space="0" w:color="auto"/>
        <w:right w:val="none" w:sz="0" w:space="0" w:color="auto"/>
      </w:divBdr>
    </w:div>
    <w:div w:id="685407710">
      <w:bodyDiv w:val="1"/>
      <w:marLeft w:val="0"/>
      <w:marRight w:val="0"/>
      <w:marTop w:val="0"/>
      <w:marBottom w:val="0"/>
      <w:divBdr>
        <w:top w:val="none" w:sz="0" w:space="0" w:color="auto"/>
        <w:left w:val="none" w:sz="0" w:space="0" w:color="auto"/>
        <w:bottom w:val="none" w:sz="0" w:space="0" w:color="auto"/>
        <w:right w:val="none" w:sz="0" w:space="0" w:color="auto"/>
      </w:divBdr>
    </w:div>
    <w:div w:id="701829755">
      <w:bodyDiv w:val="1"/>
      <w:marLeft w:val="0"/>
      <w:marRight w:val="0"/>
      <w:marTop w:val="0"/>
      <w:marBottom w:val="0"/>
      <w:divBdr>
        <w:top w:val="none" w:sz="0" w:space="0" w:color="auto"/>
        <w:left w:val="none" w:sz="0" w:space="0" w:color="auto"/>
        <w:bottom w:val="none" w:sz="0" w:space="0" w:color="auto"/>
        <w:right w:val="none" w:sz="0" w:space="0" w:color="auto"/>
      </w:divBdr>
    </w:div>
    <w:div w:id="708454235">
      <w:bodyDiv w:val="1"/>
      <w:marLeft w:val="0"/>
      <w:marRight w:val="0"/>
      <w:marTop w:val="0"/>
      <w:marBottom w:val="0"/>
      <w:divBdr>
        <w:top w:val="none" w:sz="0" w:space="0" w:color="auto"/>
        <w:left w:val="none" w:sz="0" w:space="0" w:color="auto"/>
        <w:bottom w:val="none" w:sz="0" w:space="0" w:color="auto"/>
        <w:right w:val="none" w:sz="0" w:space="0" w:color="auto"/>
      </w:divBdr>
    </w:div>
    <w:div w:id="737480193">
      <w:bodyDiv w:val="1"/>
      <w:marLeft w:val="0"/>
      <w:marRight w:val="0"/>
      <w:marTop w:val="0"/>
      <w:marBottom w:val="0"/>
      <w:divBdr>
        <w:top w:val="none" w:sz="0" w:space="0" w:color="auto"/>
        <w:left w:val="none" w:sz="0" w:space="0" w:color="auto"/>
        <w:bottom w:val="none" w:sz="0" w:space="0" w:color="auto"/>
        <w:right w:val="none" w:sz="0" w:space="0" w:color="auto"/>
      </w:divBdr>
    </w:div>
    <w:div w:id="756824675">
      <w:bodyDiv w:val="1"/>
      <w:marLeft w:val="0"/>
      <w:marRight w:val="0"/>
      <w:marTop w:val="0"/>
      <w:marBottom w:val="0"/>
      <w:divBdr>
        <w:top w:val="none" w:sz="0" w:space="0" w:color="auto"/>
        <w:left w:val="none" w:sz="0" w:space="0" w:color="auto"/>
        <w:bottom w:val="none" w:sz="0" w:space="0" w:color="auto"/>
        <w:right w:val="none" w:sz="0" w:space="0" w:color="auto"/>
      </w:divBdr>
    </w:div>
    <w:div w:id="769742442">
      <w:bodyDiv w:val="1"/>
      <w:marLeft w:val="0"/>
      <w:marRight w:val="0"/>
      <w:marTop w:val="0"/>
      <w:marBottom w:val="0"/>
      <w:divBdr>
        <w:top w:val="none" w:sz="0" w:space="0" w:color="auto"/>
        <w:left w:val="none" w:sz="0" w:space="0" w:color="auto"/>
        <w:bottom w:val="none" w:sz="0" w:space="0" w:color="auto"/>
        <w:right w:val="none" w:sz="0" w:space="0" w:color="auto"/>
      </w:divBdr>
    </w:div>
    <w:div w:id="792670751">
      <w:bodyDiv w:val="1"/>
      <w:marLeft w:val="0"/>
      <w:marRight w:val="0"/>
      <w:marTop w:val="0"/>
      <w:marBottom w:val="0"/>
      <w:divBdr>
        <w:top w:val="none" w:sz="0" w:space="0" w:color="auto"/>
        <w:left w:val="none" w:sz="0" w:space="0" w:color="auto"/>
        <w:bottom w:val="none" w:sz="0" w:space="0" w:color="auto"/>
        <w:right w:val="none" w:sz="0" w:space="0" w:color="auto"/>
      </w:divBdr>
    </w:div>
    <w:div w:id="845902747">
      <w:bodyDiv w:val="1"/>
      <w:marLeft w:val="0"/>
      <w:marRight w:val="0"/>
      <w:marTop w:val="0"/>
      <w:marBottom w:val="0"/>
      <w:divBdr>
        <w:top w:val="none" w:sz="0" w:space="0" w:color="auto"/>
        <w:left w:val="none" w:sz="0" w:space="0" w:color="auto"/>
        <w:bottom w:val="none" w:sz="0" w:space="0" w:color="auto"/>
        <w:right w:val="none" w:sz="0" w:space="0" w:color="auto"/>
      </w:divBdr>
    </w:div>
    <w:div w:id="846478777">
      <w:bodyDiv w:val="1"/>
      <w:marLeft w:val="0"/>
      <w:marRight w:val="0"/>
      <w:marTop w:val="0"/>
      <w:marBottom w:val="0"/>
      <w:divBdr>
        <w:top w:val="none" w:sz="0" w:space="0" w:color="auto"/>
        <w:left w:val="none" w:sz="0" w:space="0" w:color="auto"/>
        <w:bottom w:val="none" w:sz="0" w:space="0" w:color="auto"/>
        <w:right w:val="none" w:sz="0" w:space="0" w:color="auto"/>
      </w:divBdr>
    </w:div>
    <w:div w:id="876503521">
      <w:bodyDiv w:val="1"/>
      <w:marLeft w:val="0"/>
      <w:marRight w:val="0"/>
      <w:marTop w:val="0"/>
      <w:marBottom w:val="0"/>
      <w:divBdr>
        <w:top w:val="none" w:sz="0" w:space="0" w:color="auto"/>
        <w:left w:val="none" w:sz="0" w:space="0" w:color="auto"/>
        <w:bottom w:val="none" w:sz="0" w:space="0" w:color="auto"/>
        <w:right w:val="none" w:sz="0" w:space="0" w:color="auto"/>
      </w:divBdr>
    </w:div>
    <w:div w:id="936791366">
      <w:bodyDiv w:val="1"/>
      <w:marLeft w:val="0"/>
      <w:marRight w:val="0"/>
      <w:marTop w:val="0"/>
      <w:marBottom w:val="0"/>
      <w:divBdr>
        <w:top w:val="none" w:sz="0" w:space="0" w:color="auto"/>
        <w:left w:val="none" w:sz="0" w:space="0" w:color="auto"/>
        <w:bottom w:val="none" w:sz="0" w:space="0" w:color="auto"/>
        <w:right w:val="none" w:sz="0" w:space="0" w:color="auto"/>
      </w:divBdr>
    </w:div>
    <w:div w:id="1040126585">
      <w:bodyDiv w:val="1"/>
      <w:marLeft w:val="0"/>
      <w:marRight w:val="0"/>
      <w:marTop w:val="0"/>
      <w:marBottom w:val="0"/>
      <w:divBdr>
        <w:top w:val="none" w:sz="0" w:space="0" w:color="auto"/>
        <w:left w:val="none" w:sz="0" w:space="0" w:color="auto"/>
        <w:bottom w:val="none" w:sz="0" w:space="0" w:color="auto"/>
        <w:right w:val="none" w:sz="0" w:space="0" w:color="auto"/>
      </w:divBdr>
    </w:div>
    <w:div w:id="1138645866">
      <w:bodyDiv w:val="1"/>
      <w:marLeft w:val="0"/>
      <w:marRight w:val="0"/>
      <w:marTop w:val="0"/>
      <w:marBottom w:val="0"/>
      <w:divBdr>
        <w:top w:val="none" w:sz="0" w:space="0" w:color="auto"/>
        <w:left w:val="none" w:sz="0" w:space="0" w:color="auto"/>
        <w:bottom w:val="none" w:sz="0" w:space="0" w:color="auto"/>
        <w:right w:val="none" w:sz="0" w:space="0" w:color="auto"/>
      </w:divBdr>
    </w:div>
    <w:div w:id="1169059828">
      <w:bodyDiv w:val="1"/>
      <w:marLeft w:val="0"/>
      <w:marRight w:val="0"/>
      <w:marTop w:val="0"/>
      <w:marBottom w:val="0"/>
      <w:divBdr>
        <w:top w:val="none" w:sz="0" w:space="0" w:color="auto"/>
        <w:left w:val="none" w:sz="0" w:space="0" w:color="auto"/>
        <w:bottom w:val="none" w:sz="0" w:space="0" w:color="auto"/>
        <w:right w:val="none" w:sz="0" w:space="0" w:color="auto"/>
      </w:divBdr>
    </w:div>
    <w:div w:id="1193878291">
      <w:bodyDiv w:val="1"/>
      <w:marLeft w:val="0"/>
      <w:marRight w:val="0"/>
      <w:marTop w:val="0"/>
      <w:marBottom w:val="0"/>
      <w:divBdr>
        <w:top w:val="none" w:sz="0" w:space="0" w:color="auto"/>
        <w:left w:val="none" w:sz="0" w:space="0" w:color="auto"/>
        <w:bottom w:val="none" w:sz="0" w:space="0" w:color="auto"/>
        <w:right w:val="none" w:sz="0" w:space="0" w:color="auto"/>
      </w:divBdr>
    </w:div>
    <w:div w:id="1227568113">
      <w:bodyDiv w:val="1"/>
      <w:marLeft w:val="0"/>
      <w:marRight w:val="0"/>
      <w:marTop w:val="0"/>
      <w:marBottom w:val="0"/>
      <w:divBdr>
        <w:top w:val="none" w:sz="0" w:space="0" w:color="auto"/>
        <w:left w:val="none" w:sz="0" w:space="0" w:color="auto"/>
        <w:bottom w:val="none" w:sz="0" w:space="0" w:color="auto"/>
        <w:right w:val="none" w:sz="0" w:space="0" w:color="auto"/>
      </w:divBdr>
    </w:div>
    <w:div w:id="1248271731">
      <w:bodyDiv w:val="1"/>
      <w:marLeft w:val="0"/>
      <w:marRight w:val="0"/>
      <w:marTop w:val="0"/>
      <w:marBottom w:val="0"/>
      <w:divBdr>
        <w:top w:val="none" w:sz="0" w:space="0" w:color="auto"/>
        <w:left w:val="none" w:sz="0" w:space="0" w:color="auto"/>
        <w:bottom w:val="none" w:sz="0" w:space="0" w:color="auto"/>
        <w:right w:val="none" w:sz="0" w:space="0" w:color="auto"/>
      </w:divBdr>
    </w:div>
    <w:div w:id="1256938596">
      <w:bodyDiv w:val="1"/>
      <w:marLeft w:val="0"/>
      <w:marRight w:val="0"/>
      <w:marTop w:val="0"/>
      <w:marBottom w:val="0"/>
      <w:divBdr>
        <w:top w:val="none" w:sz="0" w:space="0" w:color="auto"/>
        <w:left w:val="none" w:sz="0" w:space="0" w:color="auto"/>
        <w:bottom w:val="none" w:sz="0" w:space="0" w:color="auto"/>
        <w:right w:val="none" w:sz="0" w:space="0" w:color="auto"/>
      </w:divBdr>
    </w:div>
    <w:div w:id="1467774484">
      <w:bodyDiv w:val="1"/>
      <w:marLeft w:val="0"/>
      <w:marRight w:val="0"/>
      <w:marTop w:val="0"/>
      <w:marBottom w:val="0"/>
      <w:divBdr>
        <w:top w:val="none" w:sz="0" w:space="0" w:color="auto"/>
        <w:left w:val="none" w:sz="0" w:space="0" w:color="auto"/>
        <w:bottom w:val="none" w:sz="0" w:space="0" w:color="auto"/>
        <w:right w:val="none" w:sz="0" w:space="0" w:color="auto"/>
      </w:divBdr>
    </w:div>
    <w:div w:id="1513297829">
      <w:bodyDiv w:val="1"/>
      <w:marLeft w:val="0"/>
      <w:marRight w:val="0"/>
      <w:marTop w:val="0"/>
      <w:marBottom w:val="0"/>
      <w:divBdr>
        <w:top w:val="none" w:sz="0" w:space="0" w:color="auto"/>
        <w:left w:val="none" w:sz="0" w:space="0" w:color="auto"/>
        <w:bottom w:val="none" w:sz="0" w:space="0" w:color="auto"/>
        <w:right w:val="none" w:sz="0" w:space="0" w:color="auto"/>
      </w:divBdr>
    </w:div>
    <w:div w:id="1516994154">
      <w:bodyDiv w:val="1"/>
      <w:marLeft w:val="0"/>
      <w:marRight w:val="0"/>
      <w:marTop w:val="0"/>
      <w:marBottom w:val="0"/>
      <w:divBdr>
        <w:top w:val="none" w:sz="0" w:space="0" w:color="auto"/>
        <w:left w:val="none" w:sz="0" w:space="0" w:color="auto"/>
        <w:bottom w:val="none" w:sz="0" w:space="0" w:color="auto"/>
        <w:right w:val="none" w:sz="0" w:space="0" w:color="auto"/>
      </w:divBdr>
    </w:div>
    <w:div w:id="1620061296">
      <w:bodyDiv w:val="1"/>
      <w:marLeft w:val="0"/>
      <w:marRight w:val="0"/>
      <w:marTop w:val="0"/>
      <w:marBottom w:val="0"/>
      <w:divBdr>
        <w:top w:val="none" w:sz="0" w:space="0" w:color="auto"/>
        <w:left w:val="none" w:sz="0" w:space="0" w:color="auto"/>
        <w:bottom w:val="none" w:sz="0" w:space="0" w:color="auto"/>
        <w:right w:val="none" w:sz="0" w:space="0" w:color="auto"/>
      </w:divBdr>
    </w:div>
    <w:div w:id="1707026246">
      <w:bodyDiv w:val="1"/>
      <w:marLeft w:val="0"/>
      <w:marRight w:val="0"/>
      <w:marTop w:val="0"/>
      <w:marBottom w:val="0"/>
      <w:divBdr>
        <w:top w:val="none" w:sz="0" w:space="0" w:color="auto"/>
        <w:left w:val="none" w:sz="0" w:space="0" w:color="auto"/>
        <w:bottom w:val="none" w:sz="0" w:space="0" w:color="auto"/>
        <w:right w:val="none" w:sz="0" w:space="0" w:color="auto"/>
      </w:divBdr>
      <w:divsChild>
        <w:div w:id="561871439">
          <w:marLeft w:val="0"/>
          <w:marRight w:val="0"/>
          <w:marTop w:val="0"/>
          <w:marBottom w:val="240"/>
          <w:divBdr>
            <w:top w:val="none" w:sz="0" w:space="0" w:color="auto"/>
            <w:left w:val="none" w:sz="0" w:space="0" w:color="auto"/>
            <w:bottom w:val="none" w:sz="0" w:space="0" w:color="auto"/>
            <w:right w:val="none" w:sz="0" w:space="0" w:color="auto"/>
          </w:divBdr>
        </w:div>
      </w:divsChild>
    </w:div>
    <w:div w:id="1767457831">
      <w:bodyDiv w:val="1"/>
      <w:marLeft w:val="0"/>
      <w:marRight w:val="0"/>
      <w:marTop w:val="0"/>
      <w:marBottom w:val="0"/>
      <w:divBdr>
        <w:top w:val="none" w:sz="0" w:space="0" w:color="auto"/>
        <w:left w:val="none" w:sz="0" w:space="0" w:color="auto"/>
        <w:bottom w:val="none" w:sz="0" w:space="0" w:color="auto"/>
        <w:right w:val="none" w:sz="0" w:space="0" w:color="auto"/>
      </w:divBdr>
      <w:divsChild>
        <w:div w:id="1898662179">
          <w:marLeft w:val="0"/>
          <w:marRight w:val="0"/>
          <w:marTop w:val="0"/>
          <w:marBottom w:val="0"/>
          <w:divBdr>
            <w:top w:val="none" w:sz="0" w:space="0" w:color="auto"/>
            <w:left w:val="none" w:sz="0" w:space="0" w:color="auto"/>
            <w:bottom w:val="none" w:sz="0" w:space="0" w:color="auto"/>
            <w:right w:val="none" w:sz="0" w:space="0" w:color="auto"/>
          </w:divBdr>
        </w:div>
      </w:divsChild>
    </w:div>
    <w:div w:id="1803618293">
      <w:bodyDiv w:val="1"/>
      <w:marLeft w:val="0"/>
      <w:marRight w:val="0"/>
      <w:marTop w:val="0"/>
      <w:marBottom w:val="0"/>
      <w:divBdr>
        <w:top w:val="none" w:sz="0" w:space="0" w:color="auto"/>
        <w:left w:val="none" w:sz="0" w:space="0" w:color="auto"/>
        <w:bottom w:val="none" w:sz="0" w:space="0" w:color="auto"/>
        <w:right w:val="none" w:sz="0" w:space="0" w:color="auto"/>
      </w:divBdr>
    </w:div>
    <w:div w:id="1842695096">
      <w:bodyDiv w:val="1"/>
      <w:marLeft w:val="0"/>
      <w:marRight w:val="0"/>
      <w:marTop w:val="0"/>
      <w:marBottom w:val="0"/>
      <w:divBdr>
        <w:top w:val="none" w:sz="0" w:space="0" w:color="auto"/>
        <w:left w:val="none" w:sz="0" w:space="0" w:color="auto"/>
        <w:bottom w:val="none" w:sz="0" w:space="0" w:color="auto"/>
        <w:right w:val="none" w:sz="0" w:space="0" w:color="auto"/>
      </w:divBdr>
    </w:div>
    <w:div w:id="1895773349">
      <w:bodyDiv w:val="1"/>
      <w:marLeft w:val="0"/>
      <w:marRight w:val="0"/>
      <w:marTop w:val="0"/>
      <w:marBottom w:val="0"/>
      <w:divBdr>
        <w:top w:val="none" w:sz="0" w:space="0" w:color="auto"/>
        <w:left w:val="none" w:sz="0" w:space="0" w:color="auto"/>
        <w:bottom w:val="none" w:sz="0" w:space="0" w:color="auto"/>
        <w:right w:val="none" w:sz="0" w:space="0" w:color="auto"/>
      </w:divBdr>
    </w:div>
    <w:div w:id="2063214687">
      <w:bodyDiv w:val="1"/>
      <w:marLeft w:val="0"/>
      <w:marRight w:val="0"/>
      <w:marTop w:val="0"/>
      <w:marBottom w:val="0"/>
      <w:divBdr>
        <w:top w:val="none" w:sz="0" w:space="0" w:color="auto"/>
        <w:left w:val="none" w:sz="0" w:space="0" w:color="auto"/>
        <w:bottom w:val="none" w:sz="0" w:space="0" w:color="auto"/>
        <w:right w:val="none" w:sz="0" w:space="0" w:color="auto"/>
      </w:divBdr>
    </w:div>
    <w:div w:id="210980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valitsus.ee/strateegia-eesti-2035-arengukavad-ja-planeering/strateegi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oiguskantsler.ee/et"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tbinternet.ohchr.org/_layouts/15/treatybodyexternal/Download.aspx?symbolno=HRI/CORE/EST/2015&amp;Lang=e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riigihanked.riik.ee" TargetMode="Externa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iseministeerium.ee/ministeerium-ja-kontaktid/kaasamine-osalemine/siseturvalisuse-arengukava-2020-203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riigihanked.riik.ee" TargetMode="External"/><Relationship Id="rId22" Type="http://schemas.openxmlformats.org/officeDocument/2006/relationships/footer" Target="footer4.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58CD83D-8122-42C5-A74C-664A4E0A0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45</Pages>
  <Words>14587</Words>
  <Characters>84605</Characters>
  <Application>Microsoft Office Word</Application>
  <DocSecurity>0</DocSecurity>
  <Lines>705</Lines>
  <Paragraphs>197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European Commission</Company>
  <LinksUpToDate>false</LinksUpToDate>
  <CharactersWithSpaces>98995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MEIJER Martine (ECFIN)</dc:creator>
  <cp:lastModifiedBy>Ülle Leht</cp:lastModifiedBy>
  <cp:revision>25</cp:revision>
  <cp:lastPrinted>2018-05-30T10:02:00Z</cp:lastPrinted>
  <dcterms:created xsi:type="dcterms:W3CDTF">2025-07-15T13:04:00Z</dcterms:created>
  <dcterms:modified xsi:type="dcterms:W3CDTF">2025-07-17T10:28:00Z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22</vt:lpwstr>
  </property>
  <property fmtid="{D5CDD505-2E9C-101B-9397-08002B2CF9AE}" pid="5" name="Unique annex">
    <vt:lpwstr>0</vt:lpwstr>
  </property>
  <property fmtid="{D5CDD505-2E9C-101B-9397-08002B2CF9AE}" pid="6" name="Part">
    <vt:lpwstr>&lt;UNUSED&gt;</vt:lpwstr>
  </property>
  <property fmtid="{D5CDD505-2E9C-101B-9397-08002B2CF9AE}" pid="7" name="Total parts">
    <vt:lpwstr>&lt;UNUSED&gt;</vt:lpwstr>
  </property>
  <property fmtid="{D5CDD505-2E9C-101B-9397-08002B2CF9AE}" pid="8" name="DocStatus">
    <vt:lpwstr>Green</vt:lpwstr>
  </property>
  <property fmtid="{D5CDD505-2E9C-101B-9397-08002B2CF9AE}" pid="9" name="Created using">
    <vt:lpwstr>DocuWrite 4.1.21, Build 20180523</vt:lpwstr>
  </property>
  <property fmtid="{D5CDD505-2E9C-101B-9397-08002B2CF9AE}" pid="10" name="Last edited using">
    <vt:lpwstr>DocuWrite 4.1.21, Build 20180523</vt:lpwstr>
  </property>
</Properties>
</file>